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1F3" w:rsidRPr="008F5E85" w:rsidRDefault="008731F3" w:rsidP="005660CC">
      <w:pPr>
        <w:tabs>
          <w:tab w:val="left" w:pos="993"/>
          <w:tab w:val="left" w:pos="1276"/>
        </w:tabs>
        <w:spacing w:after="0" w:line="240" w:lineRule="auto"/>
        <w:ind w:firstLine="709"/>
        <w:jc w:val="right"/>
        <w:rPr>
          <w:rFonts w:ascii="Times New Roman" w:hAnsi="Times New Roman"/>
          <w:b/>
          <w:bCs/>
          <w:sz w:val="24"/>
          <w:szCs w:val="24"/>
        </w:rPr>
      </w:pPr>
    </w:p>
    <w:p w:rsidR="008731F3" w:rsidRPr="008F5E85" w:rsidRDefault="008731F3" w:rsidP="005660CC">
      <w:pPr>
        <w:tabs>
          <w:tab w:val="left" w:pos="993"/>
          <w:tab w:val="left" w:pos="1276"/>
        </w:tabs>
        <w:spacing w:after="0" w:line="240" w:lineRule="auto"/>
        <w:ind w:firstLine="709"/>
        <w:jc w:val="right"/>
        <w:rPr>
          <w:rFonts w:ascii="Times New Roman" w:hAnsi="Times New Roman"/>
          <w:b/>
          <w:bCs/>
          <w:sz w:val="24"/>
          <w:szCs w:val="24"/>
        </w:rPr>
      </w:pPr>
    </w:p>
    <w:p w:rsidR="00FC6B1D" w:rsidRPr="008F5E85" w:rsidRDefault="008731F3" w:rsidP="005660CC">
      <w:pPr>
        <w:tabs>
          <w:tab w:val="left" w:pos="993"/>
          <w:tab w:val="left" w:pos="1276"/>
        </w:tabs>
        <w:spacing w:after="0" w:line="240" w:lineRule="auto"/>
        <w:ind w:firstLine="709"/>
        <w:jc w:val="right"/>
        <w:rPr>
          <w:rFonts w:ascii="Times New Roman" w:hAnsi="Times New Roman"/>
          <w:b/>
          <w:sz w:val="24"/>
          <w:szCs w:val="24"/>
        </w:rPr>
      </w:pPr>
      <w:r w:rsidRPr="008F5E85">
        <w:rPr>
          <w:rFonts w:ascii="Times New Roman" w:hAnsi="Times New Roman"/>
          <w:b/>
          <w:bCs/>
          <w:sz w:val="24"/>
          <w:szCs w:val="24"/>
        </w:rPr>
        <w:t>ФОРМА</w:t>
      </w:r>
    </w:p>
    <w:p w:rsidR="008731F3" w:rsidRPr="008F5E85" w:rsidRDefault="008731F3" w:rsidP="005660CC">
      <w:pPr>
        <w:tabs>
          <w:tab w:val="left" w:pos="993"/>
          <w:tab w:val="left" w:pos="1276"/>
        </w:tabs>
        <w:spacing w:after="0" w:line="240" w:lineRule="auto"/>
        <w:ind w:firstLine="709"/>
        <w:jc w:val="center"/>
        <w:rPr>
          <w:rFonts w:ascii="Times New Roman" w:hAnsi="Times New Roman"/>
          <w:b/>
          <w:bCs/>
          <w:sz w:val="24"/>
          <w:szCs w:val="24"/>
        </w:rPr>
      </w:pPr>
    </w:p>
    <w:p w:rsidR="00A56A7B" w:rsidRPr="008F5E85" w:rsidRDefault="00E32F0C" w:rsidP="005660CC">
      <w:pPr>
        <w:tabs>
          <w:tab w:val="left" w:pos="993"/>
          <w:tab w:val="left" w:pos="1276"/>
        </w:tabs>
        <w:spacing w:after="0" w:line="240" w:lineRule="auto"/>
        <w:ind w:firstLine="709"/>
        <w:jc w:val="center"/>
        <w:rPr>
          <w:rFonts w:ascii="Times New Roman" w:hAnsi="Times New Roman"/>
          <w:b/>
          <w:bCs/>
          <w:sz w:val="24"/>
          <w:szCs w:val="24"/>
        </w:rPr>
      </w:pPr>
      <w:r w:rsidRPr="008F5E85">
        <w:rPr>
          <w:rFonts w:ascii="Times New Roman" w:hAnsi="Times New Roman"/>
          <w:b/>
          <w:bCs/>
          <w:sz w:val="24"/>
          <w:szCs w:val="24"/>
        </w:rPr>
        <w:t>ДОГОВОР</w:t>
      </w:r>
    </w:p>
    <w:p w:rsidR="00473D1C" w:rsidRPr="008F5E85" w:rsidRDefault="00A56A7B" w:rsidP="005660CC">
      <w:pPr>
        <w:tabs>
          <w:tab w:val="left" w:pos="993"/>
          <w:tab w:val="left" w:pos="1276"/>
        </w:tabs>
        <w:spacing w:after="0" w:line="240" w:lineRule="auto"/>
        <w:ind w:firstLine="709"/>
        <w:jc w:val="center"/>
        <w:rPr>
          <w:rFonts w:ascii="Times New Roman" w:hAnsi="Times New Roman"/>
          <w:b/>
          <w:bCs/>
          <w:sz w:val="24"/>
          <w:szCs w:val="24"/>
        </w:rPr>
      </w:pPr>
      <w:r w:rsidRPr="008F5E85">
        <w:rPr>
          <w:rFonts w:ascii="Times New Roman" w:hAnsi="Times New Roman"/>
          <w:b/>
          <w:bCs/>
          <w:sz w:val="24"/>
          <w:szCs w:val="24"/>
        </w:rPr>
        <w:t xml:space="preserve">на </w:t>
      </w:r>
      <w:r w:rsidR="009E3238" w:rsidRPr="008F5E85">
        <w:rPr>
          <w:rFonts w:ascii="Times New Roman" w:hAnsi="Times New Roman"/>
          <w:b/>
          <w:bCs/>
          <w:sz w:val="24"/>
          <w:szCs w:val="24"/>
        </w:rPr>
        <w:t>выполнение строительно-монтажных работ</w:t>
      </w:r>
    </w:p>
    <w:p w:rsidR="00641536" w:rsidRPr="008F5E85" w:rsidRDefault="00E32F0C" w:rsidP="005660CC">
      <w:pPr>
        <w:tabs>
          <w:tab w:val="left" w:pos="993"/>
          <w:tab w:val="left" w:pos="1276"/>
        </w:tabs>
        <w:spacing w:after="0" w:line="240" w:lineRule="auto"/>
        <w:ind w:firstLine="709"/>
        <w:jc w:val="center"/>
        <w:rPr>
          <w:rFonts w:ascii="Times New Roman" w:hAnsi="Times New Roman"/>
          <w:b/>
          <w:bCs/>
          <w:sz w:val="24"/>
          <w:szCs w:val="24"/>
        </w:rPr>
      </w:pPr>
      <w:r w:rsidRPr="008F5E85">
        <w:rPr>
          <w:rFonts w:ascii="Times New Roman" w:hAnsi="Times New Roman"/>
          <w:b/>
          <w:bCs/>
          <w:sz w:val="24"/>
          <w:szCs w:val="24"/>
        </w:rPr>
        <w:t>№</w:t>
      </w:r>
      <w:r w:rsidR="00A56A7B" w:rsidRPr="008F5E85">
        <w:rPr>
          <w:rFonts w:ascii="Times New Roman" w:hAnsi="Times New Roman"/>
          <w:b/>
          <w:bCs/>
          <w:sz w:val="24"/>
          <w:szCs w:val="24"/>
        </w:rPr>
        <w:t xml:space="preserve"> _________</w:t>
      </w:r>
    </w:p>
    <w:p w:rsidR="00641536" w:rsidRPr="008F5E85" w:rsidRDefault="00641536" w:rsidP="005660CC">
      <w:pPr>
        <w:tabs>
          <w:tab w:val="left" w:pos="993"/>
          <w:tab w:val="left" w:pos="1276"/>
        </w:tabs>
        <w:spacing w:after="0" w:line="240" w:lineRule="auto"/>
        <w:ind w:right="418" w:firstLine="709"/>
        <w:jc w:val="both"/>
        <w:rPr>
          <w:rFonts w:ascii="Times New Roman" w:hAnsi="Times New Roman"/>
          <w:b/>
          <w:bCs/>
          <w:sz w:val="24"/>
          <w:szCs w:val="24"/>
        </w:rPr>
      </w:pPr>
    </w:p>
    <w:p w:rsidR="00E32F0C" w:rsidRPr="008F5E85" w:rsidRDefault="00E32F0C" w:rsidP="005660CC">
      <w:pPr>
        <w:tabs>
          <w:tab w:val="left" w:pos="993"/>
          <w:tab w:val="left" w:pos="1276"/>
        </w:tabs>
        <w:spacing w:after="0" w:line="240" w:lineRule="auto"/>
        <w:ind w:right="-1" w:firstLine="709"/>
        <w:jc w:val="center"/>
        <w:rPr>
          <w:rFonts w:ascii="Times New Roman" w:hAnsi="Times New Roman"/>
          <w:bCs/>
          <w:sz w:val="24"/>
          <w:szCs w:val="24"/>
        </w:rPr>
      </w:pPr>
      <w:r w:rsidRPr="008F5E85">
        <w:rPr>
          <w:rFonts w:ascii="Times New Roman" w:hAnsi="Times New Roman"/>
          <w:bCs/>
          <w:sz w:val="24"/>
          <w:szCs w:val="24"/>
        </w:rPr>
        <w:t>г. Москва</w:t>
      </w:r>
      <w:r w:rsidRPr="008F5E85">
        <w:rPr>
          <w:rFonts w:ascii="Times New Roman" w:hAnsi="Times New Roman"/>
          <w:bCs/>
          <w:sz w:val="24"/>
          <w:szCs w:val="24"/>
        </w:rPr>
        <w:tab/>
      </w:r>
      <w:r w:rsidRPr="008F5E85">
        <w:rPr>
          <w:rFonts w:ascii="Times New Roman" w:hAnsi="Times New Roman"/>
          <w:bCs/>
          <w:sz w:val="24"/>
          <w:szCs w:val="24"/>
        </w:rPr>
        <w:tab/>
      </w:r>
      <w:r w:rsidRPr="008F5E85">
        <w:rPr>
          <w:rFonts w:ascii="Times New Roman" w:hAnsi="Times New Roman"/>
          <w:bCs/>
          <w:sz w:val="24"/>
          <w:szCs w:val="24"/>
        </w:rPr>
        <w:tab/>
      </w:r>
      <w:r w:rsidRPr="008F5E85">
        <w:rPr>
          <w:rFonts w:ascii="Times New Roman" w:hAnsi="Times New Roman"/>
          <w:bCs/>
          <w:sz w:val="24"/>
          <w:szCs w:val="24"/>
        </w:rPr>
        <w:tab/>
      </w:r>
      <w:r w:rsidRPr="008F5E85">
        <w:rPr>
          <w:rFonts w:ascii="Times New Roman" w:hAnsi="Times New Roman"/>
          <w:bCs/>
          <w:sz w:val="24"/>
          <w:szCs w:val="24"/>
        </w:rPr>
        <w:tab/>
      </w:r>
      <w:r w:rsidRPr="008F5E85">
        <w:rPr>
          <w:rFonts w:ascii="Times New Roman" w:hAnsi="Times New Roman"/>
          <w:bCs/>
          <w:sz w:val="24"/>
          <w:szCs w:val="24"/>
        </w:rPr>
        <w:tab/>
      </w:r>
      <w:r w:rsidR="00FC6B1D" w:rsidRPr="008F5E85">
        <w:rPr>
          <w:rFonts w:ascii="Times New Roman" w:hAnsi="Times New Roman"/>
          <w:bCs/>
          <w:sz w:val="24"/>
          <w:szCs w:val="24"/>
        </w:rPr>
        <w:tab/>
      </w:r>
      <w:r w:rsidR="00EA146C" w:rsidRPr="008F5E85">
        <w:rPr>
          <w:rFonts w:ascii="Times New Roman" w:hAnsi="Times New Roman"/>
          <w:bCs/>
          <w:sz w:val="24"/>
          <w:szCs w:val="24"/>
        </w:rPr>
        <w:t xml:space="preserve">« </w:t>
      </w:r>
      <w:r w:rsidR="00EA146C" w:rsidRPr="008F5E85">
        <w:rPr>
          <w:rFonts w:ascii="Times New Roman" w:hAnsi="Times New Roman"/>
          <w:bCs/>
          <w:sz w:val="24"/>
          <w:szCs w:val="24"/>
          <w:u w:val="single"/>
        </w:rPr>
        <w:t xml:space="preserve">       </w:t>
      </w:r>
      <w:r w:rsidR="00EA146C" w:rsidRPr="008F5E85">
        <w:rPr>
          <w:rFonts w:ascii="Times New Roman" w:hAnsi="Times New Roman"/>
          <w:bCs/>
          <w:sz w:val="24"/>
          <w:szCs w:val="24"/>
        </w:rPr>
        <w:t xml:space="preserve"> » </w:t>
      </w:r>
      <w:r w:rsidR="00FC6B1D" w:rsidRPr="008F5E85">
        <w:rPr>
          <w:rFonts w:ascii="Times New Roman" w:hAnsi="Times New Roman"/>
          <w:bCs/>
          <w:sz w:val="24"/>
          <w:szCs w:val="24"/>
          <w:u w:val="single"/>
        </w:rPr>
        <w:t xml:space="preserve"> </w:t>
      </w:r>
      <w:r w:rsidR="00EA146C" w:rsidRPr="008F5E85">
        <w:rPr>
          <w:rFonts w:ascii="Times New Roman" w:hAnsi="Times New Roman"/>
          <w:bCs/>
          <w:sz w:val="24"/>
          <w:szCs w:val="24"/>
          <w:u w:val="single"/>
        </w:rPr>
        <w:t xml:space="preserve">            </w:t>
      </w:r>
      <w:r w:rsidRPr="008F5E85">
        <w:rPr>
          <w:rFonts w:ascii="Times New Roman" w:hAnsi="Times New Roman"/>
          <w:bCs/>
          <w:sz w:val="24"/>
          <w:szCs w:val="24"/>
        </w:rPr>
        <w:t xml:space="preserve"> </w:t>
      </w:r>
      <w:r w:rsidR="00443192" w:rsidRPr="008F5E85">
        <w:rPr>
          <w:rFonts w:ascii="Times New Roman" w:hAnsi="Times New Roman"/>
          <w:bCs/>
          <w:sz w:val="24"/>
          <w:szCs w:val="24"/>
        </w:rPr>
        <w:t>20</w:t>
      </w:r>
      <w:r w:rsidR="000B2034" w:rsidRPr="008F5E85">
        <w:rPr>
          <w:rFonts w:ascii="Times New Roman" w:hAnsi="Times New Roman"/>
          <w:bCs/>
          <w:sz w:val="24"/>
          <w:szCs w:val="24"/>
        </w:rPr>
        <w:t>__</w:t>
      </w:r>
      <w:r w:rsidR="00443192" w:rsidRPr="008F5E85">
        <w:rPr>
          <w:rFonts w:ascii="Times New Roman" w:hAnsi="Times New Roman"/>
          <w:bCs/>
          <w:sz w:val="24"/>
          <w:szCs w:val="24"/>
        </w:rPr>
        <w:t xml:space="preserve"> </w:t>
      </w:r>
      <w:r w:rsidRPr="008F5E85">
        <w:rPr>
          <w:rFonts w:ascii="Times New Roman" w:hAnsi="Times New Roman"/>
          <w:bCs/>
          <w:sz w:val="24"/>
          <w:szCs w:val="24"/>
        </w:rPr>
        <w:t>г.</w:t>
      </w:r>
    </w:p>
    <w:p w:rsidR="008F77FE" w:rsidRPr="008F5E85" w:rsidRDefault="008F77FE" w:rsidP="005660CC">
      <w:pPr>
        <w:tabs>
          <w:tab w:val="left" w:pos="993"/>
          <w:tab w:val="left" w:pos="1276"/>
        </w:tabs>
        <w:spacing w:after="0" w:line="240" w:lineRule="auto"/>
        <w:ind w:right="-1" w:firstLine="709"/>
        <w:jc w:val="both"/>
        <w:rPr>
          <w:rFonts w:ascii="Times New Roman" w:hAnsi="Times New Roman"/>
          <w:sz w:val="24"/>
          <w:szCs w:val="24"/>
        </w:rPr>
      </w:pPr>
    </w:p>
    <w:p w:rsidR="000270B0" w:rsidRPr="008F5E85" w:rsidRDefault="00AB6E59" w:rsidP="005660CC">
      <w:pPr>
        <w:tabs>
          <w:tab w:val="left" w:pos="993"/>
          <w:tab w:val="left" w:pos="1276"/>
        </w:tabs>
        <w:spacing w:after="0" w:line="240" w:lineRule="auto"/>
        <w:ind w:firstLine="709"/>
        <w:jc w:val="both"/>
        <w:rPr>
          <w:rFonts w:ascii="Times New Roman" w:hAnsi="Times New Roman"/>
          <w:sz w:val="24"/>
          <w:szCs w:val="24"/>
        </w:rPr>
      </w:pPr>
      <w:proofErr w:type="gramStart"/>
      <w:r w:rsidRPr="008F5E85">
        <w:rPr>
          <w:rFonts w:ascii="Times New Roman" w:hAnsi="Times New Roman"/>
          <w:b/>
          <w:sz w:val="24"/>
          <w:szCs w:val="24"/>
        </w:rPr>
        <w:t>Общество с ограниченной ответственностью «Объединенная дирекция по проектированию и строительству (инновационного центра «Сколково»)</w:t>
      </w:r>
      <w:r w:rsidRPr="008F5E85">
        <w:rPr>
          <w:rFonts w:ascii="Times New Roman" w:hAnsi="Times New Roman"/>
          <w:sz w:val="24"/>
          <w:szCs w:val="24"/>
        </w:rPr>
        <w:t>,</w:t>
      </w:r>
      <w:r w:rsidR="00E32F0C" w:rsidRPr="008F5E85">
        <w:rPr>
          <w:rFonts w:ascii="Times New Roman" w:hAnsi="Times New Roman"/>
          <w:sz w:val="24"/>
          <w:szCs w:val="24"/>
        </w:rPr>
        <w:t xml:space="preserve"> </w:t>
      </w:r>
      <w:r w:rsidR="00666572" w:rsidRPr="008F5E85">
        <w:rPr>
          <w:rFonts w:ascii="Times New Roman" w:hAnsi="Times New Roman"/>
          <w:bCs/>
          <w:sz w:val="24"/>
          <w:szCs w:val="24"/>
        </w:rPr>
        <w:t xml:space="preserve">с местом </w:t>
      </w:r>
      <w:r w:rsidR="00666572" w:rsidRPr="008F5E85">
        <w:rPr>
          <w:rFonts w:ascii="Times New Roman" w:hAnsi="Times New Roman"/>
          <w:sz w:val="24"/>
          <w:szCs w:val="24"/>
        </w:rPr>
        <w:t xml:space="preserve">нахождения по адресу: </w:t>
      </w:r>
      <w:r w:rsidRPr="008F5E85">
        <w:rPr>
          <w:rFonts w:ascii="Times New Roman" w:hAnsi="Times New Roman"/>
          <w:sz w:val="24"/>
          <w:szCs w:val="24"/>
        </w:rPr>
        <w:t>143005, Московская область, Одинцовский район, г. Одинцово, ул. Луговая, д. 4,</w:t>
      </w:r>
      <w:r w:rsidR="00666572" w:rsidRPr="008F5E85">
        <w:rPr>
          <w:rFonts w:ascii="Times New Roman" w:hAnsi="Times New Roman"/>
          <w:b/>
          <w:sz w:val="24"/>
          <w:szCs w:val="24"/>
        </w:rPr>
        <w:t xml:space="preserve"> </w:t>
      </w:r>
      <w:r w:rsidR="00666572" w:rsidRPr="008F5E85">
        <w:rPr>
          <w:rFonts w:ascii="Times New Roman" w:hAnsi="Times New Roman"/>
          <w:bCs/>
          <w:sz w:val="24"/>
          <w:szCs w:val="24"/>
        </w:rPr>
        <w:t>ОГРН</w:t>
      </w:r>
      <w:r w:rsidR="00666572" w:rsidRPr="008F5E85">
        <w:rPr>
          <w:rFonts w:ascii="Times New Roman" w:hAnsi="Times New Roman"/>
          <w:b/>
          <w:sz w:val="24"/>
          <w:szCs w:val="24"/>
        </w:rPr>
        <w:t xml:space="preserve"> </w:t>
      </w:r>
      <w:r w:rsidRPr="008F5E85">
        <w:rPr>
          <w:rFonts w:ascii="Times New Roman" w:hAnsi="Times New Roman"/>
          <w:sz w:val="24"/>
          <w:szCs w:val="24"/>
        </w:rPr>
        <w:t>1107746949793</w:t>
      </w:r>
      <w:r w:rsidR="00FB2158" w:rsidRPr="008F5E85">
        <w:rPr>
          <w:rFonts w:ascii="Times New Roman" w:hAnsi="Times New Roman"/>
          <w:sz w:val="24"/>
          <w:szCs w:val="24"/>
        </w:rPr>
        <w:t xml:space="preserve"> </w:t>
      </w:r>
      <w:r w:rsidR="00666572" w:rsidRPr="008F5E85">
        <w:rPr>
          <w:rFonts w:ascii="Times New Roman" w:hAnsi="Times New Roman"/>
          <w:sz w:val="24"/>
          <w:szCs w:val="24"/>
        </w:rPr>
        <w:t>именуемое в дальнейшем «</w:t>
      </w:r>
      <w:r w:rsidR="00666572" w:rsidRPr="008F5E85">
        <w:rPr>
          <w:rFonts w:ascii="Times New Roman" w:hAnsi="Times New Roman"/>
          <w:b/>
          <w:sz w:val="24"/>
          <w:szCs w:val="24"/>
        </w:rPr>
        <w:t>Заказчик</w:t>
      </w:r>
      <w:r w:rsidR="00666572" w:rsidRPr="008F5E85">
        <w:rPr>
          <w:rFonts w:ascii="Times New Roman" w:hAnsi="Times New Roman"/>
          <w:sz w:val="24"/>
          <w:szCs w:val="24"/>
        </w:rPr>
        <w:t xml:space="preserve">», в лице </w:t>
      </w:r>
      <w:r w:rsidRPr="008F5E85">
        <w:rPr>
          <w:rFonts w:ascii="Times New Roman" w:hAnsi="Times New Roman"/>
          <w:sz w:val="24"/>
          <w:szCs w:val="24"/>
        </w:rPr>
        <w:t xml:space="preserve">Генерального директора </w:t>
      </w:r>
      <w:proofErr w:type="spellStart"/>
      <w:r w:rsidRPr="008F5E85">
        <w:rPr>
          <w:rFonts w:ascii="Times New Roman" w:hAnsi="Times New Roman"/>
          <w:sz w:val="24"/>
          <w:szCs w:val="24"/>
        </w:rPr>
        <w:t>Лумельского</w:t>
      </w:r>
      <w:proofErr w:type="spellEnd"/>
      <w:r w:rsidRPr="008F5E85">
        <w:rPr>
          <w:rFonts w:ascii="Times New Roman" w:hAnsi="Times New Roman"/>
          <w:sz w:val="24"/>
          <w:szCs w:val="24"/>
        </w:rPr>
        <w:t xml:space="preserve"> Александра</w:t>
      </w:r>
      <w:r w:rsidR="00FB2158" w:rsidRPr="008F5E85">
        <w:rPr>
          <w:rFonts w:ascii="Times New Roman" w:hAnsi="Times New Roman"/>
          <w:sz w:val="24"/>
          <w:szCs w:val="24"/>
        </w:rPr>
        <w:t xml:space="preserve"> </w:t>
      </w:r>
      <w:r w:rsidR="00666572" w:rsidRPr="008F5E85">
        <w:rPr>
          <w:rFonts w:ascii="Times New Roman" w:hAnsi="Times New Roman"/>
          <w:sz w:val="24"/>
          <w:szCs w:val="24"/>
        </w:rPr>
        <w:t xml:space="preserve">действующего на основании </w:t>
      </w:r>
      <w:r w:rsidRPr="008F5E85">
        <w:rPr>
          <w:rFonts w:ascii="Times New Roman" w:hAnsi="Times New Roman"/>
          <w:sz w:val="24"/>
          <w:szCs w:val="24"/>
        </w:rPr>
        <w:t xml:space="preserve">Устава </w:t>
      </w:r>
      <w:r w:rsidR="00EA146C" w:rsidRPr="008F5E85">
        <w:rPr>
          <w:rFonts w:ascii="Times New Roman" w:hAnsi="Times New Roman"/>
          <w:sz w:val="24"/>
          <w:szCs w:val="24"/>
        </w:rPr>
        <w:t>и</w:t>
      </w:r>
      <w:r w:rsidR="00E32F0C" w:rsidRPr="008F5E85">
        <w:rPr>
          <w:rFonts w:ascii="Times New Roman" w:hAnsi="Times New Roman"/>
          <w:sz w:val="24"/>
          <w:szCs w:val="24"/>
        </w:rPr>
        <w:t xml:space="preserve"> </w:t>
      </w:r>
      <w:r w:rsidR="00EA1C76" w:rsidRPr="008F5E85">
        <w:rPr>
          <w:rFonts w:ascii="Times New Roman" w:hAnsi="Times New Roman"/>
          <w:sz w:val="24"/>
          <w:szCs w:val="24"/>
        </w:rPr>
        <w:t>_________</w:t>
      </w:r>
      <w:r w:rsidR="000270B0" w:rsidRPr="008F5E85">
        <w:rPr>
          <w:rFonts w:ascii="Times New Roman" w:hAnsi="Times New Roman"/>
          <w:b/>
          <w:sz w:val="24"/>
          <w:szCs w:val="24"/>
        </w:rPr>
        <w:t xml:space="preserve">[наименование </w:t>
      </w:r>
      <w:r w:rsidR="00B1251A" w:rsidRPr="008F5E85">
        <w:rPr>
          <w:rFonts w:ascii="Times New Roman" w:hAnsi="Times New Roman"/>
          <w:b/>
          <w:sz w:val="24"/>
          <w:szCs w:val="24"/>
        </w:rPr>
        <w:t xml:space="preserve"> Генерального П</w:t>
      </w:r>
      <w:r w:rsidR="000270B0" w:rsidRPr="008F5E85">
        <w:rPr>
          <w:rFonts w:ascii="Times New Roman" w:hAnsi="Times New Roman"/>
          <w:b/>
          <w:sz w:val="24"/>
          <w:szCs w:val="24"/>
        </w:rPr>
        <w:t>одрядчика]</w:t>
      </w:r>
      <w:r w:rsidR="000270B0" w:rsidRPr="008F5E85">
        <w:rPr>
          <w:rFonts w:ascii="Times New Roman" w:hAnsi="Times New Roman"/>
          <w:sz w:val="24"/>
          <w:szCs w:val="24"/>
        </w:rPr>
        <w:t xml:space="preserve">, </w:t>
      </w:r>
      <w:r w:rsidR="000270B0" w:rsidRPr="008F5E85">
        <w:rPr>
          <w:rFonts w:ascii="Times New Roman" w:hAnsi="Times New Roman"/>
          <w:bCs/>
          <w:sz w:val="24"/>
          <w:szCs w:val="24"/>
        </w:rPr>
        <w:t xml:space="preserve">с местом </w:t>
      </w:r>
      <w:r w:rsidR="000270B0" w:rsidRPr="008F5E85">
        <w:rPr>
          <w:rFonts w:ascii="Times New Roman" w:hAnsi="Times New Roman"/>
          <w:sz w:val="24"/>
          <w:szCs w:val="24"/>
        </w:rPr>
        <w:t xml:space="preserve">нахождения по адресу: </w:t>
      </w:r>
      <w:r w:rsidR="00EA1C76" w:rsidRPr="008F5E85">
        <w:rPr>
          <w:rFonts w:ascii="Times New Roman" w:hAnsi="Times New Roman"/>
          <w:sz w:val="24"/>
          <w:szCs w:val="24"/>
        </w:rPr>
        <w:t>___________________________________</w:t>
      </w:r>
      <w:r w:rsidR="001D3D62" w:rsidRPr="008F5E85">
        <w:rPr>
          <w:rFonts w:ascii="Times New Roman" w:hAnsi="Times New Roman"/>
          <w:bCs/>
          <w:sz w:val="24"/>
          <w:szCs w:val="24"/>
        </w:rPr>
        <w:t>,</w:t>
      </w:r>
      <w:proofErr w:type="gramEnd"/>
      <w:r w:rsidR="001D3D62" w:rsidRPr="008F5E85">
        <w:rPr>
          <w:rFonts w:ascii="Times New Roman" w:hAnsi="Times New Roman"/>
          <w:bCs/>
          <w:sz w:val="24"/>
          <w:szCs w:val="24"/>
        </w:rPr>
        <w:t xml:space="preserve"> </w:t>
      </w:r>
      <w:proofErr w:type="gramStart"/>
      <w:r w:rsidR="00BA0879" w:rsidRPr="008F5E85">
        <w:rPr>
          <w:rFonts w:ascii="Times New Roman" w:hAnsi="Times New Roman"/>
          <w:bCs/>
          <w:sz w:val="24"/>
          <w:szCs w:val="24"/>
        </w:rPr>
        <w:t>ОГРН</w:t>
      </w:r>
      <w:r w:rsidR="00B22A1E" w:rsidRPr="008F5E85">
        <w:rPr>
          <w:rFonts w:ascii="Times New Roman" w:hAnsi="Times New Roman"/>
          <w:bCs/>
          <w:sz w:val="24"/>
          <w:szCs w:val="24"/>
        </w:rPr>
        <w:t xml:space="preserve"> </w:t>
      </w:r>
      <w:r w:rsidR="00EA1C76" w:rsidRPr="008F5E85">
        <w:rPr>
          <w:rFonts w:ascii="Times New Roman" w:hAnsi="Times New Roman"/>
          <w:bCs/>
          <w:sz w:val="24"/>
          <w:szCs w:val="24"/>
        </w:rPr>
        <w:t>_______________</w:t>
      </w:r>
      <w:r w:rsidR="00FC6B1D" w:rsidRPr="008F5E85">
        <w:rPr>
          <w:rFonts w:ascii="Times New Roman" w:hAnsi="Times New Roman"/>
          <w:bCs/>
          <w:sz w:val="24"/>
          <w:szCs w:val="24"/>
        </w:rPr>
        <w:t>,</w:t>
      </w:r>
      <w:r w:rsidR="000270B0" w:rsidRPr="008F5E85">
        <w:rPr>
          <w:rFonts w:ascii="Times New Roman" w:hAnsi="Times New Roman"/>
          <w:sz w:val="24"/>
          <w:szCs w:val="24"/>
        </w:rPr>
        <w:t>именуемое в дальнейшем «</w:t>
      </w:r>
      <w:r w:rsidR="000C06DA" w:rsidRPr="008F5E85">
        <w:rPr>
          <w:rFonts w:ascii="Times New Roman" w:hAnsi="Times New Roman"/>
          <w:b/>
          <w:sz w:val="24"/>
          <w:szCs w:val="24"/>
        </w:rPr>
        <w:t xml:space="preserve">Генеральный </w:t>
      </w:r>
      <w:r w:rsidR="000270B0" w:rsidRPr="008F5E85">
        <w:rPr>
          <w:rFonts w:ascii="Times New Roman" w:hAnsi="Times New Roman"/>
          <w:b/>
          <w:sz w:val="24"/>
          <w:szCs w:val="24"/>
        </w:rPr>
        <w:t>Подрядчик</w:t>
      </w:r>
      <w:r w:rsidR="000270B0" w:rsidRPr="008F5E85">
        <w:rPr>
          <w:rFonts w:ascii="Times New Roman" w:hAnsi="Times New Roman"/>
          <w:sz w:val="24"/>
          <w:szCs w:val="24"/>
        </w:rPr>
        <w:t xml:space="preserve">», в лице </w:t>
      </w:r>
      <w:r w:rsidR="00EA1C76" w:rsidRPr="008F5E85">
        <w:rPr>
          <w:rFonts w:ascii="Times New Roman" w:hAnsi="Times New Roman"/>
          <w:sz w:val="24"/>
          <w:szCs w:val="24"/>
        </w:rPr>
        <w:t>__________________________</w:t>
      </w:r>
      <w:r w:rsidR="000270B0" w:rsidRPr="008F5E85">
        <w:rPr>
          <w:rFonts w:ascii="Times New Roman" w:hAnsi="Times New Roman"/>
          <w:b/>
          <w:sz w:val="24"/>
          <w:szCs w:val="24"/>
        </w:rPr>
        <w:t>[должность, фамилия, имя, отчество подписанта]</w:t>
      </w:r>
      <w:r w:rsidR="000270B0" w:rsidRPr="008F5E85">
        <w:rPr>
          <w:rFonts w:ascii="Times New Roman" w:hAnsi="Times New Roman"/>
          <w:sz w:val="24"/>
          <w:szCs w:val="24"/>
        </w:rPr>
        <w:t xml:space="preserve">, действующего на основании </w:t>
      </w:r>
      <w:r w:rsidR="006004AE" w:rsidRPr="008F5E85">
        <w:rPr>
          <w:rFonts w:ascii="Times New Roman" w:hAnsi="Times New Roman"/>
          <w:bCs/>
          <w:sz w:val="24"/>
          <w:szCs w:val="24"/>
        </w:rPr>
        <w:t xml:space="preserve">_______ </w:t>
      </w:r>
      <w:r w:rsidR="000270B0" w:rsidRPr="008F5E85">
        <w:rPr>
          <w:rFonts w:ascii="Times New Roman" w:hAnsi="Times New Roman"/>
          <w:b/>
          <w:sz w:val="24"/>
          <w:szCs w:val="24"/>
        </w:rPr>
        <w:t>[документ-основание]</w:t>
      </w:r>
      <w:r w:rsidR="000270B0" w:rsidRPr="008F5E85">
        <w:rPr>
          <w:rFonts w:ascii="Times New Roman" w:hAnsi="Times New Roman"/>
          <w:sz w:val="24"/>
          <w:szCs w:val="24"/>
        </w:rPr>
        <w:t>,</w:t>
      </w:r>
      <w:proofErr w:type="gramEnd"/>
    </w:p>
    <w:p w:rsidR="00E32F0C" w:rsidRPr="008F5E85" w:rsidRDefault="00E32F0C" w:rsidP="005660CC">
      <w:pPr>
        <w:tabs>
          <w:tab w:val="left" w:pos="993"/>
          <w:tab w:val="left" w:pos="1276"/>
        </w:tabs>
        <w:spacing w:after="0" w:line="240" w:lineRule="auto"/>
        <w:ind w:firstLine="709"/>
        <w:jc w:val="both"/>
        <w:rPr>
          <w:rFonts w:ascii="Times New Roman" w:hAnsi="Times New Roman"/>
          <w:sz w:val="24"/>
          <w:szCs w:val="24"/>
        </w:rPr>
      </w:pPr>
      <w:proofErr w:type="gramStart"/>
      <w:r w:rsidRPr="008F5E85">
        <w:rPr>
          <w:rFonts w:ascii="Times New Roman" w:hAnsi="Times New Roman"/>
          <w:sz w:val="24"/>
          <w:szCs w:val="24"/>
        </w:rPr>
        <w:t>далее по отдельности именуемые «</w:t>
      </w:r>
      <w:r w:rsidRPr="008F5E85">
        <w:rPr>
          <w:rFonts w:ascii="Times New Roman" w:hAnsi="Times New Roman"/>
          <w:b/>
          <w:sz w:val="24"/>
          <w:szCs w:val="24"/>
        </w:rPr>
        <w:t>Сторона</w:t>
      </w:r>
      <w:r w:rsidRPr="008F5E85">
        <w:rPr>
          <w:rFonts w:ascii="Times New Roman" w:hAnsi="Times New Roman"/>
          <w:sz w:val="24"/>
          <w:szCs w:val="24"/>
        </w:rPr>
        <w:t>» и совместно «</w:t>
      </w:r>
      <w:r w:rsidRPr="008F5E85">
        <w:rPr>
          <w:rFonts w:ascii="Times New Roman" w:hAnsi="Times New Roman"/>
          <w:b/>
          <w:sz w:val="24"/>
          <w:szCs w:val="24"/>
        </w:rPr>
        <w:t>Стороны</w:t>
      </w:r>
      <w:r w:rsidRPr="008F5E85">
        <w:rPr>
          <w:rFonts w:ascii="Times New Roman" w:hAnsi="Times New Roman"/>
          <w:sz w:val="24"/>
          <w:szCs w:val="24"/>
        </w:rPr>
        <w:t>», заключили настоящий Договор</w:t>
      </w:r>
      <w:r w:rsidR="00BA0879" w:rsidRPr="008F5E85">
        <w:rPr>
          <w:rFonts w:ascii="Times New Roman" w:hAnsi="Times New Roman"/>
          <w:sz w:val="24"/>
          <w:szCs w:val="24"/>
        </w:rPr>
        <w:t xml:space="preserve"> (далее - Договор)</w:t>
      </w:r>
      <w:r w:rsidRPr="008F5E85">
        <w:rPr>
          <w:rFonts w:ascii="Times New Roman" w:hAnsi="Times New Roman"/>
          <w:sz w:val="24"/>
          <w:szCs w:val="24"/>
        </w:rPr>
        <w:t xml:space="preserve"> о нижеследующем:</w:t>
      </w:r>
      <w:proofErr w:type="gramEnd"/>
    </w:p>
    <w:p w:rsidR="00E32F0C" w:rsidRPr="008F5E85" w:rsidRDefault="00E32F0C" w:rsidP="005660CC">
      <w:pPr>
        <w:tabs>
          <w:tab w:val="left" w:pos="993"/>
          <w:tab w:val="left" w:pos="1276"/>
        </w:tabs>
        <w:spacing w:after="0" w:line="240" w:lineRule="auto"/>
        <w:ind w:right="-1" w:firstLine="709"/>
        <w:jc w:val="both"/>
        <w:rPr>
          <w:rFonts w:ascii="Times New Roman" w:hAnsi="Times New Roman"/>
          <w:sz w:val="24"/>
          <w:szCs w:val="24"/>
        </w:rPr>
      </w:pPr>
    </w:p>
    <w:p w:rsidR="00473D1C" w:rsidRPr="008F5E85" w:rsidRDefault="00E32F0C" w:rsidP="005660CC">
      <w:pPr>
        <w:pStyle w:val="a4"/>
        <w:numPr>
          <w:ilvl w:val="0"/>
          <w:numId w:val="1"/>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ОБЩИЕ ПОЛОЖЕНИЯ</w:t>
      </w:r>
    </w:p>
    <w:p w:rsidR="00473D1C" w:rsidRPr="008F5E85" w:rsidRDefault="00473D1C" w:rsidP="005660C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8F77FE" w:rsidRPr="008F5E85" w:rsidRDefault="008F77FE" w:rsidP="00B71DF8">
      <w:pPr>
        <w:pStyle w:val="a4"/>
        <w:numPr>
          <w:ilvl w:val="1"/>
          <w:numId w:val="17"/>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Термины и определения</w:t>
      </w:r>
    </w:p>
    <w:p w:rsidR="008F77FE" w:rsidRPr="008F5E85" w:rsidRDefault="005B1D30" w:rsidP="005660CC">
      <w:pPr>
        <w:pStyle w:val="24"/>
        <w:tabs>
          <w:tab w:val="clear" w:pos="0"/>
          <w:tab w:val="left" w:pos="993"/>
          <w:tab w:val="left" w:pos="1276"/>
        </w:tabs>
        <w:spacing w:before="0"/>
        <w:ind w:right="-1" w:firstLine="709"/>
        <w:rPr>
          <w:lang w:val="ru-RU"/>
        </w:rPr>
      </w:pPr>
      <w:r w:rsidRPr="008F5E85">
        <w:rPr>
          <w:lang w:val="ru-RU"/>
        </w:rPr>
        <w:t>Если из контекста не следует иное, т</w:t>
      </w:r>
      <w:r w:rsidR="002F73A0" w:rsidRPr="008F5E85">
        <w:rPr>
          <w:lang w:val="ru-RU"/>
        </w:rPr>
        <w:t xml:space="preserve">ермины, </w:t>
      </w:r>
      <w:r w:rsidR="003A1A5A" w:rsidRPr="008F5E85">
        <w:rPr>
          <w:lang w:val="ru-RU"/>
        </w:rPr>
        <w:t>используемые</w:t>
      </w:r>
      <w:r w:rsidR="002F73A0" w:rsidRPr="008F5E85">
        <w:rPr>
          <w:lang w:val="ru-RU"/>
        </w:rPr>
        <w:t xml:space="preserve"> в настоящем Договоре с заглавной буквы, имеют следующие значения:</w:t>
      </w:r>
    </w:p>
    <w:p w:rsidR="00B907B1" w:rsidRPr="008F5E85" w:rsidRDefault="00B907B1" w:rsidP="00B71DF8">
      <w:pPr>
        <w:pStyle w:val="a4"/>
        <w:numPr>
          <w:ilvl w:val="2"/>
          <w:numId w:val="22"/>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Авторский надзор</w:t>
      </w:r>
      <w:r w:rsidR="000B2034"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 надзор автора проекта и других разработчиков </w:t>
      </w:r>
      <w:r w:rsidR="00AB5140" w:rsidRPr="008F5E85">
        <w:rPr>
          <w:rFonts w:ascii="Times New Roman" w:hAnsi="Times New Roman" w:cs="Times New Roman"/>
          <w:sz w:val="24"/>
          <w:szCs w:val="24"/>
        </w:rPr>
        <w:t>п</w:t>
      </w:r>
      <w:r w:rsidRPr="008F5E85">
        <w:rPr>
          <w:rFonts w:ascii="Times New Roman" w:hAnsi="Times New Roman" w:cs="Times New Roman"/>
          <w:sz w:val="24"/>
          <w:szCs w:val="24"/>
        </w:rPr>
        <w:t>роектной документации</w:t>
      </w:r>
      <w:r w:rsidR="00212020"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за строительством, осуществляемый в целях обеспечения соответствия решений, содержащихся в </w:t>
      </w:r>
      <w:r w:rsidR="00AB5140" w:rsidRPr="008F5E85">
        <w:rPr>
          <w:rFonts w:ascii="Times New Roman" w:hAnsi="Times New Roman" w:cs="Times New Roman"/>
          <w:sz w:val="24"/>
          <w:szCs w:val="24"/>
        </w:rPr>
        <w:t>п</w:t>
      </w:r>
      <w:r w:rsidRPr="008F5E85">
        <w:rPr>
          <w:rFonts w:ascii="Times New Roman" w:hAnsi="Times New Roman" w:cs="Times New Roman"/>
          <w:sz w:val="24"/>
          <w:szCs w:val="24"/>
        </w:rPr>
        <w:t xml:space="preserve">роектной документации и Рабочей документации, выполняемым Строительно-монтажным </w:t>
      </w:r>
      <w:r w:rsidR="0016054B" w:rsidRPr="008F5E85">
        <w:rPr>
          <w:rFonts w:ascii="Times New Roman" w:hAnsi="Times New Roman" w:cs="Times New Roman"/>
          <w:sz w:val="24"/>
          <w:szCs w:val="24"/>
        </w:rPr>
        <w:t>р</w:t>
      </w:r>
      <w:r w:rsidRPr="008F5E85">
        <w:rPr>
          <w:rFonts w:ascii="Times New Roman" w:hAnsi="Times New Roman" w:cs="Times New Roman"/>
          <w:sz w:val="24"/>
          <w:szCs w:val="24"/>
        </w:rPr>
        <w:t>аботам на Объект</w:t>
      </w:r>
      <w:r w:rsidR="009103E1" w:rsidRPr="008F5E85">
        <w:rPr>
          <w:rFonts w:ascii="Times New Roman" w:hAnsi="Times New Roman" w:cs="Times New Roman"/>
          <w:sz w:val="24"/>
          <w:szCs w:val="24"/>
        </w:rPr>
        <w:t>е</w:t>
      </w:r>
      <w:r w:rsidRPr="008F5E85">
        <w:rPr>
          <w:rFonts w:ascii="Times New Roman" w:hAnsi="Times New Roman" w:cs="Times New Roman"/>
          <w:sz w:val="24"/>
          <w:szCs w:val="24"/>
        </w:rPr>
        <w:t>.</w:t>
      </w:r>
    </w:p>
    <w:p w:rsidR="00D321F8" w:rsidRPr="008F5E85" w:rsidRDefault="00C00400"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sidDel="00C00400">
        <w:rPr>
          <w:rFonts w:ascii="Times New Roman" w:hAnsi="Times New Roman" w:cs="Times New Roman"/>
          <w:sz w:val="24"/>
          <w:szCs w:val="24"/>
        </w:rPr>
        <w:t xml:space="preserve"> </w:t>
      </w:r>
      <w:r w:rsidRPr="008F5E85">
        <w:rPr>
          <w:rFonts w:ascii="Times New Roman" w:hAnsi="Times New Roman" w:cs="Times New Roman"/>
          <w:b/>
          <w:sz w:val="24"/>
          <w:szCs w:val="24"/>
        </w:rPr>
        <w:t>«Авансовый платеж»</w:t>
      </w:r>
      <w:r w:rsidRPr="008F5E85">
        <w:rPr>
          <w:rFonts w:ascii="Times New Roman" w:hAnsi="Times New Roman" w:cs="Times New Roman"/>
          <w:i/>
          <w:sz w:val="24"/>
          <w:szCs w:val="24"/>
        </w:rPr>
        <w:t xml:space="preserve"> </w:t>
      </w:r>
      <w:r w:rsidRPr="008F5E85">
        <w:rPr>
          <w:rFonts w:ascii="Times New Roman" w:hAnsi="Times New Roman" w:cs="Times New Roman"/>
          <w:sz w:val="24"/>
          <w:szCs w:val="24"/>
        </w:rPr>
        <w:t xml:space="preserve">- </w:t>
      </w:r>
      <w:r w:rsidR="00D2166B" w:rsidRPr="008F5E85">
        <w:rPr>
          <w:rFonts w:ascii="Times New Roman" w:hAnsi="Times New Roman" w:cs="Times New Roman"/>
          <w:sz w:val="24"/>
          <w:szCs w:val="24"/>
        </w:rPr>
        <w:t xml:space="preserve">имеет значение, установленное в </w:t>
      </w:r>
      <w:r w:rsidR="00D2166B" w:rsidRPr="00AF73BA">
        <w:rPr>
          <w:rFonts w:ascii="Times New Roman" w:hAnsi="Times New Roman" w:cs="Times New Roman"/>
          <w:sz w:val="24"/>
          <w:szCs w:val="24"/>
        </w:rPr>
        <w:t>пункте 8.1.</w:t>
      </w:r>
      <w:r w:rsidR="00D2166B" w:rsidRPr="008F5E85">
        <w:rPr>
          <w:rFonts w:ascii="Times New Roman" w:hAnsi="Times New Roman" w:cs="Times New Roman"/>
          <w:sz w:val="24"/>
          <w:szCs w:val="24"/>
        </w:rPr>
        <w:t xml:space="preserve"> настоящего Договора.</w:t>
      </w:r>
    </w:p>
    <w:p w:rsidR="006D53D5" w:rsidRPr="008F5E85" w:rsidRDefault="006D53D5" w:rsidP="005660CC">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Акт передачи Строительной площадки» -</w:t>
      </w:r>
      <w:r w:rsidRPr="008F5E85">
        <w:rPr>
          <w:rFonts w:ascii="Times New Roman" w:hAnsi="Times New Roman" w:cs="Times New Roman"/>
          <w:sz w:val="24"/>
          <w:szCs w:val="24"/>
        </w:rPr>
        <w:t xml:space="preserve"> означает документ, подписанный Генеральным Подрядчиком и Заказчиком по форме Приложения № 1</w:t>
      </w:r>
      <w:r w:rsidR="001564F3" w:rsidRPr="008F5E85">
        <w:rPr>
          <w:rFonts w:ascii="Times New Roman" w:hAnsi="Times New Roman" w:cs="Times New Roman"/>
          <w:sz w:val="24"/>
          <w:szCs w:val="24"/>
        </w:rPr>
        <w:t>2</w:t>
      </w:r>
      <w:r w:rsidRPr="008F5E85">
        <w:rPr>
          <w:rFonts w:ascii="Times New Roman" w:hAnsi="Times New Roman" w:cs="Times New Roman"/>
          <w:sz w:val="24"/>
          <w:szCs w:val="24"/>
        </w:rPr>
        <w:t xml:space="preserve"> к настоящему Договору, подтверждающий передачу Заказчиком Генеральному Подрядчику Строительной площадки во временное пользование на время производства Работ. </w:t>
      </w:r>
    </w:p>
    <w:p w:rsidR="005660CC" w:rsidRPr="008F5E85" w:rsidRDefault="006D53D5"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D321F8" w:rsidRPr="008F5E85">
        <w:rPr>
          <w:rFonts w:ascii="Times New Roman" w:hAnsi="Times New Roman" w:cs="Times New Roman"/>
          <w:sz w:val="24"/>
          <w:szCs w:val="24"/>
        </w:rPr>
        <w:t>«</w:t>
      </w:r>
      <w:r w:rsidR="00D321F8" w:rsidRPr="008F5E85">
        <w:rPr>
          <w:rFonts w:ascii="Times New Roman" w:hAnsi="Times New Roman" w:cs="Times New Roman"/>
          <w:b/>
          <w:sz w:val="24"/>
          <w:szCs w:val="24"/>
        </w:rPr>
        <w:t>Акт передачи смонтированного Оборудования в наладку</w:t>
      </w:r>
      <w:r w:rsidR="00D321F8" w:rsidRPr="008F5E85">
        <w:rPr>
          <w:rFonts w:ascii="Times New Roman" w:hAnsi="Times New Roman" w:cs="Times New Roman"/>
          <w:sz w:val="24"/>
          <w:szCs w:val="24"/>
        </w:rPr>
        <w:t xml:space="preserve">» означает акт, подписываемый Заказчиком, Генеральным Подрядчиком, представителем Строительного контроля и представителем завода-изготовителя Оборудования, подтверждающий, что Оборудование смонтировано и передано для выполнения Генеральным Подрядчиком пуско-наладочных Работ. Генеральный Подрядчик обязан обеспечить подписание Акта передачи смонтированного Оборудования в наладку представителем завода-изготовителя. Акт передачи смонтированного Оборудования в наладку не является актом передачи Оборудования Заказчику. </w:t>
      </w:r>
    </w:p>
    <w:p w:rsidR="00D321F8" w:rsidRPr="008F5E85" w:rsidRDefault="00D321F8" w:rsidP="005660CC">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Оборудование считается переданным Заказчику только после надлежащего оформления Акта приемки законченного строительством объекта (КС-11).</w:t>
      </w:r>
    </w:p>
    <w:p w:rsidR="00D321F8" w:rsidRPr="008F5E85" w:rsidRDefault="006D53D5"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
          <w:sz w:val="24"/>
          <w:szCs w:val="24"/>
        </w:rPr>
        <w:t>Акт приемки законченного строительством объекта</w:t>
      </w:r>
      <w:r w:rsidRPr="008F5E85">
        <w:rPr>
          <w:rFonts w:ascii="Times New Roman" w:hAnsi="Times New Roman" w:cs="Times New Roman"/>
          <w:sz w:val="24"/>
          <w:szCs w:val="24"/>
        </w:rPr>
        <w:t>» или «</w:t>
      </w:r>
      <w:r w:rsidRPr="008F5E85">
        <w:rPr>
          <w:rFonts w:ascii="Times New Roman" w:hAnsi="Times New Roman" w:cs="Times New Roman"/>
          <w:b/>
          <w:sz w:val="24"/>
          <w:szCs w:val="24"/>
        </w:rPr>
        <w:t>КС-11</w:t>
      </w:r>
      <w:r w:rsidRPr="008F5E85">
        <w:rPr>
          <w:rFonts w:ascii="Times New Roman" w:hAnsi="Times New Roman" w:cs="Times New Roman"/>
          <w:sz w:val="24"/>
          <w:szCs w:val="24"/>
        </w:rPr>
        <w:t xml:space="preserve">» означает документ, подписанный Генеральным Подрядчиком и Заказчиком, подтверждающий завершение Генеральным Подрядчиком и приемку Заказчиком Строительно-монтажных Работ по Договору (за исключением любых работ, выполняемых Генеральным Подрядчиком во время Гарантийного </w:t>
      </w:r>
      <w:r w:rsidRPr="008F5E85">
        <w:rPr>
          <w:rFonts w:ascii="Times New Roman" w:hAnsi="Times New Roman" w:cs="Times New Roman"/>
          <w:sz w:val="24"/>
          <w:szCs w:val="24"/>
        </w:rPr>
        <w:lastRenderedPageBreak/>
        <w:t>Периода в соответствии с настоящим Договором). Данный акт составляется на основе формы КС-11 «Акт приемки законченного строительством объекта», утвержденной Постановлением Госкомстата РФ от 11 ноября 1999 г. № 100</w:t>
      </w:r>
    </w:p>
    <w:p w:rsidR="006D53D5" w:rsidRPr="008F5E85" w:rsidRDefault="006D53D5" w:rsidP="005660CC">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Акт приемки законченного строительством объекта приемочной комиссией</w:t>
      </w:r>
      <w:r w:rsidRPr="008F5E85">
        <w:rPr>
          <w:rFonts w:ascii="Times New Roman" w:hAnsi="Times New Roman" w:cs="Times New Roman"/>
          <w:sz w:val="24"/>
          <w:szCs w:val="24"/>
        </w:rPr>
        <w:t>» или «</w:t>
      </w:r>
      <w:r w:rsidRPr="008F5E85">
        <w:rPr>
          <w:rFonts w:ascii="Times New Roman" w:hAnsi="Times New Roman" w:cs="Times New Roman"/>
          <w:b/>
          <w:sz w:val="24"/>
          <w:szCs w:val="24"/>
        </w:rPr>
        <w:t>КС-14</w:t>
      </w:r>
      <w:r w:rsidRPr="008F5E85">
        <w:rPr>
          <w:rFonts w:ascii="Times New Roman" w:hAnsi="Times New Roman" w:cs="Times New Roman"/>
          <w:sz w:val="24"/>
          <w:szCs w:val="24"/>
        </w:rPr>
        <w:t xml:space="preserve">» означает документ, подписанный Генеральным Подрядчиком и Заказчиком, а также членами приемочной комиссии, подтверждающий приемку Объекта приемочной комиссией. Данный акт составляется на основе формы «КС-14», утвержденной постановлением Госкомстата РФ от 11 ноября 1999 г. № 100. </w:t>
      </w:r>
    </w:p>
    <w:p w:rsidR="008F77FE" w:rsidRPr="008F5E85" w:rsidRDefault="008A3917"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8F77FE" w:rsidRPr="008F5E85">
        <w:rPr>
          <w:rFonts w:ascii="Times New Roman" w:hAnsi="Times New Roman" w:cs="Times New Roman"/>
          <w:sz w:val="24"/>
          <w:szCs w:val="24"/>
        </w:rPr>
        <w:t>«</w:t>
      </w:r>
      <w:r w:rsidR="002046C3" w:rsidRPr="008F5E85">
        <w:rPr>
          <w:rFonts w:ascii="Times New Roman" w:hAnsi="Times New Roman" w:cs="Times New Roman"/>
          <w:b/>
          <w:sz w:val="24"/>
          <w:szCs w:val="24"/>
        </w:rPr>
        <w:t>Банковск</w:t>
      </w:r>
      <w:r w:rsidR="00B95BDD" w:rsidRPr="008F5E85">
        <w:rPr>
          <w:rFonts w:ascii="Times New Roman" w:hAnsi="Times New Roman" w:cs="Times New Roman"/>
          <w:b/>
          <w:sz w:val="24"/>
          <w:szCs w:val="24"/>
        </w:rPr>
        <w:t>ая</w:t>
      </w:r>
      <w:r w:rsidR="002046C3" w:rsidRPr="008F5E85">
        <w:rPr>
          <w:rFonts w:ascii="Times New Roman" w:hAnsi="Times New Roman" w:cs="Times New Roman"/>
          <w:b/>
          <w:sz w:val="24"/>
          <w:szCs w:val="24"/>
        </w:rPr>
        <w:t xml:space="preserve"> Гаранти</w:t>
      </w:r>
      <w:r w:rsidR="00B95BDD" w:rsidRPr="008F5E85">
        <w:rPr>
          <w:rFonts w:ascii="Times New Roman" w:hAnsi="Times New Roman" w:cs="Times New Roman"/>
          <w:b/>
          <w:sz w:val="24"/>
          <w:szCs w:val="24"/>
        </w:rPr>
        <w:t>я</w:t>
      </w:r>
      <w:r w:rsidR="008F77FE" w:rsidRPr="008F5E85">
        <w:rPr>
          <w:rFonts w:ascii="Times New Roman" w:hAnsi="Times New Roman" w:cs="Times New Roman"/>
          <w:sz w:val="24"/>
          <w:szCs w:val="24"/>
        </w:rPr>
        <w:t xml:space="preserve">» означает </w:t>
      </w:r>
      <w:r w:rsidR="002046C3" w:rsidRPr="008F5E85">
        <w:rPr>
          <w:rFonts w:ascii="Times New Roman" w:hAnsi="Times New Roman" w:cs="Times New Roman"/>
          <w:sz w:val="24"/>
          <w:szCs w:val="24"/>
        </w:rPr>
        <w:t>банковск</w:t>
      </w:r>
      <w:r w:rsidR="00B95BDD" w:rsidRPr="008F5E85">
        <w:rPr>
          <w:rFonts w:ascii="Times New Roman" w:hAnsi="Times New Roman" w:cs="Times New Roman"/>
          <w:sz w:val="24"/>
          <w:szCs w:val="24"/>
        </w:rPr>
        <w:t>ую</w:t>
      </w:r>
      <w:r w:rsidR="002046C3" w:rsidRPr="008F5E85">
        <w:rPr>
          <w:rFonts w:ascii="Times New Roman" w:hAnsi="Times New Roman" w:cs="Times New Roman"/>
          <w:sz w:val="24"/>
          <w:szCs w:val="24"/>
        </w:rPr>
        <w:t xml:space="preserve"> гаранти</w:t>
      </w:r>
      <w:r w:rsidR="00B95BDD" w:rsidRPr="008F5E85">
        <w:rPr>
          <w:rFonts w:ascii="Times New Roman" w:hAnsi="Times New Roman" w:cs="Times New Roman"/>
          <w:sz w:val="24"/>
          <w:szCs w:val="24"/>
        </w:rPr>
        <w:t>ю</w:t>
      </w:r>
      <w:r w:rsidR="008F77FE" w:rsidRPr="008F5E85">
        <w:rPr>
          <w:rFonts w:ascii="Times New Roman" w:hAnsi="Times New Roman" w:cs="Times New Roman"/>
          <w:sz w:val="24"/>
          <w:szCs w:val="24"/>
        </w:rPr>
        <w:t xml:space="preserve">, </w:t>
      </w:r>
      <w:r w:rsidR="002046C3" w:rsidRPr="008F5E85">
        <w:rPr>
          <w:rFonts w:ascii="Times New Roman" w:hAnsi="Times New Roman" w:cs="Times New Roman"/>
          <w:sz w:val="24"/>
          <w:szCs w:val="24"/>
        </w:rPr>
        <w:t>предоставляем</w:t>
      </w:r>
      <w:r w:rsidR="00B95BDD" w:rsidRPr="008F5E85">
        <w:rPr>
          <w:rFonts w:ascii="Times New Roman" w:hAnsi="Times New Roman" w:cs="Times New Roman"/>
          <w:sz w:val="24"/>
          <w:szCs w:val="24"/>
        </w:rPr>
        <w:t>ую</w:t>
      </w:r>
      <w:r w:rsidR="002046C3" w:rsidRPr="008F5E85">
        <w:rPr>
          <w:rFonts w:ascii="Times New Roman" w:hAnsi="Times New Roman" w:cs="Times New Roman"/>
          <w:sz w:val="24"/>
          <w:szCs w:val="24"/>
        </w:rPr>
        <w:t xml:space="preserve"> </w:t>
      </w:r>
      <w:r w:rsidR="008F77FE" w:rsidRPr="008F5E85">
        <w:rPr>
          <w:rFonts w:ascii="Times New Roman" w:hAnsi="Times New Roman" w:cs="Times New Roman"/>
          <w:sz w:val="24"/>
          <w:szCs w:val="24"/>
        </w:rPr>
        <w:t xml:space="preserve">Генеральным Подрядчиком </w:t>
      </w:r>
      <w:r w:rsidR="00982C1B" w:rsidRPr="008F5E85">
        <w:rPr>
          <w:rFonts w:ascii="Times New Roman" w:hAnsi="Times New Roman" w:cs="Times New Roman"/>
          <w:sz w:val="24"/>
          <w:szCs w:val="24"/>
        </w:rPr>
        <w:t>в соответствии с</w:t>
      </w:r>
      <w:r w:rsidR="00A33B9C" w:rsidRPr="008F5E85">
        <w:rPr>
          <w:rFonts w:ascii="Times New Roman" w:hAnsi="Times New Roman" w:cs="Times New Roman"/>
          <w:sz w:val="24"/>
          <w:szCs w:val="24"/>
        </w:rPr>
        <w:t xml:space="preserve"> </w:t>
      </w:r>
      <w:r w:rsidR="00982C1B" w:rsidRPr="008F5E85">
        <w:rPr>
          <w:rFonts w:ascii="Times New Roman" w:hAnsi="Times New Roman" w:cs="Times New Roman"/>
          <w:sz w:val="24"/>
          <w:szCs w:val="24"/>
        </w:rPr>
        <w:t>пунктом</w:t>
      </w:r>
      <w:r w:rsidR="00A33B9C" w:rsidRPr="008F5E85">
        <w:rPr>
          <w:rFonts w:ascii="Times New Roman" w:hAnsi="Times New Roman" w:cs="Times New Roman"/>
          <w:sz w:val="24"/>
          <w:szCs w:val="24"/>
        </w:rPr>
        <w:t xml:space="preserve">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_Ref319509871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44688F" w:rsidRPr="008F5E85">
        <w:rPr>
          <w:rFonts w:ascii="Times New Roman" w:hAnsi="Times New Roman" w:cs="Times New Roman"/>
          <w:sz w:val="24"/>
          <w:szCs w:val="24"/>
        </w:rPr>
        <w:t>16.1</w:t>
      </w:r>
      <w:r w:rsidR="00B03E6E" w:rsidRPr="008F5E85">
        <w:rPr>
          <w:rFonts w:ascii="Times New Roman" w:hAnsi="Times New Roman" w:cs="Times New Roman"/>
          <w:sz w:val="24"/>
          <w:szCs w:val="24"/>
        </w:rPr>
        <w:fldChar w:fldCharType="end"/>
      </w:r>
      <w:r w:rsidR="009D3D06" w:rsidRPr="008F5E85">
        <w:rPr>
          <w:rFonts w:ascii="Times New Roman" w:hAnsi="Times New Roman" w:cs="Times New Roman"/>
          <w:sz w:val="24"/>
          <w:szCs w:val="24"/>
        </w:rPr>
        <w:t xml:space="preserve"> </w:t>
      </w:r>
      <w:r w:rsidR="00A33B9C" w:rsidRPr="008F5E85">
        <w:rPr>
          <w:rFonts w:ascii="Times New Roman" w:hAnsi="Times New Roman" w:cs="Times New Roman"/>
          <w:sz w:val="24"/>
          <w:szCs w:val="24"/>
        </w:rPr>
        <w:t>настоящего Договора.</w:t>
      </w:r>
      <w:r w:rsidR="002046C3" w:rsidRPr="008F5E85">
        <w:rPr>
          <w:rFonts w:ascii="Times New Roman" w:hAnsi="Times New Roman" w:cs="Times New Roman"/>
          <w:sz w:val="24"/>
          <w:szCs w:val="24"/>
        </w:rPr>
        <w:t xml:space="preserve"> </w:t>
      </w:r>
    </w:p>
    <w:p w:rsidR="00C44193" w:rsidRPr="008F5E85" w:rsidRDefault="00C44193"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Гарантийное удержание</w:t>
      </w:r>
      <w:r w:rsidRPr="008F5E85">
        <w:rPr>
          <w:rFonts w:ascii="Times New Roman" w:hAnsi="Times New Roman" w:cs="Times New Roman"/>
          <w:sz w:val="24"/>
          <w:szCs w:val="24"/>
        </w:rPr>
        <w:t>» означает удержание</w:t>
      </w:r>
      <w:r w:rsidR="00740240" w:rsidRPr="008F5E85">
        <w:rPr>
          <w:rFonts w:ascii="Times New Roman" w:hAnsi="Times New Roman" w:cs="Times New Roman"/>
          <w:sz w:val="24"/>
          <w:szCs w:val="24"/>
        </w:rPr>
        <w:t xml:space="preserve"> </w:t>
      </w:r>
      <w:r w:rsidR="0094240A" w:rsidRPr="008F5E85">
        <w:rPr>
          <w:rFonts w:ascii="Times New Roman" w:hAnsi="Times New Roman" w:cs="Times New Roman"/>
          <w:sz w:val="24"/>
          <w:szCs w:val="24"/>
        </w:rPr>
        <w:t>части сумм, причитающихся Генеральному Подрядчику по настоящему Договору</w:t>
      </w:r>
      <w:r w:rsidR="001B6371" w:rsidRPr="008F5E85">
        <w:rPr>
          <w:rFonts w:ascii="Times New Roman" w:hAnsi="Times New Roman" w:cs="Times New Roman"/>
          <w:sz w:val="24"/>
          <w:szCs w:val="24"/>
        </w:rPr>
        <w:t xml:space="preserve"> в соответствии </w:t>
      </w:r>
      <w:r w:rsidR="00703244" w:rsidRPr="008F5E85">
        <w:rPr>
          <w:rFonts w:ascii="Times New Roman" w:hAnsi="Times New Roman" w:cs="Times New Roman"/>
          <w:sz w:val="24"/>
          <w:szCs w:val="24"/>
        </w:rPr>
        <w:t>с пунктами 8.2.</w:t>
      </w:r>
      <w:r w:rsidR="001B6371" w:rsidRPr="008F5E85">
        <w:rPr>
          <w:rFonts w:ascii="Times New Roman" w:hAnsi="Times New Roman" w:cs="Times New Roman"/>
          <w:sz w:val="24"/>
          <w:szCs w:val="24"/>
        </w:rPr>
        <w:t xml:space="preserve"> и 8.</w:t>
      </w:r>
      <w:r w:rsidR="00703244" w:rsidRPr="008F5E85">
        <w:rPr>
          <w:rFonts w:ascii="Times New Roman" w:hAnsi="Times New Roman" w:cs="Times New Roman"/>
          <w:sz w:val="24"/>
          <w:szCs w:val="24"/>
        </w:rPr>
        <w:t>3.</w:t>
      </w:r>
      <w:r w:rsidR="001B6371" w:rsidRPr="008F5E85">
        <w:rPr>
          <w:rFonts w:ascii="Times New Roman" w:hAnsi="Times New Roman" w:cs="Times New Roman"/>
          <w:sz w:val="24"/>
          <w:szCs w:val="24"/>
        </w:rPr>
        <w:t xml:space="preserve"> </w:t>
      </w:r>
      <w:r w:rsidR="00473D1C" w:rsidRPr="008F5E85">
        <w:rPr>
          <w:rFonts w:ascii="Times New Roman" w:hAnsi="Times New Roman" w:cs="Times New Roman"/>
          <w:sz w:val="24"/>
          <w:szCs w:val="24"/>
        </w:rPr>
        <w:t xml:space="preserve">настоящего </w:t>
      </w:r>
      <w:r w:rsidR="001B6371" w:rsidRPr="008F5E85">
        <w:rPr>
          <w:rFonts w:ascii="Times New Roman" w:hAnsi="Times New Roman" w:cs="Times New Roman"/>
          <w:sz w:val="24"/>
          <w:szCs w:val="24"/>
        </w:rPr>
        <w:t>Договора</w:t>
      </w:r>
      <w:r w:rsidR="0094240A" w:rsidRPr="008F5E85">
        <w:rPr>
          <w:rFonts w:ascii="Times New Roman" w:hAnsi="Times New Roman" w:cs="Times New Roman"/>
          <w:sz w:val="24"/>
          <w:szCs w:val="24"/>
        </w:rPr>
        <w:t xml:space="preserve">, </w:t>
      </w:r>
      <w:r w:rsidR="00740240" w:rsidRPr="008F5E85">
        <w:rPr>
          <w:rFonts w:ascii="Times New Roman" w:hAnsi="Times New Roman" w:cs="Times New Roman"/>
          <w:sz w:val="24"/>
          <w:szCs w:val="24"/>
        </w:rPr>
        <w:t xml:space="preserve">как </w:t>
      </w:r>
      <w:r w:rsidR="0094240A" w:rsidRPr="008F5E85">
        <w:rPr>
          <w:rFonts w:ascii="Times New Roman" w:hAnsi="Times New Roman" w:cs="Times New Roman"/>
          <w:sz w:val="24"/>
          <w:szCs w:val="24"/>
        </w:rPr>
        <w:t xml:space="preserve">согласованный Сторонами </w:t>
      </w:r>
      <w:r w:rsidR="00740240" w:rsidRPr="008F5E85">
        <w:rPr>
          <w:rFonts w:ascii="Times New Roman" w:hAnsi="Times New Roman" w:cs="Times New Roman"/>
          <w:sz w:val="24"/>
          <w:szCs w:val="24"/>
        </w:rPr>
        <w:t>способ обеспечения исполнения обязательств Генерального Подрядчика</w:t>
      </w:r>
      <w:r w:rsidRPr="008F5E85">
        <w:rPr>
          <w:rFonts w:ascii="Times New Roman" w:hAnsi="Times New Roman" w:cs="Times New Roman"/>
          <w:bCs/>
          <w:sz w:val="24"/>
          <w:szCs w:val="24"/>
        </w:rPr>
        <w:t>.</w:t>
      </w:r>
      <w:r w:rsidR="00740240" w:rsidRPr="008F5E85">
        <w:rPr>
          <w:rFonts w:ascii="Times New Roman" w:hAnsi="Times New Roman" w:cs="Times New Roman"/>
          <w:bCs/>
          <w:sz w:val="24"/>
          <w:szCs w:val="24"/>
        </w:rPr>
        <w:t xml:space="preserve"> Гарантийное удержание обеспечивает </w:t>
      </w:r>
      <w:r w:rsidR="0094240A" w:rsidRPr="008F5E85">
        <w:rPr>
          <w:rFonts w:ascii="Times New Roman" w:hAnsi="Times New Roman" w:cs="Times New Roman"/>
          <w:bCs/>
          <w:sz w:val="24"/>
          <w:szCs w:val="24"/>
        </w:rPr>
        <w:t xml:space="preserve">исполнение </w:t>
      </w:r>
      <w:r w:rsidR="00740240" w:rsidRPr="008F5E85">
        <w:rPr>
          <w:rFonts w:ascii="Times New Roman" w:hAnsi="Times New Roman" w:cs="Times New Roman"/>
          <w:bCs/>
          <w:sz w:val="24"/>
          <w:szCs w:val="24"/>
        </w:rPr>
        <w:t xml:space="preserve">обязательства Генерального </w:t>
      </w:r>
      <w:r w:rsidR="0074555C" w:rsidRPr="008F5E85">
        <w:rPr>
          <w:rFonts w:ascii="Times New Roman" w:hAnsi="Times New Roman" w:cs="Times New Roman"/>
          <w:bCs/>
          <w:sz w:val="24"/>
          <w:szCs w:val="24"/>
        </w:rPr>
        <w:t>П</w:t>
      </w:r>
      <w:r w:rsidR="00740240" w:rsidRPr="008F5E85">
        <w:rPr>
          <w:rFonts w:ascii="Times New Roman" w:hAnsi="Times New Roman" w:cs="Times New Roman"/>
          <w:bCs/>
          <w:sz w:val="24"/>
          <w:szCs w:val="24"/>
        </w:rPr>
        <w:t>одрядчика по выполнению Работ в срок и с качеством, предусмотренным настоящим Договором</w:t>
      </w:r>
      <w:r w:rsidR="0094240A" w:rsidRPr="008F5E85">
        <w:rPr>
          <w:rFonts w:ascii="Times New Roman" w:hAnsi="Times New Roman" w:cs="Times New Roman"/>
          <w:bCs/>
          <w:sz w:val="24"/>
          <w:szCs w:val="24"/>
        </w:rPr>
        <w:t>, по возмещению убытков Заказчика в случае неисполнения указанного обязательства, а также – исполнение других обязательств, предусмотренных настоящим Договором</w:t>
      </w:r>
      <w:r w:rsidR="00740240" w:rsidRPr="008F5E85">
        <w:rPr>
          <w:rFonts w:ascii="Times New Roman" w:hAnsi="Times New Roman" w:cs="Times New Roman"/>
          <w:bCs/>
          <w:sz w:val="24"/>
          <w:szCs w:val="24"/>
        </w:rPr>
        <w:t>.</w:t>
      </w:r>
      <w:r w:rsidR="0053227D" w:rsidRPr="008F5E85">
        <w:rPr>
          <w:rFonts w:ascii="Times New Roman" w:hAnsi="Times New Roman" w:cs="Times New Roman"/>
          <w:bCs/>
          <w:sz w:val="24"/>
          <w:szCs w:val="24"/>
        </w:rPr>
        <w:t xml:space="preserve"> На сумму Гарантийного удержания проценты не начисляются</w:t>
      </w:r>
      <w:r w:rsidR="005B1D30" w:rsidRPr="008F5E85">
        <w:rPr>
          <w:rFonts w:ascii="Times New Roman" w:hAnsi="Times New Roman" w:cs="Times New Roman"/>
          <w:bCs/>
          <w:sz w:val="24"/>
          <w:szCs w:val="24"/>
        </w:rPr>
        <w:t>.</w:t>
      </w:r>
    </w:p>
    <w:p w:rsidR="009937EF" w:rsidRPr="008F5E85" w:rsidRDefault="009937E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Гарантийные работы</w:t>
      </w:r>
      <w:r w:rsidRPr="008F5E85">
        <w:rPr>
          <w:rFonts w:ascii="Times New Roman" w:hAnsi="Times New Roman" w:cs="Times New Roman"/>
          <w:sz w:val="24"/>
          <w:szCs w:val="24"/>
        </w:rPr>
        <w:t xml:space="preserve">» </w:t>
      </w:r>
      <w:r w:rsidR="002B11ED" w:rsidRPr="008F5E85">
        <w:rPr>
          <w:rFonts w:ascii="Times New Roman" w:hAnsi="Times New Roman" w:cs="Times New Roman"/>
          <w:sz w:val="24"/>
          <w:szCs w:val="24"/>
        </w:rPr>
        <w:t>имеет значение, определенное в</w:t>
      </w:r>
      <w:r w:rsidR="0025683F" w:rsidRPr="008F5E85">
        <w:rPr>
          <w:rFonts w:ascii="Times New Roman" w:hAnsi="Times New Roman" w:cs="Times New Roman"/>
          <w:sz w:val="24"/>
          <w:szCs w:val="24"/>
        </w:rPr>
        <w:t xml:space="preserve"> пункте</w:t>
      </w:r>
      <w:r w:rsidRPr="008F5E85">
        <w:rPr>
          <w:rFonts w:ascii="Times New Roman" w:hAnsi="Times New Roman" w:cs="Times New Roman"/>
          <w:sz w:val="24"/>
          <w:szCs w:val="24"/>
        </w:rPr>
        <w:t xml:space="preserve">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_Ref304050541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44688F" w:rsidRPr="008F5E85">
        <w:rPr>
          <w:rFonts w:ascii="Times New Roman" w:hAnsi="Times New Roman" w:cs="Times New Roman"/>
          <w:sz w:val="24"/>
          <w:szCs w:val="24"/>
        </w:rPr>
        <w:t>19.7</w:t>
      </w:r>
      <w:r w:rsidR="00B03E6E" w:rsidRPr="008F5E85">
        <w:rPr>
          <w:rFonts w:ascii="Times New Roman" w:hAnsi="Times New Roman" w:cs="Times New Roman"/>
          <w:sz w:val="24"/>
          <w:szCs w:val="24"/>
        </w:rPr>
        <w:fldChar w:fldCharType="end"/>
      </w:r>
      <w:r w:rsidR="002B11ED" w:rsidRPr="008F5E85">
        <w:rPr>
          <w:rFonts w:ascii="Times New Roman" w:hAnsi="Times New Roman" w:cs="Times New Roman"/>
          <w:sz w:val="24"/>
          <w:szCs w:val="24"/>
        </w:rPr>
        <w:t xml:space="preserve"> настоящего Договора.</w:t>
      </w:r>
    </w:p>
    <w:p w:rsidR="008F77FE" w:rsidRPr="008F5E85" w:rsidRDefault="008F77FE"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Гарантийный Период</w:t>
      </w:r>
      <w:r w:rsidRPr="008F5E85">
        <w:rPr>
          <w:rFonts w:ascii="Times New Roman" w:hAnsi="Times New Roman" w:cs="Times New Roman"/>
          <w:sz w:val="24"/>
          <w:szCs w:val="24"/>
        </w:rPr>
        <w:t>» означает период времени, в течение которого Генеральный Подрядчик несет гарантийные обязательства по результатам Работ в соответствии с условиями настоящего Договора и требованиями Законодательства РФ.</w:t>
      </w:r>
    </w:p>
    <w:p w:rsidR="008F77FE" w:rsidRPr="008F5E85" w:rsidRDefault="008F77FE"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ГОСТ</w:t>
      </w:r>
      <w:r w:rsidRPr="008F5E85">
        <w:rPr>
          <w:rFonts w:ascii="Times New Roman" w:hAnsi="Times New Roman" w:cs="Times New Roman"/>
          <w:sz w:val="24"/>
          <w:szCs w:val="24"/>
        </w:rPr>
        <w:t xml:space="preserve">» означает государственные стандарты, действующие в </w:t>
      </w:r>
      <w:r w:rsidR="003A4B29" w:rsidRPr="008F5E85">
        <w:rPr>
          <w:rFonts w:ascii="Times New Roman" w:hAnsi="Times New Roman" w:cs="Times New Roman"/>
          <w:sz w:val="24"/>
          <w:szCs w:val="24"/>
        </w:rPr>
        <w:t>Российской Федерации</w:t>
      </w:r>
      <w:r w:rsidRPr="008F5E85">
        <w:rPr>
          <w:rFonts w:ascii="Times New Roman" w:hAnsi="Times New Roman" w:cs="Times New Roman"/>
          <w:sz w:val="24"/>
          <w:szCs w:val="24"/>
        </w:rPr>
        <w:t>.</w:t>
      </w:r>
    </w:p>
    <w:p w:rsidR="00024F36" w:rsidRPr="008F5E85" w:rsidRDefault="00024F36"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Государственные органы</w:t>
      </w:r>
      <w:r w:rsidRPr="008F5E85">
        <w:rPr>
          <w:rFonts w:ascii="Times New Roman" w:hAnsi="Times New Roman" w:cs="Times New Roman"/>
          <w:sz w:val="24"/>
          <w:szCs w:val="24"/>
        </w:rPr>
        <w:t>» означает российские органы законодательной, исполнительной, судебной власти, а также их должностных лиц</w:t>
      </w:r>
      <w:r w:rsidR="00D0015F" w:rsidRPr="008F5E85">
        <w:rPr>
          <w:rFonts w:ascii="Times New Roman" w:hAnsi="Times New Roman" w:cs="Times New Roman"/>
          <w:sz w:val="24"/>
          <w:szCs w:val="24"/>
        </w:rPr>
        <w:t>.</w:t>
      </w:r>
    </w:p>
    <w:p w:rsidR="00F9093A" w:rsidRPr="008F5E85" w:rsidRDefault="00F9093A"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Градостроительный кодекс</w:t>
      </w:r>
      <w:r w:rsidRPr="008F5E85">
        <w:rPr>
          <w:rFonts w:ascii="Times New Roman" w:hAnsi="Times New Roman" w:cs="Times New Roman"/>
          <w:sz w:val="24"/>
          <w:szCs w:val="24"/>
        </w:rPr>
        <w:t>» означает Градостроительный кодекс Российской Федерации, Федеральный закон от 29 декабря 2004 года</w:t>
      </w:r>
      <w:r w:rsidR="0025683F" w:rsidRPr="008F5E85">
        <w:rPr>
          <w:rFonts w:ascii="Times New Roman" w:hAnsi="Times New Roman" w:cs="Times New Roman"/>
          <w:sz w:val="24"/>
          <w:szCs w:val="24"/>
        </w:rPr>
        <w:t xml:space="preserve"> № 190-ФЗ</w:t>
      </w:r>
      <w:r w:rsidRPr="008F5E85">
        <w:rPr>
          <w:rFonts w:ascii="Times New Roman" w:hAnsi="Times New Roman" w:cs="Times New Roman"/>
          <w:sz w:val="24"/>
          <w:szCs w:val="24"/>
        </w:rPr>
        <w:t>, с учетом всех изменений.</w:t>
      </w:r>
    </w:p>
    <w:p w:rsidR="00950E5E" w:rsidRPr="008F5E85" w:rsidRDefault="00E94D27"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sidDel="00E94D27">
        <w:rPr>
          <w:rFonts w:ascii="Times New Roman" w:hAnsi="Times New Roman" w:cs="Times New Roman"/>
          <w:sz w:val="24"/>
          <w:szCs w:val="24"/>
        </w:rPr>
        <w:t xml:space="preserve"> </w:t>
      </w:r>
      <w:r w:rsidR="00950E5E" w:rsidRPr="008F5E85">
        <w:rPr>
          <w:rFonts w:ascii="Times New Roman" w:hAnsi="Times New Roman" w:cs="Times New Roman"/>
          <w:sz w:val="24"/>
          <w:szCs w:val="24"/>
        </w:rPr>
        <w:t>«</w:t>
      </w:r>
      <w:r w:rsidR="00950E5E" w:rsidRPr="008F5E85">
        <w:rPr>
          <w:rFonts w:ascii="Times New Roman" w:hAnsi="Times New Roman" w:cs="Times New Roman"/>
          <w:b/>
          <w:sz w:val="24"/>
          <w:szCs w:val="24"/>
        </w:rPr>
        <w:t xml:space="preserve">График </w:t>
      </w:r>
      <w:r w:rsidR="00B30E38" w:rsidRPr="008F5E85">
        <w:rPr>
          <w:rFonts w:ascii="Times New Roman" w:hAnsi="Times New Roman" w:cs="Times New Roman"/>
          <w:b/>
          <w:sz w:val="24"/>
          <w:szCs w:val="24"/>
        </w:rPr>
        <w:t>выполнения р</w:t>
      </w:r>
      <w:r w:rsidR="007E37EA" w:rsidRPr="008F5E85">
        <w:rPr>
          <w:rFonts w:ascii="Times New Roman" w:hAnsi="Times New Roman" w:cs="Times New Roman"/>
          <w:b/>
          <w:sz w:val="24"/>
          <w:szCs w:val="24"/>
        </w:rPr>
        <w:t>абот</w:t>
      </w:r>
      <w:r w:rsidR="007E37EA" w:rsidRPr="008F5E85">
        <w:rPr>
          <w:rFonts w:ascii="Times New Roman" w:hAnsi="Times New Roman" w:cs="Times New Roman"/>
          <w:sz w:val="24"/>
          <w:szCs w:val="24"/>
        </w:rPr>
        <w:t xml:space="preserve">» означает график выполнения </w:t>
      </w:r>
      <w:r w:rsidR="0034222D" w:rsidRPr="008F5E85">
        <w:rPr>
          <w:rFonts w:ascii="Times New Roman" w:hAnsi="Times New Roman" w:cs="Times New Roman"/>
          <w:sz w:val="24"/>
          <w:szCs w:val="24"/>
        </w:rPr>
        <w:t>работ</w:t>
      </w:r>
      <w:r w:rsidR="003A4B29" w:rsidRPr="008F5E85">
        <w:rPr>
          <w:rFonts w:ascii="Times New Roman" w:hAnsi="Times New Roman" w:cs="Times New Roman"/>
          <w:sz w:val="24"/>
          <w:szCs w:val="24"/>
        </w:rPr>
        <w:t xml:space="preserve"> </w:t>
      </w:r>
      <w:r w:rsidR="007E37EA" w:rsidRPr="008F5E85">
        <w:rPr>
          <w:rFonts w:ascii="Times New Roman" w:hAnsi="Times New Roman" w:cs="Times New Roman"/>
          <w:sz w:val="24"/>
          <w:szCs w:val="24"/>
        </w:rPr>
        <w:t xml:space="preserve">Генеральным Подрядчиком. График </w:t>
      </w:r>
      <w:r w:rsidR="00B30E38" w:rsidRPr="008F5E85">
        <w:rPr>
          <w:rFonts w:ascii="Times New Roman" w:hAnsi="Times New Roman" w:cs="Times New Roman"/>
          <w:sz w:val="24"/>
          <w:szCs w:val="24"/>
        </w:rPr>
        <w:t>выполнения р</w:t>
      </w:r>
      <w:r w:rsidR="007E37EA" w:rsidRPr="008F5E85">
        <w:rPr>
          <w:rFonts w:ascii="Times New Roman" w:hAnsi="Times New Roman" w:cs="Times New Roman"/>
          <w:sz w:val="24"/>
          <w:szCs w:val="24"/>
        </w:rPr>
        <w:t xml:space="preserve">абот приведен в Приложении № </w:t>
      </w:r>
      <w:r w:rsidRPr="008F5E85">
        <w:rPr>
          <w:rFonts w:ascii="Times New Roman" w:hAnsi="Times New Roman" w:cs="Times New Roman"/>
          <w:bCs/>
          <w:sz w:val="24"/>
          <w:szCs w:val="24"/>
        </w:rPr>
        <w:t>2</w:t>
      </w:r>
      <w:r w:rsidR="00D0015F" w:rsidRPr="008F5E85">
        <w:rPr>
          <w:rFonts w:ascii="Times New Roman" w:hAnsi="Times New Roman" w:cs="Times New Roman"/>
          <w:b/>
          <w:bCs/>
          <w:sz w:val="24"/>
          <w:szCs w:val="24"/>
        </w:rPr>
        <w:t xml:space="preserve"> </w:t>
      </w:r>
      <w:r w:rsidR="007E37EA" w:rsidRPr="008F5E85">
        <w:rPr>
          <w:rFonts w:ascii="Times New Roman" w:hAnsi="Times New Roman" w:cs="Times New Roman"/>
          <w:bCs/>
          <w:sz w:val="24"/>
          <w:szCs w:val="24"/>
        </w:rPr>
        <w:t xml:space="preserve">к </w:t>
      </w:r>
      <w:r w:rsidR="007E37EA" w:rsidRPr="008F5E85">
        <w:rPr>
          <w:rFonts w:ascii="Times New Roman" w:hAnsi="Times New Roman" w:cs="Times New Roman"/>
          <w:sz w:val="24"/>
          <w:szCs w:val="24"/>
        </w:rPr>
        <w:t>настоящему</w:t>
      </w:r>
      <w:r w:rsidR="007E37EA" w:rsidRPr="008F5E85">
        <w:rPr>
          <w:rFonts w:ascii="Times New Roman" w:hAnsi="Times New Roman" w:cs="Times New Roman"/>
          <w:bCs/>
          <w:sz w:val="24"/>
          <w:szCs w:val="24"/>
        </w:rPr>
        <w:t xml:space="preserve"> Договору.</w:t>
      </w:r>
      <w:r w:rsidR="006B6440" w:rsidRPr="008F5E85">
        <w:rPr>
          <w:rFonts w:ascii="Times New Roman" w:hAnsi="Times New Roman" w:cs="Times New Roman"/>
          <w:bCs/>
          <w:sz w:val="24"/>
          <w:szCs w:val="24"/>
        </w:rPr>
        <w:t xml:space="preserve"> </w:t>
      </w:r>
    </w:p>
    <w:p w:rsidR="008D48AB" w:rsidRPr="008F5E85" w:rsidRDefault="008D48AB" w:rsidP="00901202">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
          <w:bCs/>
          <w:sz w:val="24"/>
          <w:szCs w:val="24"/>
        </w:rPr>
        <w:t>«</w:t>
      </w:r>
      <w:r w:rsidR="00D2166B" w:rsidRPr="008F5E85">
        <w:rPr>
          <w:rFonts w:ascii="Times New Roman" w:hAnsi="Times New Roman" w:cs="Times New Roman"/>
          <w:b/>
          <w:bCs/>
          <w:sz w:val="24"/>
          <w:szCs w:val="24"/>
        </w:rPr>
        <w:t>График финансирования»</w:t>
      </w:r>
      <w:r w:rsidR="00D2166B" w:rsidRPr="008F5E85">
        <w:rPr>
          <w:rFonts w:ascii="Times New Roman" w:hAnsi="Times New Roman" w:cs="Times New Roman"/>
          <w:bCs/>
          <w:sz w:val="24"/>
          <w:szCs w:val="24"/>
        </w:rPr>
        <w:t xml:space="preserve"> означает график </w:t>
      </w:r>
      <w:r w:rsidR="001E0A0F" w:rsidRPr="008F5E85">
        <w:rPr>
          <w:rFonts w:ascii="Times New Roman" w:hAnsi="Times New Roman" w:cs="Times New Roman"/>
          <w:bCs/>
          <w:sz w:val="24"/>
          <w:szCs w:val="24"/>
        </w:rPr>
        <w:t>освоения и</w:t>
      </w:r>
      <w:r w:rsidR="00D2166B" w:rsidRPr="008F5E85">
        <w:rPr>
          <w:rFonts w:ascii="Times New Roman" w:hAnsi="Times New Roman" w:cs="Times New Roman"/>
          <w:bCs/>
          <w:sz w:val="24"/>
          <w:szCs w:val="24"/>
        </w:rPr>
        <w:t xml:space="preserve"> финансирования Проекта, приведенный в Прило</w:t>
      </w:r>
      <w:r w:rsidR="00901202" w:rsidRPr="008F5E85">
        <w:rPr>
          <w:rFonts w:ascii="Times New Roman" w:hAnsi="Times New Roman" w:cs="Times New Roman"/>
          <w:bCs/>
          <w:sz w:val="24"/>
          <w:szCs w:val="24"/>
        </w:rPr>
        <w:t>жении № 1 к настоящему Договору (Распределение Цены Договора и График освоения и финансирования Проекта).</w:t>
      </w:r>
    </w:p>
    <w:p w:rsidR="008F77FE" w:rsidRPr="008F5E85" w:rsidRDefault="008F77FE"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Дефектная ведомость</w:t>
      </w:r>
      <w:r w:rsidRPr="008F5E85">
        <w:rPr>
          <w:rFonts w:ascii="Times New Roman" w:hAnsi="Times New Roman" w:cs="Times New Roman"/>
          <w:sz w:val="24"/>
          <w:szCs w:val="24"/>
        </w:rPr>
        <w:t xml:space="preserve">» означает документ, составляемый и подписываемый Сторонами по результатам предварительной приемки </w:t>
      </w:r>
      <w:r w:rsidR="00D54611" w:rsidRPr="008F5E85">
        <w:rPr>
          <w:rFonts w:ascii="Times New Roman" w:hAnsi="Times New Roman" w:cs="Times New Roman"/>
          <w:sz w:val="24"/>
          <w:szCs w:val="24"/>
        </w:rPr>
        <w:t xml:space="preserve">Строительно-монтажных </w:t>
      </w:r>
      <w:r w:rsidR="00097CB2" w:rsidRPr="008F5E85">
        <w:rPr>
          <w:rFonts w:ascii="Times New Roman" w:hAnsi="Times New Roman" w:cs="Times New Roman"/>
          <w:sz w:val="24"/>
          <w:szCs w:val="24"/>
        </w:rPr>
        <w:t>Р</w:t>
      </w:r>
      <w:r w:rsidRPr="008F5E85">
        <w:rPr>
          <w:rFonts w:ascii="Times New Roman" w:hAnsi="Times New Roman" w:cs="Times New Roman"/>
          <w:sz w:val="24"/>
          <w:szCs w:val="24"/>
        </w:rPr>
        <w:t>абот в соответствии с условиями настоящего Договора, и включающ</w:t>
      </w:r>
      <w:r w:rsidR="007366FA" w:rsidRPr="008F5E85">
        <w:rPr>
          <w:rFonts w:ascii="Times New Roman" w:hAnsi="Times New Roman" w:cs="Times New Roman"/>
          <w:sz w:val="24"/>
          <w:szCs w:val="24"/>
        </w:rPr>
        <w:t>ий</w:t>
      </w:r>
      <w:r w:rsidRPr="008F5E85">
        <w:rPr>
          <w:rFonts w:ascii="Times New Roman" w:hAnsi="Times New Roman" w:cs="Times New Roman"/>
          <w:sz w:val="24"/>
          <w:szCs w:val="24"/>
        </w:rPr>
        <w:t xml:space="preserve"> в себя перечень незначительных </w:t>
      </w:r>
      <w:r w:rsidR="00097CB2" w:rsidRPr="008F5E85">
        <w:rPr>
          <w:rFonts w:ascii="Times New Roman" w:hAnsi="Times New Roman" w:cs="Times New Roman"/>
          <w:sz w:val="24"/>
          <w:szCs w:val="24"/>
        </w:rPr>
        <w:t>Д</w:t>
      </w:r>
      <w:r w:rsidRPr="008F5E85">
        <w:rPr>
          <w:rFonts w:ascii="Times New Roman" w:hAnsi="Times New Roman" w:cs="Times New Roman"/>
          <w:sz w:val="24"/>
          <w:szCs w:val="24"/>
        </w:rPr>
        <w:t>ефектов и сроки их устранения Генеральным Подрядчиком.</w:t>
      </w:r>
    </w:p>
    <w:p w:rsidR="008F77FE" w:rsidRPr="008F5E85" w:rsidRDefault="008F77FE"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Договор</w:t>
      </w:r>
      <w:r w:rsidRPr="008F5E85">
        <w:rPr>
          <w:rFonts w:ascii="Times New Roman" w:hAnsi="Times New Roman" w:cs="Times New Roman"/>
          <w:sz w:val="24"/>
          <w:szCs w:val="24"/>
        </w:rPr>
        <w:t xml:space="preserve">» означает настоящий договор, заключенный между Генеральным Подрядчиком и Заказчиком, включая все изменения, дополнения и приложения к нему, </w:t>
      </w:r>
      <w:r w:rsidR="00052FF5" w:rsidRPr="008F5E85">
        <w:rPr>
          <w:rFonts w:ascii="Times New Roman" w:hAnsi="Times New Roman" w:cs="Times New Roman"/>
          <w:sz w:val="24"/>
          <w:szCs w:val="24"/>
        </w:rPr>
        <w:t>подписанные</w:t>
      </w:r>
      <w:r w:rsidRPr="008F5E85">
        <w:rPr>
          <w:rFonts w:ascii="Times New Roman" w:hAnsi="Times New Roman" w:cs="Times New Roman"/>
          <w:sz w:val="24"/>
          <w:szCs w:val="24"/>
        </w:rPr>
        <w:t xml:space="preserve"> уполномоченными представителями Сторон.</w:t>
      </w:r>
    </w:p>
    <w:p w:rsidR="006D3F81" w:rsidRPr="008F5E85" w:rsidRDefault="006D3F81"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
          <w:sz w:val="24"/>
          <w:szCs w:val="24"/>
        </w:rPr>
        <w:t>«Журнал учета выполненных работ</w:t>
      </w:r>
      <w:r w:rsidR="0087655E" w:rsidRPr="008F5E85">
        <w:rPr>
          <w:rFonts w:ascii="Times New Roman" w:hAnsi="Times New Roman" w:cs="Times New Roman"/>
          <w:b/>
          <w:sz w:val="24"/>
          <w:szCs w:val="24"/>
        </w:rPr>
        <w:t xml:space="preserve"> (форма КС-6а)</w:t>
      </w:r>
      <w:r w:rsidRPr="008F5E85">
        <w:rPr>
          <w:rFonts w:ascii="Times New Roman" w:hAnsi="Times New Roman" w:cs="Times New Roman"/>
          <w:b/>
          <w:sz w:val="24"/>
          <w:szCs w:val="24"/>
        </w:rPr>
        <w:t>»</w:t>
      </w:r>
      <w:r w:rsidRPr="008F5E85">
        <w:rPr>
          <w:rFonts w:ascii="Times New Roman" w:hAnsi="Times New Roman" w:cs="Times New Roman"/>
          <w:sz w:val="24"/>
          <w:szCs w:val="24"/>
        </w:rPr>
        <w:t xml:space="preserve"> или </w:t>
      </w:r>
      <w:r w:rsidRPr="008F5E85">
        <w:rPr>
          <w:rFonts w:ascii="Times New Roman" w:hAnsi="Times New Roman" w:cs="Times New Roman"/>
          <w:b/>
          <w:sz w:val="24"/>
          <w:szCs w:val="24"/>
        </w:rPr>
        <w:t>«Форма КС-6а»</w:t>
      </w:r>
      <w:r w:rsidRPr="008F5E85">
        <w:rPr>
          <w:rFonts w:ascii="Times New Roman" w:hAnsi="Times New Roman" w:cs="Times New Roman"/>
          <w:sz w:val="24"/>
          <w:szCs w:val="24"/>
        </w:rPr>
        <w:t xml:space="preserve"> означает первичный учетный накопительный документ, подтверждающий выполнение работ, оформляемый Генеральным Подрядчиком, на основании которого составляются акт о приемке выполненных работ (форма КС-2) и справка о стоимости выполненных работ и затрат (форма КС-3).</w:t>
      </w:r>
    </w:p>
    <w:p w:rsidR="008F77FE" w:rsidRPr="008F5E85" w:rsidRDefault="00F2298C"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8F77FE" w:rsidRPr="008F5E85">
        <w:rPr>
          <w:rFonts w:ascii="Times New Roman" w:hAnsi="Times New Roman" w:cs="Times New Roman"/>
          <w:sz w:val="24"/>
          <w:szCs w:val="24"/>
        </w:rPr>
        <w:t>«</w:t>
      </w:r>
      <w:r w:rsidR="008F77FE" w:rsidRPr="008F5E85">
        <w:rPr>
          <w:rFonts w:ascii="Times New Roman" w:hAnsi="Times New Roman" w:cs="Times New Roman"/>
          <w:b/>
          <w:sz w:val="24"/>
          <w:szCs w:val="24"/>
        </w:rPr>
        <w:t>Законодательство РФ</w:t>
      </w:r>
      <w:r w:rsidR="008F77FE" w:rsidRPr="008F5E85">
        <w:rPr>
          <w:rFonts w:ascii="Times New Roman" w:hAnsi="Times New Roman" w:cs="Times New Roman"/>
          <w:sz w:val="24"/>
          <w:szCs w:val="24"/>
        </w:rPr>
        <w:t>» означает систему всех действующих в Российской Федерации нормативно-правовых актов Российской Федерации (включая Федеральный</w:t>
      </w:r>
      <w:r w:rsidR="0025683F" w:rsidRPr="008F5E85">
        <w:rPr>
          <w:rFonts w:ascii="Times New Roman" w:hAnsi="Times New Roman" w:cs="Times New Roman"/>
          <w:sz w:val="24"/>
          <w:szCs w:val="24"/>
        </w:rPr>
        <w:t xml:space="preserve"> закон от 28 сентября 2010 г. №</w:t>
      </w:r>
      <w:r w:rsidR="008F77FE" w:rsidRPr="008F5E85">
        <w:rPr>
          <w:rFonts w:ascii="Times New Roman" w:hAnsi="Times New Roman" w:cs="Times New Roman"/>
          <w:sz w:val="24"/>
          <w:szCs w:val="24"/>
        </w:rPr>
        <w:t xml:space="preserve"> 244-ФЗ «Об инновационном центре «Сколково»), субъектов Российской Федерации и муниципальных образований, с учетом принятых и вступивших в действие изменений и дополнений.</w:t>
      </w:r>
    </w:p>
    <w:p w:rsidR="00C42DBB" w:rsidRPr="008F5E85" w:rsidRDefault="00C42DBB" w:rsidP="005660CC">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w:t>
      </w:r>
      <w:r w:rsidRPr="008F5E85">
        <w:rPr>
          <w:rFonts w:ascii="Times New Roman" w:hAnsi="Times New Roman" w:cs="Times New Roman"/>
          <w:b/>
          <w:sz w:val="24"/>
          <w:szCs w:val="24"/>
        </w:rPr>
        <w:t>Заявка на внесение изменений</w:t>
      </w:r>
      <w:r w:rsidRPr="008F5E85">
        <w:rPr>
          <w:rFonts w:ascii="Times New Roman" w:hAnsi="Times New Roman" w:cs="Times New Roman"/>
          <w:sz w:val="24"/>
          <w:szCs w:val="24"/>
        </w:rPr>
        <w:t xml:space="preserve">» означает заявку, указанную в разделе </w:t>
      </w:r>
      <w:r w:rsidR="00B30E38" w:rsidRPr="008F5E85">
        <w:rPr>
          <w:rFonts w:ascii="Times New Roman" w:hAnsi="Times New Roman" w:cs="Times New Roman"/>
          <w:sz w:val="24"/>
          <w:szCs w:val="24"/>
        </w:rPr>
        <w:t xml:space="preserve">21 </w:t>
      </w:r>
      <w:r w:rsidRPr="008F5E85">
        <w:rPr>
          <w:rFonts w:ascii="Times New Roman" w:hAnsi="Times New Roman" w:cs="Times New Roman"/>
          <w:sz w:val="24"/>
          <w:szCs w:val="24"/>
        </w:rPr>
        <w:t>настоящего Договора.</w:t>
      </w:r>
    </w:p>
    <w:p w:rsidR="008F77FE" w:rsidRPr="008F5E85" w:rsidRDefault="00644A2D"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8F77FE" w:rsidRPr="008F5E85">
        <w:rPr>
          <w:rFonts w:ascii="Times New Roman" w:hAnsi="Times New Roman" w:cs="Times New Roman"/>
          <w:sz w:val="24"/>
          <w:szCs w:val="24"/>
        </w:rPr>
        <w:t>«</w:t>
      </w:r>
      <w:r w:rsidR="008F77FE" w:rsidRPr="008F5E85">
        <w:rPr>
          <w:rFonts w:ascii="Times New Roman" w:hAnsi="Times New Roman" w:cs="Times New Roman"/>
          <w:b/>
          <w:sz w:val="24"/>
          <w:szCs w:val="24"/>
        </w:rPr>
        <w:t>Инновационный центр «Сколково»</w:t>
      </w:r>
      <w:r w:rsidR="008F77FE" w:rsidRPr="008F5E85">
        <w:rPr>
          <w:rFonts w:ascii="Times New Roman" w:hAnsi="Times New Roman" w:cs="Times New Roman"/>
          <w:sz w:val="24"/>
          <w:szCs w:val="24"/>
        </w:rPr>
        <w:t xml:space="preserve"> </w:t>
      </w:r>
      <w:r w:rsidR="00744895" w:rsidRPr="008F5E85">
        <w:rPr>
          <w:rFonts w:ascii="Times New Roman" w:hAnsi="Times New Roman" w:cs="Times New Roman"/>
          <w:sz w:val="24"/>
          <w:szCs w:val="24"/>
        </w:rPr>
        <w:t>или «</w:t>
      </w:r>
      <w:r w:rsidR="00744895" w:rsidRPr="008F5E85">
        <w:rPr>
          <w:rFonts w:ascii="Times New Roman" w:hAnsi="Times New Roman" w:cs="Times New Roman"/>
          <w:b/>
          <w:sz w:val="24"/>
          <w:szCs w:val="24"/>
        </w:rPr>
        <w:t>Центр</w:t>
      </w:r>
      <w:r w:rsidR="00744895" w:rsidRPr="008F5E85">
        <w:rPr>
          <w:rFonts w:ascii="Times New Roman" w:hAnsi="Times New Roman" w:cs="Times New Roman"/>
          <w:sz w:val="24"/>
          <w:szCs w:val="24"/>
        </w:rPr>
        <w:t xml:space="preserve">» </w:t>
      </w:r>
      <w:r w:rsidR="008F77FE" w:rsidRPr="008F5E85">
        <w:rPr>
          <w:rFonts w:ascii="Times New Roman" w:hAnsi="Times New Roman" w:cs="Times New Roman"/>
          <w:sz w:val="24"/>
          <w:szCs w:val="24"/>
        </w:rPr>
        <w:t xml:space="preserve">означает территориально обособленный комплекс для развития инновационных исследований, разработок и коммерциализации их результатов </w:t>
      </w:r>
      <w:r w:rsidR="00431E11" w:rsidRPr="008F5E85">
        <w:rPr>
          <w:rFonts w:ascii="Times New Roman" w:hAnsi="Times New Roman" w:cs="Times New Roman"/>
          <w:sz w:val="24"/>
          <w:szCs w:val="24"/>
        </w:rPr>
        <w:t>в соответствии с</w:t>
      </w:r>
      <w:r w:rsidR="008F77FE" w:rsidRPr="008F5E85">
        <w:rPr>
          <w:rFonts w:ascii="Times New Roman" w:hAnsi="Times New Roman" w:cs="Times New Roman"/>
          <w:sz w:val="24"/>
          <w:szCs w:val="24"/>
        </w:rPr>
        <w:t xml:space="preserve"> Федеральным законом от 28 сентября 2010</w:t>
      </w:r>
      <w:r w:rsidR="0025683F" w:rsidRPr="008F5E85">
        <w:rPr>
          <w:rFonts w:ascii="Times New Roman" w:hAnsi="Times New Roman" w:cs="Times New Roman"/>
          <w:sz w:val="24"/>
          <w:szCs w:val="24"/>
        </w:rPr>
        <w:t xml:space="preserve"> г. №</w:t>
      </w:r>
      <w:r w:rsidR="008F77FE" w:rsidRPr="008F5E85">
        <w:rPr>
          <w:rFonts w:ascii="Times New Roman" w:hAnsi="Times New Roman" w:cs="Times New Roman"/>
          <w:sz w:val="24"/>
          <w:szCs w:val="24"/>
        </w:rPr>
        <w:t xml:space="preserve"> 244-ФЗ «Об инновационном центре «Сколково».</w:t>
      </w:r>
    </w:p>
    <w:p w:rsidR="008F77FE" w:rsidRPr="008F5E85" w:rsidRDefault="008F77FE"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bCs/>
          <w:sz w:val="24"/>
          <w:szCs w:val="24"/>
        </w:rPr>
        <w:t>«</w:t>
      </w:r>
      <w:r w:rsidRPr="008F5E85">
        <w:rPr>
          <w:rFonts w:ascii="Times New Roman" w:hAnsi="Times New Roman" w:cs="Times New Roman"/>
          <w:b/>
          <w:bCs/>
          <w:sz w:val="24"/>
          <w:szCs w:val="24"/>
        </w:rPr>
        <w:t xml:space="preserve">Исполнительная </w:t>
      </w:r>
      <w:r w:rsidR="001B5FAE" w:rsidRPr="008F5E85">
        <w:rPr>
          <w:rFonts w:ascii="Times New Roman" w:hAnsi="Times New Roman" w:cs="Times New Roman"/>
          <w:b/>
          <w:bCs/>
          <w:sz w:val="24"/>
          <w:szCs w:val="24"/>
        </w:rPr>
        <w:t>документац</w:t>
      </w:r>
      <w:r w:rsidRPr="008F5E85">
        <w:rPr>
          <w:rFonts w:ascii="Times New Roman" w:hAnsi="Times New Roman" w:cs="Times New Roman"/>
          <w:b/>
          <w:bCs/>
          <w:sz w:val="24"/>
          <w:szCs w:val="24"/>
        </w:rPr>
        <w:t>ия</w:t>
      </w:r>
      <w:r w:rsidRPr="008F5E85">
        <w:rPr>
          <w:rFonts w:ascii="Times New Roman" w:hAnsi="Times New Roman" w:cs="Times New Roman"/>
          <w:bCs/>
          <w:sz w:val="24"/>
          <w:szCs w:val="24"/>
        </w:rPr>
        <w:t>»</w:t>
      </w:r>
      <w:r w:rsidRPr="008F5E85">
        <w:rPr>
          <w:rFonts w:ascii="Times New Roman" w:hAnsi="Times New Roman" w:cs="Times New Roman"/>
          <w:b/>
          <w:bCs/>
          <w:sz w:val="24"/>
          <w:szCs w:val="24"/>
        </w:rPr>
        <w:t xml:space="preserve"> </w:t>
      </w:r>
      <w:r w:rsidRPr="008F5E85">
        <w:rPr>
          <w:rFonts w:ascii="Times New Roman" w:hAnsi="Times New Roman" w:cs="Times New Roman"/>
          <w:sz w:val="24"/>
          <w:szCs w:val="24"/>
        </w:rPr>
        <w:t>означает комплект исполнительных чертежей</w:t>
      </w:r>
      <w:r w:rsidR="0069240D" w:rsidRPr="008F5E85">
        <w:rPr>
          <w:rFonts w:ascii="Times New Roman" w:hAnsi="Times New Roman" w:cs="Times New Roman"/>
          <w:sz w:val="24"/>
          <w:szCs w:val="24"/>
        </w:rPr>
        <w:t xml:space="preserve"> в </w:t>
      </w:r>
      <w:r w:rsidR="00DE6409" w:rsidRPr="008F5E85">
        <w:rPr>
          <w:rFonts w:ascii="Times New Roman" w:hAnsi="Times New Roman" w:cs="Times New Roman"/>
          <w:sz w:val="24"/>
          <w:szCs w:val="24"/>
        </w:rPr>
        <w:t xml:space="preserve">бумажном </w:t>
      </w:r>
      <w:r w:rsidR="0069240D" w:rsidRPr="008F5E85">
        <w:rPr>
          <w:rFonts w:ascii="Times New Roman" w:hAnsi="Times New Roman" w:cs="Times New Roman"/>
          <w:sz w:val="24"/>
          <w:szCs w:val="24"/>
        </w:rPr>
        <w:t>и электроном виде</w:t>
      </w:r>
      <w:r w:rsidR="009C1370" w:rsidRPr="008F5E85">
        <w:rPr>
          <w:rFonts w:ascii="Times New Roman" w:hAnsi="Times New Roman" w:cs="Times New Roman"/>
          <w:sz w:val="24"/>
          <w:szCs w:val="24"/>
        </w:rPr>
        <w:t xml:space="preserve"> (</w:t>
      </w:r>
      <w:r w:rsidR="009C1370" w:rsidRPr="008F5E85">
        <w:rPr>
          <w:rFonts w:ascii="Times New Roman" w:hAnsi="Times New Roman" w:cs="Times New Roman"/>
          <w:sz w:val="24"/>
          <w:szCs w:val="24"/>
          <w:lang w:val="en-US"/>
        </w:rPr>
        <w:t>AutoCAD</w:t>
      </w:r>
      <w:r w:rsidR="0069240D" w:rsidRPr="008F5E85">
        <w:rPr>
          <w:rFonts w:ascii="Times New Roman" w:hAnsi="Times New Roman" w:cs="Times New Roman"/>
          <w:sz w:val="24"/>
          <w:szCs w:val="24"/>
        </w:rPr>
        <w:t xml:space="preserve"> и </w:t>
      </w:r>
      <w:r w:rsidR="0069240D" w:rsidRPr="008F5E85">
        <w:rPr>
          <w:rFonts w:ascii="Times New Roman" w:hAnsi="Times New Roman" w:cs="Times New Roman"/>
          <w:sz w:val="24"/>
          <w:szCs w:val="24"/>
          <w:lang w:val="en-US"/>
        </w:rPr>
        <w:t>PDF</w:t>
      </w:r>
      <w:r w:rsidR="0069240D" w:rsidRPr="008F5E85">
        <w:rPr>
          <w:rFonts w:ascii="Times New Roman" w:hAnsi="Times New Roman" w:cs="Times New Roman"/>
          <w:sz w:val="24"/>
          <w:szCs w:val="24"/>
        </w:rPr>
        <w:t xml:space="preserve"> </w:t>
      </w:r>
      <w:r w:rsidR="0069240D" w:rsidRPr="008F5E85">
        <w:rPr>
          <w:rFonts w:ascii="Times New Roman" w:hAnsi="Times New Roman" w:cs="Times New Roman"/>
          <w:sz w:val="24"/>
          <w:szCs w:val="24"/>
          <w:lang w:val="en-US"/>
        </w:rPr>
        <w:t>c</w:t>
      </w:r>
      <w:r w:rsidR="0069240D" w:rsidRPr="008F5E85">
        <w:rPr>
          <w:rFonts w:ascii="Times New Roman" w:hAnsi="Times New Roman" w:cs="Times New Roman"/>
          <w:sz w:val="24"/>
          <w:szCs w:val="24"/>
        </w:rPr>
        <w:t xml:space="preserve"> подписями ответственных лиц Генерального Подрядчика)</w:t>
      </w:r>
      <w:r w:rsidR="009C1370" w:rsidRPr="008F5E85">
        <w:rPr>
          <w:rFonts w:ascii="Times New Roman" w:hAnsi="Times New Roman" w:cs="Times New Roman"/>
          <w:sz w:val="24"/>
          <w:szCs w:val="24"/>
        </w:rPr>
        <w:t>,</w:t>
      </w:r>
      <w:r w:rsidRPr="008F5E85">
        <w:rPr>
          <w:rFonts w:ascii="Times New Roman" w:hAnsi="Times New Roman" w:cs="Times New Roman"/>
          <w:sz w:val="24"/>
          <w:szCs w:val="24"/>
        </w:rPr>
        <w:t xml:space="preserve"> отражающих выполненные </w:t>
      </w:r>
      <w:r w:rsidR="00C22DCF" w:rsidRPr="008F5E85">
        <w:rPr>
          <w:rFonts w:ascii="Times New Roman" w:hAnsi="Times New Roman" w:cs="Times New Roman"/>
          <w:sz w:val="24"/>
          <w:szCs w:val="24"/>
        </w:rPr>
        <w:t xml:space="preserve">объемы </w:t>
      </w:r>
      <w:r w:rsidR="00323A17" w:rsidRPr="008F5E85">
        <w:rPr>
          <w:rFonts w:ascii="Times New Roman" w:hAnsi="Times New Roman" w:cs="Times New Roman"/>
          <w:sz w:val="24"/>
          <w:szCs w:val="24"/>
        </w:rPr>
        <w:t>Строительно-монтажны</w:t>
      </w:r>
      <w:r w:rsidR="00C22DCF" w:rsidRPr="008F5E85">
        <w:rPr>
          <w:rFonts w:ascii="Times New Roman" w:hAnsi="Times New Roman" w:cs="Times New Roman"/>
          <w:sz w:val="24"/>
          <w:szCs w:val="24"/>
        </w:rPr>
        <w:t>х</w:t>
      </w:r>
      <w:r w:rsidR="00323A17" w:rsidRPr="008F5E85">
        <w:rPr>
          <w:rFonts w:ascii="Times New Roman" w:hAnsi="Times New Roman" w:cs="Times New Roman"/>
          <w:sz w:val="24"/>
          <w:szCs w:val="24"/>
        </w:rPr>
        <w:t xml:space="preserve"> </w:t>
      </w:r>
      <w:r w:rsidR="002E3C3A" w:rsidRPr="008F5E85">
        <w:rPr>
          <w:rFonts w:ascii="Times New Roman" w:hAnsi="Times New Roman" w:cs="Times New Roman"/>
          <w:sz w:val="24"/>
          <w:szCs w:val="24"/>
        </w:rPr>
        <w:t>Работ</w:t>
      </w:r>
      <w:r w:rsidRPr="008F5E85">
        <w:rPr>
          <w:rFonts w:ascii="Times New Roman" w:hAnsi="Times New Roman" w:cs="Times New Roman"/>
          <w:sz w:val="24"/>
          <w:szCs w:val="24"/>
        </w:rPr>
        <w:t xml:space="preserve">, в соответствии с фактически выполненными Генеральным Подрядчиком </w:t>
      </w:r>
      <w:r w:rsidR="00323A17" w:rsidRPr="008F5E85">
        <w:rPr>
          <w:rFonts w:ascii="Times New Roman" w:hAnsi="Times New Roman" w:cs="Times New Roman"/>
          <w:sz w:val="24"/>
          <w:szCs w:val="24"/>
        </w:rPr>
        <w:t xml:space="preserve">Строительно-монтажными </w:t>
      </w:r>
      <w:r w:rsidR="00E22D1D" w:rsidRPr="008F5E85">
        <w:rPr>
          <w:rFonts w:ascii="Times New Roman" w:hAnsi="Times New Roman" w:cs="Times New Roman"/>
          <w:sz w:val="24"/>
          <w:szCs w:val="24"/>
        </w:rPr>
        <w:t>Работами</w:t>
      </w:r>
      <w:r w:rsidRPr="008F5E85">
        <w:rPr>
          <w:rFonts w:ascii="Times New Roman" w:hAnsi="Times New Roman" w:cs="Times New Roman"/>
          <w:sz w:val="24"/>
          <w:szCs w:val="24"/>
        </w:rPr>
        <w:t xml:space="preserve">; сертификаты, паспорта и другие документы, удостоверяющие качество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ов</w:t>
      </w:r>
      <w:r w:rsidR="00F5763C" w:rsidRPr="008F5E85">
        <w:rPr>
          <w:rFonts w:ascii="Times New Roman" w:hAnsi="Times New Roman" w:cs="Times New Roman"/>
          <w:sz w:val="24"/>
          <w:szCs w:val="24"/>
        </w:rPr>
        <w:t>, Оборудования</w:t>
      </w:r>
      <w:r w:rsidRPr="008F5E85">
        <w:rPr>
          <w:rFonts w:ascii="Times New Roman" w:hAnsi="Times New Roman" w:cs="Times New Roman"/>
          <w:sz w:val="24"/>
          <w:szCs w:val="24"/>
        </w:rPr>
        <w:t xml:space="preserve">, конструкций и деталей, использованных при производстве </w:t>
      </w:r>
      <w:r w:rsidR="00323A1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Работ;</w:t>
      </w:r>
      <w:proofErr w:type="gramEnd"/>
      <w:r w:rsidRPr="008F5E85">
        <w:rPr>
          <w:rFonts w:ascii="Times New Roman" w:hAnsi="Times New Roman" w:cs="Times New Roman"/>
          <w:sz w:val="24"/>
          <w:szCs w:val="24"/>
        </w:rPr>
        <w:t xml:space="preserve"> акты об освидетельствовании скрытых </w:t>
      </w:r>
      <w:r w:rsidR="00323A17" w:rsidRPr="008F5E85">
        <w:rPr>
          <w:rFonts w:ascii="Times New Roman" w:hAnsi="Times New Roman" w:cs="Times New Roman"/>
          <w:sz w:val="24"/>
          <w:szCs w:val="24"/>
        </w:rPr>
        <w:t>р</w:t>
      </w:r>
      <w:r w:rsidRPr="008F5E85">
        <w:rPr>
          <w:rFonts w:ascii="Times New Roman" w:hAnsi="Times New Roman" w:cs="Times New Roman"/>
          <w:sz w:val="24"/>
          <w:szCs w:val="24"/>
        </w:rPr>
        <w:t xml:space="preserve">абот; акты о проведенных проверках и испытаниях ответственных конструкций, об индивидуальных и комплексных испытаниях; журналы производства </w:t>
      </w:r>
      <w:r w:rsidR="00323A17" w:rsidRPr="008F5E85">
        <w:rPr>
          <w:rFonts w:ascii="Times New Roman" w:hAnsi="Times New Roman" w:cs="Times New Roman"/>
          <w:sz w:val="24"/>
          <w:szCs w:val="24"/>
        </w:rPr>
        <w:t xml:space="preserve">работ </w:t>
      </w:r>
      <w:r w:rsidRPr="008F5E85">
        <w:rPr>
          <w:rFonts w:ascii="Times New Roman" w:hAnsi="Times New Roman" w:cs="Times New Roman"/>
          <w:sz w:val="24"/>
          <w:szCs w:val="24"/>
        </w:rPr>
        <w:t xml:space="preserve">и другая документация, предусмотренная Законодательством РФ </w:t>
      </w:r>
      <w:r w:rsidR="007E7EC1" w:rsidRPr="008F5E85">
        <w:rPr>
          <w:rFonts w:ascii="Times New Roman" w:hAnsi="Times New Roman" w:cs="Times New Roman"/>
          <w:sz w:val="24"/>
          <w:szCs w:val="24"/>
        </w:rPr>
        <w:t xml:space="preserve">и условиями настоящего Договора, </w:t>
      </w:r>
      <w:r w:rsidRPr="008F5E85">
        <w:rPr>
          <w:rFonts w:ascii="Times New Roman" w:hAnsi="Times New Roman" w:cs="Times New Roman"/>
          <w:sz w:val="24"/>
          <w:szCs w:val="24"/>
        </w:rPr>
        <w:t xml:space="preserve">и передаваемая Заказчику в бумажном и электронном виде при сдаче </w:t>
      </w:r>
      <w:r w:rsidR="00323A1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 xml:space="preserve">Работ, т.е. полный комплект технической документации, включающий </w:t>
      </w:r>
      <w:r w:rsidR="00DE6409" w:rsidRPr="008F5E85">
        <w:rPr>
          <w:rFonts w:ascii="Times New Roman" w:hAnsi="Times New Roman" w:cs="Times New Roman"/>
          <w:sz w:val="24"/>
          <w:szCs w:val="24"/>
        </w:rPr>
        <w:t>чертежи</w:t>
      </w:r>
      <w:r w:rsidRPr="008F5E85">
        <w:rPr>
          <w:rFonts w:ascii="Times New Roman" w:hAnsi="Times New Roman" w:cs="Times New Roman"/>
          <w:sz w:val="24"/>
          <w:szCs w:val="24"/>
        </w:rPr>
        <w:t xml:space="preserve">, </w:t>
      </w:r>
      <w:r w:rsidR="00DE6409" w:rsidRPr="008F5E85">
        <w:rPr>
          <w:rFonts w:ascii="Times New Roman" w:hAnsi="Times New Roman" w:cs="Times New Roman"/>
          <w:sz w:val="24"/>
          <w:szCs w:val="24"/>
        </w:rPr>
        <w:t>спецификации</w:t>
      </w:r>
      <w:r w:rsidRPr="008F5E85">
        <w:rPr>
          <w:rFonts w:ascii="Times New Roman" w:hAnsi="Times New Roman" w:cs="Times New Roman"/>
          <w:sz w:val="24"/>
          <w:szCs w:val="24"/>
        </w:rPr>
        <w:t xml:space="preserve">, </w:t>
      </w:r>
      <w:r w:rsidR="00DE6409" w:rsidRPr="008F5E85">
        <w:rPr>
          <w:rFonts w:ascii="Times New Roman" w:hAnsi="Times New Roman" w:cs="Times New Roman"/>
          <w:sz w:val="24"/>
          <w:szCs w:val="24"/>
        </w:rPr>
        <w:t xml:space="preserve">данные </w:t>
      </w:r>
      <w:r w:rsidRPr="008F5E85">
        <w:rPr>
          <w:rFonts w:ascii="Times New Roman" w:hAnsi="Times New Roman" w:cs="Times New Roman"/>
          <w:sz w:val="24"/>
          <w:szCs w:val="24"/>
        </w:rPr>
        <w:t xml:space="preserve">фирм-производителей, </w:t>
      </w:r>
      <w:r w:rsidR="00DE6409" w:rsidRPr="008F5E85">
        <w:rPr>
          <w:rFonts w:ascii="Times New Roman" w:hAnsi="Times New Roman" w:cs="Times New Roman"/>
          <w:sz w:val="24"/>
          <w:szCs w:val="24"/>
        </w:rPr>
        <w:t>образцы</w:t>
      </w:r>
      <w:r w:rsidRPr="008F5E85">
        <w:rPr>
          <w:rFonts w:ascii="Times New Roman" w:hAnsi="Times New Roman" w:cs="Times New Roman"/>
          <w:sz w:val="24"/>
          <w:szCs w:val="24"/>
        </w:rPr>
        <w:t xml:space="preserve">, </w:t>
      </w:r>
      <w:r w:rsidR="00DE6409" w:rsidRPr="008F5E85">
        <w:rPr>
          <w:rFonts w:ascii="Times New Roman" w:hAnsi="Times New Roman" w:cs="Times New Roman"/>
          <w:sz w:val="24"/>
          <w:szCs w:val="24"/>
        </w:rPr>
        <w:t xml:space="preserve">сертификаты </w:t>
      </w:r>
      <w:r w:rsidRPr="008F5E85">
        <w:rPr>
          <w:rFonts w:ascii="Times New Roman" w:hAnsi="Times New Roman" w:cs="Times New Roman"/>
          <w:sz w:val="24"/>
          <w:szCs w:val="24"/>
        </w:rPr>
        <w:t xml:space="preserve">и </w:t>
      </w:r>
      <w:r w:rsidR="00DE6409" w:rsidRPr="008F5E85">
        <w:rPr>
          <w:rFonts w:ascii="Times New Roman" w:hAnsi="Times New Roman" w:cs="Times New Roman"/>
          <w:sz w:val="24"/>
          <w:szCs w:val="24"/>
        </w:rPr>
        <w:t>другие документы</w:t>
      </w:r>
      <w:r w:rsidRPr="008F5E85">
        <w:rPr>
          <w:rFonts w:ascii="Times New Roman" w:hAnsi="Times New Roman" w:cs="Times New Roman"/>
          <w:sz w:val="24"/>
          <w:szCs w:val="24"/>
        </w:rPr>
        <w:t xml:space="preserve">, </w:t>
      </w:r>
      <w:r w:rsidR="00DE6409" w:rsidRPr="008F5E85">
        <w:rPr>
          <w:rFonts w:ascii="Times New Roman" w:hAnsi="Times New Roman" w:cs="Times New Roman"/>
          <w:sz w:val="24"/>
          <w:szCs w:val="24"/>
        </w:rPr>
        <w:t xml:space="preserve">необходимые </w:t>
      </w:r>
      <w:r w:rsidRPr="008F5E85">
        <w:rPr>
          <w:rFonts w:ascii="Times New Roman" w:hAnsi="Times New Roman" w:cs="Times New Roman"/>
          <w:sz w:val="24"/>
          <w:szCs w:val="24"/>
        </w:rPr>
        <w:t xml:space="preserve">для производства и сдачи-приемки </w:t>
      </w:r>
      <w:r w:rsidR="00323A1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Работ.</w:t>
      </w:r>
      <w:r w:rsidR="00A85740" w:rsidRPr="008F5E85">
        <w:rPr>
          <w:rFonts w:ascii="Times New Roman" w:hAnsi="Times New Roman" w:cs="Times New Roman"/>
          <w:sz w:val="24"/>
          <w:szCs w:val="24"/>
        </w:rPr>
        <w:t xml:space="preserve"> Исполнительная документация также должна включать подробные инструкции по эксплуатации отдельных узлов и агрегатов</w:t>
      </w:r>
      <w:r w:rsidR="005F1560" w:rsidRPr="008F5E85">
        <w:rPr>
          <w:rFonts w:ascii="Times New Roman" w:hAnsi="Times New Roman" w:cs="Times New Roman"/>
          <w:sz w:val="24"/>
          <w:szCs w:val="24"/>
        </w:rPr>
        <w:t>.</w:t>
      </w:r>
    </w:p>
    <w:p w:rsidR="00454501" w:rsidRPr="008F5E85" w:rsidRDefault="004F589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w:t>
      </w:r>
      <w:r w:rsidR="00674DE7" w:rsidRPr="008F5E85">
        <w:rPr>
          <w:rFonts w:ascii="Times New Roman" w:hAnsi="Times New Roman" w:cs="Times New Roman"/>
          <w:b/>
          <w:bCs/>
          <w:sz w:val="24"/>
          <w:szCs w:val="24"/>
        </w:rPr>
        <w:t>Исходные данные</w:t>
      </w:r>
      <w:r w:rsidRPr="008F5E85">
        <w:rPr>
          <w:rFonts w:ascii="Times New Roman" w:hAnsi="Times New Roman" w:cs="Times New Roman"/>
          <w:bCs/>
          <w:sz w:val="24"/>
          <w:szCs w:val="24"/>
        </w:rPr>
        <w:t>»</w:t>
      </w:r>
      <w:r w:rsidRPr="008F5E85">
        <w:rPr>
          <w:rFonts w:ascii="Times New Roman" w:hAnsi="Times New Roman" w:cs="Times New Roman"/>
          <w:b/>
          <w:bCs/>
          <w:sz w:val="24"/>
          <w:szCs w:val="24"/>
        </w:rPr>
        <w:t xml:space="preserve"> </w:t>
      </w:r>
      <w:r w:rsidRPr="008F5E85">
        <w:rPr>
          <w:rFonts w:ascii="Times New Roman" w:hAnsi="Times New Roman" w:cs="Times New Roman"/>
          <w:bCs/>
          <w:sz w:val="24"/>
          <w:szCs w:val="24"/>
        </w:rPr>
        <w:t xml:space="preserve">означает исходно-разрешительную документацию, </w:t>
      </w:r>
      <w:r w:rsidR="00454501" w:rsidRPr="008F5E85">
        <w:rPr>
          <w:rFonts w:ascii="Times New Roman" w:hAnsi="Times New Roman" w:cs="Times New Roman"/>
          <w:bCs/>
          <w:sz w:val="24"/>
          <w:szCs w:val="24"/>
        </w:rPr>
        <w:t xml:space="preserve">включая ненормативные (индивидуальные) акты Государственных органов, </w:t>
      </w:r>
      <w:r w:rsidR="009828E7" w:rsidRPr="008F5E85">
        <w:rPr>
          <w:rFonts w:ascii="Times New Roman" w:hAnsi="Times New Roman" w:cs="Times New Roman"/>
          <w:bCs/>
          <w:sz w:val="24"/>
          <w:szCs w:val="24"/>
        </w:rPr>
        <w:t xml:space="preserve">Управляющей компании, </w:t>
      </w:r>
      <w:r w:rsidRPr="008F5E85">
        <w:rPr>
          <w:rFonts w:ascii="Times New Roman" w:hAnsi="Times New Roman" w:cs="Times New Roman"/>
          <w:bCs/>
          <w:sz w:val="24"/>
          <w:szCs w:val="24"/>
        </w:rPr>
        <w:t xml:space="preserve">разрешительную документацию, </w:t>
      </w:r>
      <w:r w:rsidR="00454501" w:rsidRPr="008F5E85">
        <w:rPr>
          <w:rFonts w:ascii="Times New Roman" w:hAnsi="Times New Roman" w:cs="Times New Roman"/>
          <w:bCs/>
          <w:sz w:val="24"/>
          <w:szCs w:val="24"/>
        </w:rPr>
        <w:t xml:space="preserve">договоры, разрешения, </w:t>
      </w:r>
      <w:r w:rsidRPr="008F5E85">
        <w:rPr>
          <w:rFonts w:ascii="Times New Roman" w:hAnsi="Times New Roman" w:cs="Times New Roman"/>
          <w:bCs/>
          <w:sz w:val="24"/>
          <w:szCs w:val="24"/>
        </w:rPr>
        <w:t xml:space="preserve">заключения, ордеры на </w:t>
      </w:r>
      <w:r w:rsidR="003D6FF7" w:rsidRPr="008F5E85">
        <w:rPr>
          <w:rFonts w:ascii="Times New Roman" w:hAnsi="Times New Roman" w:cs="Times New Roman"/>
          <w:bCs/>
          <w:sz w:val="24"/>
          <w:szCs w:val="24"/>
        </w:rPr>
        <w:t>нарушение благоустройства в связи с производством строительных работ</w:t>
      </w:r>
      <w:r w:rsidRPr="008F5E85">
        <w:rPr>
          <w:rFonts w:ascii="Times New Roman" w:hAnsi="Times New Roman" w:cs="Times New Roman"/>
          <w:bCs/>
          <w:sz w:val="24"/>
          <w:szCs w:val="24"/>
        </w:rPr>
        <w:t xml:space="preserve">, технические условия для доступа к </w:t>
      </w:r>
      <w:r w:rsidRPr="008F5E85">
        <w:rPr>
          <w:rFonts w:ascii="Times New Roman" w:hAnsi="Times New Roman" w:cs="Times New Roman"/>
          <w:sz w:val="24"/>
          <w:szCs w:val="24"/>
        </w:rPr>
        <w:t>инженерным</w:t>
      </w:r>
      <w:r w:rsidRPr="008F5E85">
        <w:rPr>
          <w:rFonts w:ascii="Times New Roman" w:hAnsi="Times New Roman" w:cs="Times New Roman"/>
          <w:bCs/>
          <w:sz w:val="24"/>
          <w:szCs w:val="24"/>
        </w:rPr>
        <w:t xml:space="preserve"> системам, </w:t>
      </w:r>
      <w:r w:rsidR="00454501" w:rsidRPr="008F5E85">
        <w:rPr>
          <w:rFonts w:ascii="Times New Roman" w:hAnsi="Times New Roman" w:cs="Times New Roman"/>
          <w:bCs/>
          <w:sz w:val="24"/>
          <w:szCs w:val="24"/>
        </w:rPr>
        <w:t>технические условия для строительных работ</w:t>
      </w:r>
      <w:r w:rsidRPr="008F5E85">
        <w:rPr>
          <w:rFonts w:ascii="Times New Roman" w:hAnsi="Times New Roman" w:cs="Times New Roman"/>
          <w:bCs/>
          <w:sz w:val="24"/>
          <w:szCs w:val="24"/>
        </w:rPr>
        <w:t xml:space="preserve">, необходимую для выполнения Работ; </w:t>
      </w:r>
      <w:proofErr w:type="gramStart"/>
      <w:r w:rsidRPr="008F5E85">
        <w:rPr>
          <w:rFonts w:ascii="Times New Roman" w:hAnsi="Times New Roman" w:cs="Times New Roman"/>
          <w:bCs/>
          <w:sz w:val="24"/>
          <w:szCs w:val="24"/>
        </w:rPr>
        <w:t>при этом термин «</w:t>
      </w:r>
      <w:r w:rsidR="00674DE7" w:rsidRPr="008F5E85">
        <w:rPr>
          <w:rFonts w:ascii="Times New Roman" w:hAnsi="Times New Roman" w:cs="Times New Roman"/>
          <w:bCs/>
          <w:sz w:val="24"/>
          <w:szCs w:val="24"/>
        </w:rPr>
        <w:t>Исходные данные</w:t>
      </w:r>
      <w:r w:rsidRPr="008F5E85">
        <w:rPr>
          <w:rFonts w:ascii="Times New Roman" w:hAnsi="Times New Roman" w:cs="Times New Roman"/>
          <w:bCs/>
          <w:sz w:val="24"/>
          <w:szCs w:val="24"/>
        </w:rPr>
        <w:t xml:space="preserve">» означает как ту часть исходно-разрешительной документации, которая </w:t>
      </w:r>
      <w:r w:rsidR="00AB0928" w:rsidRPr="008F5E85">
        <w:rPr>
          <w:rFonts w:ascii="Times New Roman" w:hAnsi="Times New Roman" w:cs="Times New Roman"/>
          <w:bCs/>
          <w:sz w:val="24"/>
          <w:szCs w:val="24"/>
        </w:rPr>
        <w:t>передается</w:t>
      </w:r>
      <w:r w:rsidRPr="008F5E85">
        <w:rPr>
          <w:rFonts w:ascii="Times New Roman" w:hAnsi="Times New Roman" w:cs="Times New Roman"/>
          <w:bCs/>
          <w:sz w:val="24"/>
          <w:szCs w:val="24"/>
        </w:rPr>
        <w:t xml:space="preserve"> Заказчиком Генеральному Подрядчику </w:t>
      </w:r>
      <w:r w:rsidR="008A3917" w:rsidRPr="008F5E85">
        <w:rPr>
          <w:rFonts w:ascii="Times New Roman" w:hAnsi="Times New Roman" w:cs="Times New Roman"/>
          <w:bCs/>
          <w:sz w:val="24"/>
          <w:szCs w:val="24"/>
        </w:rPr>
        <w:t>согласно</w:t>
      </w:r>
      <w:r w:rsidR="00AB0928" w:rsidRPr="008F5E85">
        <w:rPr>
          <w:rFonts w:ascii="Times New Roman" w:hAnsi="Times New Roman" w:cs="Times New Roman"/>
          <w:bCs/>
          <w:sz w:val="24"/>
          <w:szCs w:val="24"/>
        </w:rPr>
        <w:t xml:space="preserve"> условиям </w:t>
      </w:r>
      <w:r w:rsidRPr="008F5E85">
        <w:rPr>
          <w:rFonts w:ascii="Times New Roman" w:hAnsi="Times New Roman" w:cs="Times New Roman"/>
          <w:bCs/>
          <w:sz w:val="24"/>
          <w:szCs w:val="24"/>
        </w:rPr>
        <w:t>настоящего Договора,</w:t>
      </w:r>
      <w:r w:rsidR="00674DE7" w:rsidRPr="008F5E85">
        <w:rPr>
          <w:rFonts w:ascii="Times New Roman" w:hAnsi="Times New Roman" w:cs="Times New Roman"/>
          <w:bCs/>
          <w:sz w:val="24"/>
          <w:szCs w:val="24"/>
        </w:rPr>
        <w:t xml:space="preserve"> Перечню исходных данны</w:t>
      </w:r>
      <w:r w:rsidR="00644A2D" w:rsidRPr="008F5E85">
        <w:rPr>
          <w:rFonts w:ascii="Times New Roman" w:hAnsi="Times New Roman" w:cs="Times New Roman"/>
          <w:bCs/>
          <w:sz w:val="24"/>
          <w:szCs w:val="24"/>
        </w:rPr>
        <w:t>х, изложенному в приложении № 13</w:t>
      </w:r>
      <w:r w:rsidR="00674DE7" w:rsidRPr="008F5E85">
        <w:rPr>
          <w:rFonts w:ascii="Times New Roman" w:hAnsi="Times New Roman" w:cs="Times New Roman"/>
          <w:bCs/>
          <w:sz w:val="24"/>
          <w:szCs w:val="24"/>
        </w:rPr>
        <w:t xml:space="preserve"> к настоящему Договору</w:t>
      </w:r>
      <w:r w:rsidRPr="008F5E85">
        <w:rPr>
          <w:rFonts w:ascii="Times New Roman" w:hAnsi="Times New Roman" w:cs="Times New Roman"/>
          <w:bCs/>
          <w:sz w:val="24"/>
          <w:szCs w:val="24"/>
        </w:rPr>
        <w:t>, так и иную исходно-разрешительную документа</w:t>
      </w:r>
      <w:r w:rsidR="00454501" w:rsidRPr="008F5E85">
        <w:rPr>
          <w:rFonts w:ascii="Times New Roman" w:hAnsi="Times New Roman" w:cs="Times New Roman"/>
          <w:bCs/>
          <w:sz w:val="24"/>
          <w:szCs w:val="24"/>
        </w:rPr>
        <w:t xml:space="preserve">цию, которая должна быть </w:t>
      </w:r>
      <w:r w:rsidR="00696847" w:rsidRPr="008F5E85">
        <w:rPr>
          <w:rFonts w:ascii="Times New Roman" w:hAnsi="Times New Roman" w:cs="Times New Roman"/>
          <w:bCs/>
          <w:sz w:val="24"/>
          <w:szCs w:val="24"/>
        </w:rPr>
        <w:t xml:space="preserve">собрана, </w:t>
      </w:r>
      <w:r w:rsidR="00454501" w:rsidRPr="008F5E85">
        <w:rPr>
          <w:rFonts w:ascii="Times New Roman" w:hAnsi="Times New Roman" w:cs="Times New Roman"/>
          <w:bCs/>
          <w:sz w:val="24"/>
          <w:szCs w:val="24"/>
        </w:rPr>
        <w:t>получена</w:t>
      </w:r>
      <w:r w:rsidRPr="008F5E85">
        <w:rPr>
          <w:rFonts w:ascii="Times New Roman" w:hAnsi="Times New Roman" w:cs="Times New Roman"/>
          <w:bCs/>
          <w:sz w:val="24"/>
          <w:szCs w:val="24"/>
        </w:rPr>
        <w:t xml:space="preserve"> </w:t>
      </w:r>
      <w:r w:rsidR="00454501" w:rsidRPr="008F5E85">
        <w:rPr>
          <w:rFonts w:ascii="Times New Roman" w:hAnsi="Times New Roman" w:cs="Times New Roman"/>
          <w:bCs/>
          <w:sz w:val="24"/>
          <w:szCs w:val="24"/>
        </w:rPr>
        <w:t xml:space="preserve">и согласована Генеральным </w:t>
      </w:r>
      <w:r w:rsidRPr="008F5E85">
        <w:rPr>
          <w:rFonts w:ascii="Times New Roman" w:hAnsi="Times New Roman" w:cs="Times New Roman"/>
          <w:bCs/>
          <w:sz w:val="24"/>
          <w:szCs w:val="24"/>
        </w:rPr>
        <w:t>Подрядчиком в соответствии с его обязательствами по настоящему Договору</w:t>
      </w:r>
      <w:r w:rsidR="00696847" w:rsidRPr="008F5E85">
        <w:rPr>
          <w:rFonts w:ascii="Times New Roman" w:hAnsi="Times New Roman" w:cs="Times New Roman"/>
          <w:bCs/>
          <w:sz w:val="24"/>
          <w:szCs w:val="24"/>
        </w:rPr>
        <w:t xml:space="preserve"> и Законодательством РФ</w:t>
      </w:r>
      <w:r w:rsidR="00DE6409" w:rsidRPr="008F5E85">
        <w:rPr>
          <w:rFonts w:ascii="Times New Roman" w:hAnsi="Times New Roman" w:cs="Times New Roman"/>
          <w:bCs/>
          <w:sz w:val="24"/>
          <w:szCs w:val="24"/>
        </w:rPr>
        <w:t>.</w:t>
      </w:r>
      <w:proofErr w:type="gramEnd"/>
    </w:p>
    <w:p w:rsidR="00E57CDF" w:rsidRPr="008F5E85" w:rsidRDefault="008F77FE"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Календарный день</w:t>
      </w:r>
      <w:r w:rsidR="00E22D1D" w:rsidRPr="008F5E85">
        <w:rPr>
          <w:rFonts w:ascii="Times New Roman" w:hAnsi="Times New Roman" w:cs="Times New Roman"/>
          <w:sz w:val="24"/>
          <w:szCs w:val="24"/>
        </w:rPr>
        <w:t>»</w:t>
      </w:r>
      <w:r w:rsidR="00DD6C7B" w:rsidRPr="008F5E85">
        <w:rPr>
          <w:rFonts w:ascii="Times New Roman" w:hAnsi="Times New Roman" w:cs="Times New Roman"/>
          <w:sz w:val="24"/>
          <w:szCs w:val="24"/>
        </w:rPr>
        <w:t xml:space="preserve"> означает</w:t>
      </w:r>
      <w:r w:rsidRPr="008F5E85">
        <w:rPr>
          <w:rFonts w:ascii="Times New Roman" w:hAnsi="Times New Roman" w:cs="Times New Roman"/>
          <w:sz w:val="24"/>
          <w:szCs w:val="24"/>
        </w:rPr>
        <w:t xml:space="preserve"> один день в соответствии с григорианским календарем; Календарный день включает выходные и праздничные дни, установленные в Российской Федерации.</w:t>
      </w:r>
    </w:p>
    <w:p w:rsidR="008F77FE" w:rsidRPr="008F5E85" w:rsidRDefault="008F77FE"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Контрольная точка</w:t>
      </w:r>
      <w:r w:rsidR="00E22D1D"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означает </w:t>
      </w:r>
      <w:r w:rsidR="00AC1109" w:rsidRPr="008F5E85">
        <w:rPr>
          <w:rFonts w:ascii="Times New Roman" w:hAnsi="Times New Roman" w:cs="Times New Roman"/>
          <w:sz w:val="24"/>
          <w:szCs w:val="24"/>
        </w:rPr>
        <w:t xml:space="preserve">установленную </w:t>
      </w:r>
      <w:r w:rsidR="00C44193" w:rsidRPr="008F5E85">
        <w:rPr>
          <w:rFonts w:ascii="Times New Roman" w:hAnsi="Times New Roman" w:cs="Times New Roman"/>
          <w:sz w:val="24"/>
          <w:szCs w:val="24"/>
        </w:rPr>
        <w:t>Сторонами настоящего Договора</w:t>
      </w:r>
      <w:r w:rsidRPr="008F5E85">
        <w:rPr>
          <w:rFonts w:ascii="Times New Roman" w:hAnsi="Times New Roman" w:cs="Times New Roman"/>
          <w:sz w:val="24"/>
          <w:szCs w:val="24"/>
        </w:rPr>
        <w:t xml:space="preserve"> </w:t>
      </w:r>
      <w:r w:rsidR="00AC1109" w:rsidRPr="008F5E85">
        <w:rPr>
          <w:rFonts w:ascii="Times New Roman" w:hAnsi="Times New Roman" w:cs="Times New Roman"/>
          <w:sz w:val="24"/>
          <w:szCs w:val="24"/>
        </w:rPr>
        <w:t xml:space="preserve">отметку </w:t>
      </w:r>
      <w:r w:rsidRPr="008F5E85">
        <w:rPr>
          <w:rFonts w:ascii="Times New Roman" w:hAnsi="Times New Roman" w:cs="Times New Roman"/>
          <w:sz w:val="24"/>
          <w:szCs w:val="24"/>
        </w:rPr>
        <w:t>о времени,</w:t>
      </w:r>
      <w:r w:rsidR="00740240" w:rsidRPr="008F5E85">
        <w:rPr>
          <w:rFonts w:ascii="Times New Roman" w:hAnsi="Times New Roman" w:cs="Times New Roman"/>
          <w:sz w:val="24"/>
          <w:szCs w:val="24"/>
        </w:rPr>
        <w:t xml:space="preserve"> сигнализирующую</w:t>
      </w:r>
      <w:r w:rsidRPr="008F5E85">
        <w:rPr>
          <w:rFonts w:ascii="Times New Roman" w:hAnsi="Times New Roman" w:cs="Times New Roman"/>
          <w:sz w:val="24"/>
          <w:szCs w:val="24"/>
        </w:rPr>
        <w:t xml:space="preserve"> о необходимости подведения промежуточных итогов о продела</w:t>
      </w:r>
      <w:r w:rsidR="00E22D1D" w:rsidRPr="008F5E85">
        <w:rPr>
          <w:rFonts w:ascii="Times New Roman" w:hAnsi="Times New Roman" w:cs="Times New Roman"/>
          <w:sz w:val="24"/>
          <w:szCs w:val="24"/>
        </w:rPr>
        <w:t>нной работе или непосредственно</w:t>
      </w:r>
      <w:r w:rsidR="00740240" w:rsidRPr="008F5E85">
        <w:rPr>
          <w:rFonts w:ascii="Times New Roman" w:hAnsi="Times New Roman" w:cs="Times New Roman"/>
          <w:sz w:val="24"/>
          <w:szCs w:val="24"/>
        </w:rPr>
        <w:t xml:space="preserve"> обозначающую</w:t>
      </w:r>
      <w:r w:rsidRPr="008F5E85">
        <w:rPr>
          <w:rFonts w:ascii="Times New Roman" w:hAnsi="Times New Roman" w:cs="Times New Roman"/>
          <w:sz w:val="24"/>
          <w:szCs w:val="24"/>
        </w:rPr>
        <w:t xml:space="preserve"> окончание операций на определенном этапе реализации Проекта.</w:t>
      </w:r>
      <w:r w:rsidR="001212CE" w:rsidRPr="008F5E85">
        <w:rPr>
          <w:rFonts w:ascii="Times New Roman" w:hAnsi="Times New Roman" w:cs="Times New Roman"/>
          <w:sz w:val="24"/>
          <w:szCs w:val="24"/>
        </w:rPr>
        <w:t xml:space="preserve"> Даты окончания этапов Работ, указанные в Графике </w:t>
      </w:r>
      <w:r w:rsidR="00506962" w:rsidRPr="008F5E85">
        <w:rPr>
          <w:rFonts w:ascii="Times New Roman" w:hAnsi="Times New Roman" w:cs="Times New Roman"/>
          <w:sz w:val="24"/>
          <w:szCs w:val="24"/>
        </w:rPr>
        <w:t>выполнения р</w:t>
      </w:r>
      <w:r w:rsidR="001212CE" w:rsidRPr="008F5E85">
        <w:rPr>
          <w:rFonts w:ascii="Times New Roman" w:hAnsi="Times New Roman" w:cs="Times New Roman"/>
          <w:sz w:val="24"/>
          <w:szCs w:val="24"/>
        </w:rPr>
        <w:t>абот (Приложение №</w:t>
      </w:r>
      <w:r w:rsidR="00E94D27" w:rsidRPr="008F5E85">
        <w:rPr>
          <w:rFonts w:ascii="Times New Roman" w:hAnsi="Times New Roman" w:cs="Times New Roman"/>
          <w:sz w:val="24"/>
          <w:szCs w:val="24"/>
        </w:rPr>
        <w:t xml:space="preserve"> 2</w:t>
      </w:r>
      <w:r w:rsidR="001212CE" w:rsidRPr="008F5E85">
        <w:rPr>
          <w:rFonts w:ascii="Times New Roman" w:hAnsi="Times New Roman" w:cs="Times New Roman"/>
          <w:sz w:val="24"/>
          <w:szCs w:val="24"/>
        </w:rPr>
        <w:t xml:space="preserve"> к настоящему Договору), являются Контрольными точками.</w:t>
      </w:r>
    </w:p>
    <w:p w:rsidR="00026A67" w:rsidRPr="008F5E85" w:rsidRDefault="00026A67" w:rsidP="00B71DF8">
      <w:pPr>
        <w:pStyle w:val="a4"/>
        <w:numPr>
          <w:ilvl w:val="2"/>
          <w:numId w:val="22"/>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Критический путь</w:t>
      </w:r>
      <w:r w:rsidRPr="008F5E85">
        <w:rPr>
          <w:rFonts w:ascii="Times New Roman" w:hAnsi="Times New Roman" w:cs="Times New Roman"/>
          <w:sz w:val="24"/>
          <w:szCs w:val="24"/>
        </w:rPr>
        <w:t>» означает определение наиболее длительной последовательности задач от начала Проекта до его окончания с учетом их взаимосвязи. Задачи, лежащие на критическом пути (критические задачи</w:t>
      </w:r>
      <w:r w:rsidR="00FB2158" w:rsidRPr="008F5E85">
        <w:rPr>
          <w:rFonts w:ascii="Times New Roman" w:hAnsi="Times New Roman" w:cs="Times New Roman"/>
          <w:sz w:val="24"/>
          <w:szCs w:val="24"/>
        </w:rPr>
        <w:t>)</w:t>
      </w:r>
      <w:r w:rsidR="0084442B"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 имеют нулевой резерв времени выполнения и в случае изменения их длительности изменяются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 В процессе выполнения Проекта Критический путь Проекта может меняться, так как при изменении длительности задач некоторые из них могут оказаться на Критическом пути.</w:t>
      </w:r>
    </w:p>
    <w:p w:rsidR="008F77FE" w:rsidRPr="008F5E85" w:rsidRDefault="008F77FE"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КС-2</w:t>
      </w:r>
      <w:r w:rsidRPr="008F5E85">
        <w:rPr>
          <w:rFonts w:ascii="Times New Roman" w:hAnsi="Times New Roman" w:cs="Times New Roman"/>
          <w:sz w:val="24"/>
          <w:szCs w:val="24"/>
        </w:rPr>
        <w:t xml:space="preserve">» означает </w:t>
      </w:r>
      <w:r w:rsidR="00B23F7F" w:rsidRPr="008F5E85">
        <w:rPr>
          <w:rFonts w:ascii="Times New Roman" w:hAnsi="Times New Roman" w:cs="Times New Roman"/>
          <w:sz w:val="24"/>
          <w:szCs w:val="24"/>
        </w:rPr>
        <w:t>«Акт</w:t>
      </w:r>
      <w:r w:rsidRPr="008F5E85">
        <w:rPr>
          <w:rFonts w:ascii="Times New Roman" w:hAnsi="Times New Roman" w:cs="Times New Roman"/>
          <w:sz w:val="24"/>
          <w:szCs w:val="24"/>
        </w:rPr>
        <w:t xml:space="preserve"> о приемке выполненных работ», </w:t>
      </w:r>
      <w:r w:rsidR="00655FF3" w:rsidRPr="008F5E85">
        <w:rPr>
          <w:rFonts w:ascii="Times New Roman" w:hAnsi="Times New Roman" w:cs="Times New Roman"/>
          <w:sz w:val="24"/>
          <w:szCs w:val="24"/>
        </w:rPr>
        <w:t>составленный</w:t>
      </w:r>
      <w:r w:rsidR="00B23F7F" w:rsidRPr="008F5E85">
        <w:rPr>
          <w:rFonts w:ascii="Times New Roman" w:hAnsi="Times New Roman" w:cs="Times New Roman"/>
          <w:sz w:val="24"/>
          <w:szCs w:val="24"/>
        </w:rPr>
        <w:t xml:space="preserve"> на основе формы</w:t>
      </w:r>
      <w:r w:rsidR="00EC5F56" w:rsidRPr="008F5E85">
        <w:rPr>
          <w:rFonts w:ascii="Times New Roman" w:hAnsi="Times New Roman" w:cs="Times New Roman"/>
          <w:sz w:val="24"/>
          <w:szCs w:val="24"/>
        </w:rPr>
        <w:t>, утвержденной Постановлением Госкомстата РФ от 11 ноября 1999 г. № 100</w:t>
      </w:r>
      <w:r w:rsidR="00B23F7F" w:rsidRPr="008F5E85">
        <w:rPr>
          <w:rFonts w:ascii="Times New Roman" w:hAnsi="Times New Roman" w:cs="Times New Roman"/>
          <w:sz w:val="24"/>
          <w:szCs w:val="24"/>
        </w:rPr>
        <w:t>,</w:t>
      </w:r>
      <w:r w:rsidR="00FC6B1D"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которую </w:t>
      </w:r>
      <w:r w:rsidRPr="008F5E85">
        <w:rPr>
          <w:rFonts w:ascii="Times New Roman" w:hAnsi="Times New Roman" w:cs="Times New Roman"/>
          <w:sz w:val="24"/>
          <w:szCs w:val="24"/>
        </w:rPr>
        <w:lastRenderedPageBreak/>
        <w:t xml:space="preserve">Стороны используют для отражения объема выполнения </w:t>
      </w:r>
      <w:r w:rsidR="00323A17" w:rsidRPr="008F5E85">
        <w:rPr>
          <w:rFonts w:ascii="Times New Roman" w:hAnsi="Times New Roman" w:cs="Times New Roman"/>
          <w:sz w:val="24"/>
          <w:szCs w:val="24"/>
        </w:rPr>
        <w:t xml:space="preserve">Строительно-монтажных </w:t>
      </w:r>
      <w:r w:rsidR="00AC1109" w:rsidRPr="008F5E85">
        <w:rPr>
          <w:rFonts w:ascii="Times New Roman" w:hAnsi="Times New Roman" w:cs="Times New Roman"/>
          <w:sz w:val="24"/>
          <w:szCs w:val="24"/>
        </w:rPr>
        <w:t xml:space="preserve">Работ </w:t>
      </w:r>
      <w:r w:rsidRPr="008F5E85">
        <w:rPr>
          <w:rFonts w:ascii="Times New Roman" w:hAnsi="Times New Roman" w:cs="Times New Roman"/>
          <w:sz w:val="24"/>
          <w:szCs w:val="24"/>
        </w:rPr>
        <w:t xml:space="preserve">и их стоимости по настоящему Договору. КС-2 подтверждает лишь объем выполненных </w:t>
      </w:r>
      <w:r w:rsidR="00323A17" w:rsidRPr="008F5E85">
        <w:rPr>
          <w:rFonts w:ascii="Times New Roman" w:hAnsi="Times New Roman" w:cs="Times New Roman"/>
          <w:sz w:val="24"/>
          <w:szCs w:val="24"/>
        </w:rPr>
        <w:t xml:space="preserve">Строительно-монтажных </w:t>
      </w:r>
      <w:r w:rsidR="00AC1109" w:rsidRPr="008F5E85">
        <w:rPr>
          <w:rFonts w:ascii="Times New Roman" w:hAnsi="Times New Roman" w:cs="Times New Roman"/>
          <w:sz w:val="24"/>
          <w:szCs w:val="24"/>
        </w:rPr>
        <w:t xml:space="preserve">Работ </w:t>
      </w:r>
      <w:r w:rsidRPr="008F5E85">
        <w:rPr>
          <w:rFonts w:ascii="Times New Roman" w:hAnsi="Times New Roman" w:cs="Times New Roman"/>
          <w:sz w:val="24"/>
          <w:szCs w:val="24"/>
        </w:rPr>
        <w:t xml:space="preserve">за отчетный период и используется Заказчиком исключительно для проведения расчетов. </w:t>
      </w:r>
      <w:r w:rsidR="00203221" w:rsidRPr="008F5E85">
        <w:rPr>
          <w:rFonts w:ascii="Times New Roman" w:hAnsi="Times New Roman" w:cs="Times New Roman"/>
          <w:sz w:val="24"/>
          <w:szCs w:val="24"/>
        </w:rPr>
        <w:t>Стороны соглашаются</w:t>
      </w:r>
      <w:r w:rsidRPr="008F5E85">
        <w:rPr>
          <w:rFonts w:ascii="Times New Roman" w:hAnsi="Times New Roman" w:cs="Times New Roman"/>
          <w:sz w:val="24"/>
          <w:szCs w:val="24"/>
        </w:rPr>
        <w:t xml:space="preserve">, что при подписании КС-2 не происходит перехода от Генерального Подрядчика Заказчику риска случайной гибели или случайного повреждения результата </w:t>
      </w:r>
      <w:r w:rsidR="00323A1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Работ (или их части) по Договору. КС-2 не является Актом приемки законченного строительством объекта.</w:t>
      </w:r>
    </w:p>
    <w:p w:rsidR="00E75B3A" w:rsidRPr="008F5E85" w:rsidRDefault="008F77FE"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КС-3</w:t>
      </w:r>
      <w:r w:rsidRPr="008F5E85">
        <w:rPr>
          <w:rFonts w:ascii="Times New Roman" w:hAnsi="Times New Roman" w:cs="Times New Roman"/>
          <w:sz w:val="24"/>
          <w:szCs w:val="24"/>
        </w:rPr>
        <w:t xml:space="preserve">» означает «Справку о стоимости выполненных работ и затрат», </w:t>
      </w:r>
      <w:r w:rsidR="00AC1109" w:rsidRPr="008F5E85">
        <w:rPr>
          <w:rFonts w:ascii="Times New Roman" w:hAnsi="Times New Roman" w:cs="Times New Roman"/>
          <w:sz w:val="24"/>
          <w:szCs w:val="24"/>
        </w:rPr>
        <w:t xml:space="preserve">составленную </w:t>
      </w:r>
      <w:r w:rsidRPr="008F5E85">
        <w:rPr>
          <w:rFonts w:ascii="Times New Roman" w:hAnsi="Times New Roman" w:cs="Times New Roman"/>
          <w:sz w:val="24"/>
          <w:szCs w:val="24"/>
        </w:rPr>
        <w:t>на основе формы</w:t>
      </w:r>
      <w:r w:rsidR="00EC5F56" w:rsidRPr="008F5E85">
        <w:rPr>
          <w:rFonts w:ascii="Times New Roman" w:hAnsi="Times New Roman" w:cs="Times New Roman"/>
          <w:sz w:val="24"/>
          <w:szCs w:val="24"/>
        </w:rPr>
        <w:t>, утвержденной Постановлением Госкомстата РФ от 11 ноября 1999 г. № 100.</w:t>
      </w:r>
      <w:r w:rsidRPr="008F5E85">
        <w:rPr>
          <w:rFonts w:ascii="Times New Roman" w:hAnsi="Times New Roman" w:cs="Times New Roman"/>
          <w:sz w:val="24"/>
          <w:szCs w:val="24"/>
        </w:rPr>
        <w:t xml:space="preserve"> Стороны обязуются использовать КС-3 для отражения стоимости выполненных по настоящему Договору </w:t>
      </w:r>
      <w:r w:rsidR="00323A1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 xml:space="preserve">Работ. КС-3 подтверждает стоимость выполненных </w:t>
      </w:r>
      <w:r w:rsidR="00323A1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 xml:space="preserve">Работ за отчетный период и используется Заказчиком исключительно для проведения расчетов. Стороны согласны и подтверждают, что при подписании КС-3 не происходит перехода от Генерального Подрядчика Заказчику риска случайной гибели или случайного повреждения результата </w:t>
      </w:r>
      <w:r w:rsidR="00323A1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Работ (или их части) по Договору. КС-3 не является Актом приемки законченного строительством объекта.</w:t>
      </w:r>
    </w:p>
    <w:p w:rsidR="008F77FE" w:rsidRPr="008F5E85"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Материалы</w:t>
      </w:r>
      <w:r w:rsidRPr="008F5E85">
        <w:rPr>
          <w:rFonts w:ascii="Times New Roman" w:hAnsi="Times New Roman" w:cs="Times New Roman"/>
          <w:sz w:val="24"/>
          <w:szCs w:val="24"/>
        </w:rPr>
        <w:t>» означает</w:t>
      </w:r>
      <w:r w:rsidR="00BC2C59" w:rsidRPr="008F5E85">
        <w:rPr>
          <w:rFonts w:ascii="Times New Roman" w:hAnsi="Times New Roman" w:cs="Times New Roman"/>
          <w:sz w:val="24"/>
          <w:szCs w:val="24"/>
        </w:rPr>
        <w:t xml:space="preserve"> материалы и</w:t>
      </w:r>
      <w:r w:rsidRPr="008F5E85">
        <w:rPr>
          <w:rFonts w:ascii="Times New Roman" w:hAnsi="Times New Roman" w:cs="Times New Roman"/>
          <w:sz w:val="24"/>
          <w:szCs w:val="24"/>
        </w:rPr>
        <w:t xml:space="preserve"> изделия всех видов (за исключением Оборудования), которые </w:t>
      </w:r>
      <w:r w:rsidR="00DE6C14" w:rsidRPr="008F5E85">
        <w:rPr>
          <w:rFonts w:ascii="Times New Roman" w:hAnsi="Times New Roman" w:cs="Times New Roman"/>
          <w:sz w:val="24"/>
          <w:szCs w:val="24"/>
        </w:rPr>
        <w:t>используются</w:t>
      </w:r>
      <w:r w:rsidRPr="008F5E85">
        <w:rPr>
          <w:rFonts w:ascii="Times New Roman" w:hAnsi="Times New Roman" w:cs="Times New Roman"/>
          <w:sz w:val="24"/>
          <w:szCs w:val="24"/>
        </w:rPr>
        <w:t xml:space="preserve"> или </w:t>
      </w:r>
      <w:r w:rsidR="00DE6C14" w:rsidRPr="008F5E85">
        <w:rPr>
          <w:rFonts w:ascii="Times New Roman" w:hAnsi="Times New Roman" w:cs="Times New Roman"/>
          <w:sz w:val="24"/>
          <w:szCs w:val="24"/>
        </w:rPr>
        <w:t xml:space="preserve">которые предполагается использовать при выполнении </w:t>
      </w:r>
      <w:r w:rsidR="00323A17" w:rsidRPr="008F5E85">
        <w:rPr>
          <w:rFonts w:ascii="Times New Roman" w:hAnsi="Times New Roman" w:cs="Times New Roman"/>
          <w:sz w:val="24"/>
          <w:szCs w:val="24"/>
        </w:rPr>
        <w:t xml:space="preserve">Строительно-монтажных </w:t>
      </w:r>
      <w:r w:rsidR="00DE6C14" w:rsidRPr="008F5E85">
        <w:rPr>
          <w:rFonts w:ascii="Times New Roman" w:hAnsi="Times New Roman" w:cs="Times New Roman"/>
          <w:sz w:val="24"/>
          <w:szCs w:val="24"/>
        </w:rPr>
        <w:t>Работ</w:t>
      </w:r>
      <w:r w:rsidRPr="008F5E85">
        <w:rPr>
          <w:rFonts w:ascii="Times New Roman" w:hAnsi="Times New Roman" w:cs="Times New Roman"/>
          <w:sz w:val="24"/>
          <w:szCs w:val="24"/>
        </w:rPr>
        <w:t>.</w:t>
      </w:r>
      <w:r w:rsidR="00ED6E82" w:rsidRPr="008F5E85">
        <w:rPr>
          <w:rFonts w:ascii="Times New Roman" w:hAnsi="Times New Roman" w:cs="Times New Roman"/>
          <w:sz w:val="24"/>
          <w:szCs w:val="24"/>
        </w:rPr>
        <w:t xml:space="preserve"> </w:t>
      </w:r>
      <w:r w:rsidR="0085119F" w:rsidRPr="008F5E85">
        <w:rPr>
          <w:rFonts w:ascii="Times New Roman" w:hAnsi="Times New Roman" w:cs="Times New Roman"/>
          <w:sz w:val="24"/>
          <w:szCs w:val="24"/>
        </w:rPr>
        <w:t>Материалы</w:t>
      </w:r>
      <w:r w:rsidR="00ED6E82" w:rsidRPr="008F5E85">
        <w:rPr>
          <w:rFonts w:ascii="Times New Roman" w:hAnsi="Times New Roman" w:cs="Times New Roman"/>
          <w:sz w:val="24"/>
          <w:szCs w:val="24"/>
        </w:rPr>
        <w:t xml:space="preserve"> </w:t>
      </w:r>
      <w:r w:rsidR="0085119F" w:rsidRPr="008F5E85">
        <w:rPr>
          <w:rFonts w:ascii="Times New Roman" w:hAnsi="Times New Roman" w:cs="Times New Roman"/>
          <w:sz w:val="24"/>
          <w:szCs w:val="24"/>
        </w:rPr>
        <w:t>согласуются</w:t>
      </w:r>
      <w:r w:rsidR="00ED6E82" w:rsidRPr="008F5E85">
        <w:rPr>
          <w:rFonts w:ascii="Times New Roman" w:hAnsi="Times New Roman" w:cs="Times New Roman"/>
          <w:sz w:val="24"/>
          <w:szCs w:val="24"/>
        </w:rPr>
        <w:t xml:space="preserve"> </w:t>
      </w:r>
      <w:r w:rsidR="003E5FFF" w:rsidRPr="008F5E85">
        <w:rPr>
          <w:rFonts w:ascii="Times New Roman" w:hAnsi="Times New Roman" w:cs="Times New Roman"/>
          <w:sz w:val="24"/>
          <w:szCs w:val="24"/>
        </w:rPr>
        <w:t xml:space="preserve">с </w:t>
      </w:r>
      <w:r w:rsidR="0085119F" w:rsidRPr="008F5E85">
        <w:rPr>
          <w:rFonts w:ascii="Times New Roman" w:hAnsi="Times New Roman" w:cs="Times New Roman"/>
          <w:sz w:val="24"/>
          <w:szCs w:val="24"/>
        </w:rPr>
        <w:t xml:space="preserve">Заказчиком до их применения. </w:t>
      </w:r>
    </w:p>
    <w:p w:rsidR="00B23F7F" w:rsidRPr="008F5E85" w:rsidRDefault="00BE63FC"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B23F7F" w:rsidRPr="008F5E85">
        <w:rPr>
          <w:rFonts w:ascii="Times New Roman" w:hAnsi="Times New Roman" w:cs="Times New Roman"/>
          <w:sz w:val="24"/>
          <w:szCs w:val="24"/>
        </w:rPr>
        <w:t>«</w:t>
      </w:r>
      <w:r w:rsidR="00B23F7F" w:rsidRPr="008F5E85">
        <w:rPr>
          <w:rFonts w:ascii="Times New Roman" w:hAnsi="Times New Roman" w:cs="Times New Roman"/>
          <w:b/>
          <w:sz w:val="24"/>
          <w:szCs w:val="24"/>
        </w:rPr>
        <w:t>Недостатки</w:t>
      </w:r>
      <w:r w:rsidR="008225A7" w:rsidRPr="008F5E85">
        <w:rPr>
          <w:rFonts w:ascii="Times New Roman" w:hAnsi="Times New Roman" w:cs="Times New Roman"/>
          <w:sz w:val="24"/>
          <w:szCs w:val="24"/>
        </w:rPr>
        <w:t xml:space="preserve">» или </w:t>
      </w:r>
      <w:r w:rsidR="00B23F7F" w:rsidRPr="008F5E85">
        <w:rPr>
          <w:rFonts w:ascii="Times New Roman" w:hAnsi="Times New Roman" w:cs="Times New Roman"/>
          <w:sz w:val="24"/>
          <w:szCs w:val="24"/>
        </w:rPr>
        <w:t>«</w:t>
      </w:r>
      <w:r w:rsidR="00B23F7F" w:rsidRPr="008F5E85">
        <w:rPr>
          <w:rFonts w:ascii="Times New Roman" w:hAnsi="Times New Roman" w:cs="Times New Roman"/>
          <w:b/>
          <w:sz w:val="24"/>
          <w:szCs w:val="24"/>
        </w:rPr>
        <w:t>Дефекты</w:t>
      </w:r>
      <w:r w:rsidR="00B23F7F" w:rsidRPr="008F5E85">
        <w:rPr>
          <w:rFonts w:ascii="Times New Roman" w:hAnsi="Times New Roman" w:cs="Times New Roman"/>
          <w:sz w:val="24"/>
          <w:szCs w:val="24"/>
        </w:rPr>
        <w:t xml:space="preserve">» означают любые отступления результата Работ </w:t>
      </w:r>
      <w:r w:rsidR="008225A7" w:rsidRPr="008F5E85">
        <w:rPr>
          <w:rFonts w:ascii="Times New Roman" w:hAnsi="Times New Roman" w:cs="Times New Roman"/>
          <w:sz w:val="24"/>
          <w:szCs w:val="24"/>
        </w:rPr>
        <w:t>(</w:t>
      </w:r>
      <w:r w:rsidR="00B23F7F" w:rsidRPr="008F5E85">
        <w:rPr>
          <w:rFonts w:ascii="Times New Roman" w:hAnsi="Times New Roman" w:cs="Times New Roman"/>
          <w:sz w:val="24"/>
          <w:szCs w:val="24"/>
        </w:rPr>
        <w:t xml:space="preserve">или </w:t>
      </w:r>
      <w:r w:rsidR="008225A7" w:rsidRPr="008F5E85">
        <w:rPr>
          <w:rFonts w:ascii="Times New Roman" w:hAnsi="Times New Roman" w:cs="Times New Roman"/>
          <w:sz w:val="24"/>
          <w:szCs w:val="24"/>
        </w:rPr>
        <w:t>их</w:t>
      </w:r>
      <w:r w:rsidR="00B23F7F" w:rsidRPr="008F5E85">
        <w:rPr>
          <w:rFonts w:ascii="Times New Roman" w:hAnsi="Times New Roman" w:cs="Times New Roman"/>
          <w:sz w:val="24"/>
          <w:szCs w:val="24"/>
        </w:rPr>
        <w:t xml:space="preserve"> част</w:t>
      </w:r>
      <w:r w:rsidR="008225A7" w:rsidRPr="008F5E85">
        <w:rPr>
          <w:rFonts w:ascii="Times New Roman" w:hAnsi="Times New Roman" w:cs="Times New Roman"/>
          <w:sz w:val="24"/>
          <w:szCs w:val="24"/>
        </w:rPr>
        <w:t>и)</w:t>
      </w:r>
      <w:r w:rsidR="00B23F7F" w:rsidRPr="008F5E85">
        <w:rPr>
          <w:rFonts w:ascii="Times New Roman" w:hAnsi="Times New Roman" w:cs="Times New Roman"/>
          <w:sz w:val="24"/>
          <w:szCs w:val="24"/>
        </w:rPr>
        <w:t xml:space="preserve"> от условий и требований настоящего Договора, Законодательства РФ; или отклонения при выполнении Работ от условий и требований настоящего Договора, </w:t>
      </w:r>
      <w:r w:rsidR="00377F17" w:rsidRPr="008F5E85">
        <w:rPr>
          <w:rFonts w:ascii="Times New Roman" w:hAnsi="Times New Roman" w:cs="Times New Roman"/>
          <w:sz w:val="24"/>
          <w:szCs w:val="24"/>
        </w:rPr>
        <w:t>Исходных</w:t>
      </w:r>
      <w:r w:rsidR="00D907FD" w:rsidRPr="008F5E85">
        <w:rPr>
          <w:rFonts w:ascii="Times New Roman" w:hAnsi="Times New Roman" w:cs="Times New Roman"/>
          <w:sz w:val="24"/>
          <w:szCs w:val="24"/>
        </w:rPr>
        <w:t xml:space="preserve"> данных, </w:t>
      </w:r>
      <w:r w:rsidR="00305DFE" w:rsidRPr="008F5E85">
        <w:rPr>
          <w:rFonts w:ascii="Times New Roman" w:hAnsi="Times New Roman" w:cs="Times New Roman"/>
          <w:sz w:val="24"/>
          <w:szCs w:val="24"/>
        </w:rPr>
        <w:t>Рабочей</w:t>
      </w:r>
      <w:r w:rsidR="000A50A9" w:rsidRPr="008F5E85">
        <w:rPr>
          <w:rFonts w:ascii="Times New Roman" w:hAnsi="Times New Roman" w:cs="Times New Roman"/>
          <w:sz w:val="24"/>
          <w:szCs w:val="24"/>
        </w:rPr>
        <w:t xml:space="preserve"> </w:t>
      </w:r>
      <w:r w:rsidR="004C6493" w:rsidRPr="008F5E85">
        <w:rPr>
          <w:rFonts w:ascii="Times New Roman" w:hAnsi="Times New Roman" w:cs="Times New Roman"/>
          <w:sz w:val="24"/>
          <w:szCs w:val="24"/>
        </w:rPr>
        <w:t xml:space="preserve">документации, </w:t>
      </w:r>
      <w:r w:rsidR="00B23F7F" w:rsidRPr="008F5E85">
        <w:rPr>
          <w:rFonts w:ascii="Times New Roman" w:hAnsi="Times New Roman" w:cs="Times New Roman"/>
          <w:sz w:val="24"/>
          <w:szCs w:val="24"/>
        </w:rPr>
        <w:t>Законодательства РФ.</w:t>
      </w:r>
      <w:r w:rsidR="00BD6A41" w:rsidRPr="008F5E85">
        <w:rPr>
          <w:rFonts w:ascii="Times New Roman" w:hAnsi="Times New Roman" w:cs="Times New Roman"/>
          <w:sz w:val="24"/>
          <w:szCs w:val="24"/>
        </w:rPr>
        <w:t xml:space="preserve"> </w:t>
      </w:r>
    </w:p>
    <w:p w:rsidR="00B23F7F" w:rsidRPr="008F5E85" w:rsidRDefault="0025683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B23F7F" w:rsidRPr="008F5E85">
        <w:rPr>
          <w:rFonts w:ascii="Times New Roman" w:hAnsi="Times New Roman" w:cs="Times New Roman"/>
          <w:sz w:val="24"/>
          <w:szCs w:val="24"/>
        </w:rPr>
        <w:t>«</w:t>
      </w:r>
      <w:r w:rsidR="00B23F7F" w:rsidRPr="008F5E85">
        <w:rPr>
          <w:rFonts w:ascii="Times New Roman" w:hAnsi="Times New Roman" w:cs="Times New Roman"/>
          <w:b/>
          <w:sz w:val="24"/>
          <w:szCs w:val="24"/>
        </w:rPr>
        <w:t xml:space="preserve">Некоммерческая организация Фонд </w:t>
      </w:r>
      <w:r w:rsidR="00321E93" w:rsidRPr="008F5E85">
        <w:rPr>
          <w:rFonts w:ascii="Times New Roman" w:hAnsi="Times New Roman" w:cs="Times New Roman"/>
          <w:b/>
          <w:sz w:val="24"/>
          <w:szCs w:val="24"/>
        </w:rPr>
        <w:t xml:space="preserve">развития </w:t>
      </w:r>
      <w:r w:rsidR="00B23F7F" w:rsidRPr="008F5E85">
        <w:rPr>
          <w:rFonts w:ascii="Times New Roman" w:hAnsi="Times New Roman" w:cs="Times New Roman"/>
          <w:b/>
          <w:sz w:val="24"/>
          <w:szCs w:val="24"/>
        </w:rPr>
        <w:t>Центра разработки и коммерциализации новых технологий</w:t>
      </w:r>
      <w:r w:rsidR="00B23F7F" w:rsidRPr="008F5E85">
        <w:rPr>
          <w:rFonts w:ascii="Times New Roman" w:hAnsi="Times New Roman" w:cs="Times New Roman"/>
          <w:sz w:val="24"/>
          <w:szCs w:val="24"/>
        </w:rPr>
        <w:t>»</w:t>
      </w:r>
      <w:r w:rsidR="00696847" w:rsidRPr="008F5E85">
        <w:rPr>
          <w:rFonts w:ascii="Times New Roman" w:hAnsi="Times New Roman" w:cs="Times New Roman"/>
          <w:b/>
          <w:sz w:val="24"/>
          <w:szCs w:val="24"/>
        </w:rPr>
        <w:t>,</w:t>
      </w:r>
      <w:r w:rsidR="00B23F7F" w:rsidRPr="008F5E85">
        <w:rPr>
          <w:rFonts w:ascii="Times New Roman" w:hAnsi="Times New Roman" w:cs="Times New Roman"/>
          <w:sz w:val="24"/>
          <w:szCs w:val="24"/>
        </w:rPr>
        <w:t xml:space="preserve"> </w:t>
      </w:r>
      <w:r w:rsidR="005E65E1" w:rsidRPr="008F5E85">
        <w:rPr>
          <w:rFonts w:ascii="Times New Roman" w:hAnsi="Times New Roman" w:cs="Times New Roman"/>
          <w:sz w:val="24"/>
          <w:szCs w:val="24"/>
        </w:rPr>
        <w:t>или «</w:t>
      </w:r>
      <w:r w:rsidR="005E65E1" w:rsidRPr="008F5E85">
        <w:rPr>
          <w:rFonts w:ascii="Times New Roman" w:hAnsi="Times New Roman" w:cs="Times New Roman"/>
          <w:b/>
          <w:sz w:val="24"/>
          <w:szCs w:val="24"/>
        </w:rPr>
        <w:t>Фонд</w:t>
      </w:r>
      <w:r w:rsidR="005E65E1" w:rsidRPr="008F5E85">
        <w:rPr>
          <w:rFonts w:ascii="Times New Roman" w:hAnsi="Times New Roman" w:cs="Times New Roman"/>
          <w:sz w:val="24"/>
          <w:szCs w:val="24"/>
        </w:rPr>
        <w:t>»</w:t>
      </w:r>
      <w:r w:rsidR="00FB2158" w:rsidRPr="008F5E85">
        <w:rPr>
          <w:rFonts w:ascii="Times New Roman" w:hAnsi="Times New Roman" w:cs="Times New Roman"/>
          <w:sz w:val="24"/>
          <w:szCs w:val="24"/>
        </w:rPr>
        <w:t>,</w:t>
      </w:r>
      <w:r w:rsidR="00696847" w:rsidRPr="008F5E85">
        <w:rPr>
          <w:rFonts w:ascii="Times New Roman" w:hAnsi="Times New Roman" w:cs="Times New Roman"/>
          <w:sz w:val="24"/>
          <w:szCs w:val="24"/>
        </w:rPr>
        <w:t xml:space="preserve"> или «</w:t>
      </w:r>
      <w:r w:rsidR="00696847" w:rsidRPr="008F5E85">
        <w:rPr>
          <w:rFonts w:ascii="Times New Roman" w:hAnsi="Times New Roman" w:cs="Times New Roman"/>
          <w:b/>
          <w:sz w:val="24"/>
          <w:szCs w:val="24"/>
        </w:rPr>
        <w:t>Управляющая компания</w:t>
      </w:r>
      <w:r w:rsidR="00696847" w:rsidRPr="008F5E85">
        <w:rPr>
          <w:rFonts w:ascii="Times New Roman" w:hAnsi="Times New Roman" w:cs="Times New Roman"/>
          <w:sz w:val="24"/>
          <w:szCs w:val="24"/>
        </w:rPr>
        <w:t>»</w:t>
      </w:r>
      <w:r w:rsidR="005E65E1" w:rsidRPr="008F5E85">
        <w:rPr>
          <w:rFonts w:ascii="Times New Roman" w:hAnsi="Times New Roman" w:cs="Times New Roman"/>
          <w:sz w:val="24"/>
          <w:szCs w:val="24"/>
        </w:rPr>
        <w:t xml:space="preserve"> </w:t>
      </w:r>
      <w:r w:rsidR="00B23F7F" w:rsidRPr="008F5E85">
        <w:rPr>
          <w:rFonts w:ascii="Times New Roman" w:hAnsi="Times New Roman" w:cs="Times New Roman"/>
          <w:sz w:val="24"/>
          <w:szCs w:val="24"/>
        </w:rPr>
        <w:t>означае</w:t>
      </w:r>
      <w:r w:rsidRPr="008F5E85">
        <w:rPr>
          <w:rFonts w:ascii="Times New Roman" w:hAnsi="Times New Roman" w:cs="Times New Roman"/>
          <w:sz w:val="24"/>
          <w:szCs w:val="24"/>
        </w:rPr>
        <w:t xml:space="preserve">т управляющую компанию, </w:t>
      </w:r>
      <w:r w:rsidR="00376242" w:rsidRPr="008F5E85">
        <w:rPr>
          <w:rFonts w:ascii="Times New Roman" w:hAnsi="Times New Roman" w:cs="Times New Roman"/>
          <w:sz w:val="24"/>
          <w:szCs w:val="24"/>
        </w:rPr>
        <w:t xml:space="preserve">созданную </w:t>
      </w:r>
      <w:r w:rsidRPr="008F5E85">
        <w:rPr>
          <w:rFonts w:ascii="Times New Roman" w:hAnsi="Times New Roman" w:cs="Times New Roman"/>
          <w:sz w:val="24"/>
          <w:szCs w:val="24"/>
        </w:rPr>
        <w:t>в соответствии</w:t>
      </w:r>
      <w:r w:rsidR="00B23F7F" w:rsidRPr="008F5E85">
        <w:rPr>
          <w:rFonts w:ascii="Times New Roman" w:hAnsi="Times New Roman" w:cs="Times New Roman"/>
          <w:sz w:val="24"/>
          <w:szCs w:val="24"/>
        </w:rPr>
        <w:t xml:space="preserve"> Федеральным законом от 28 сентября 2010 г. N 244-ФЗ «Об инновационном центре «Сколково».</w:t>
      </w:r>
    </w:p>
    <w:p w:rsidR="00B23F7F" w:rsidRPr="008F5E85"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Оборудование</w:t>
      </w:r>
      <w:r w:rsidRPr="008F5E85">
        <w:rPr>
          <w:rFonts w:ascii="Times New Roman" w:hAnsi="Times New Roman" w:cs="Times New Roman"/>
          <w:sz w:val="24"/>
          <w:szCs w:val="24"/>
        </w:rPr>
        <w:t>» означает оборудование</w:t>
      </w:r>
      <w:r w:rsidR="00485F4C" w:rsidRPr="008F5E85">
        <w:rPr>
          <w:rFonts w:ascii="Times New Roman" w:hAnsi="Times New Roman" w:cs="Times New Roman"/>
          <w:sz w:val="24"/>
          <w:szCs w:val="24"/>
        </w:rPr>
        <w:t xml:space="preserve">, </w:t>
      </w:r>
      <w:r w:rsidR="00860F31" w:rsidRPr="008F5E85">
        <w:rPr>
          <w:rFonts w:ascii="Times New Roman" w:hAnsi="Times New Roman" w:cs="Times New Roman"/>
          <w:sz w:val="24"/>
          <w:szCs w:val="24"/>
        </w:rPr>
        <w:t>монтируемое и</w:t>
      </w:r>
      <w:r w:rsidR="00321E93" w:rsidRPr="008F5E85">
        <w:rPr>
          <w:rFonts w:ascii="Times New Roman" w:hAnsi="Times New Roman" w:cs="Times New Roman"/>
          <w:sz w:val="24"/>
          <w:szCs w:val="24"/>
        </w:rPr>
        <w:t xml:space="preserve"> </w:t>
      </w:r>
      <w:r w:rsidR="00860F31" w:rsidRPr="008F5E85">
        <w:rPr>
          <w:rFonts w:ascii="Times New Roman" w:hAnsi="Times New Roman" w:cs="Times New Roman"/>
          <w:sz w:val="24"/>
          <w:szCs w:val="24"/>
        </w:rPr>
        <w:t xml:space="preserve">(или) устанавливаемое Генеральным Подрядчиком на </w:t>
      </w:r>
      <w:r w:rsidR="000B6401" w:rsidRPr="008F5E85">
        <w:rPr>
          <w:rFonts w:ascii="Times New Roman" w:hAnsi="Times New Roman" w:cs="Times New Roman"/>
          <w:sz w:val="24"/>
          <w:szCs w:val="24"/>
        </w:rPr>
        <w:t>Объект</w:t>
      </w:r>
      <w:r w:rsidR="003F271F">
        <w:rPr>
          <w:rFonts w:ascii="Times New Roman" w:hAnsi="Times New Roman" w:cs="Times New Roman"/>
          <w:sz w:val="24"/>
          <w:szCs w:val="24"/>
        </w:rPr>
        <w:t>е</w:t>
      </w:r>
      <w:r w:rsidR="000B6401" w:rsidRPr="008F5E85">
        <w:rPr>
          <w:rFonts w:ascii="Times New Roman" w:hAnsi="Times New Roman" w:cs="Times New Roman"/>
          <w:sz w:val="24"/>
          <w:szCs w:val="24"/>
        </w:rPr>
        <w:t xml:space="preserve"> </w:t>
      </w:r>
      <w:r w:rsidR="00860F31" w:rsidRPr="008F5E85">
        <w:rPr>
          <w:rFonts w:ascii="Times New Roman" w:hAnsi="Times New Roman" w:cs="Times New Roman"/>
          <w:sz w:val="24"/>
          <w:szCs w:val="24"/>
        </w:rPr>
        <w:t xml:space="preserve">в рамках выполнения </w:t>
      </w:r>
      <w:r w:rsidR="000B6401" w:rsidRPr="008F5E85">
        <w:rPr>
          <w:rFonts w:ascii="Times New Roman" w:hAnsi="Times New Roman" w:cs="Times New Roman"/>
          <w:sz w:val="24"/>
          <w:szCs w:val="24"/>
        </w:rPr>
        <w:t xml:space="preserve">Строительно-монтажных </w:t>
      </w:r>
      <w:r w:rsidR="00860F31" w:rsidRPr="008F5E85">
        <w:rPr>
          <w:rFonts w:ascii="Times New Roman" w:hAnsi="Times New Roman" w:cs="Times New Roman"/>
          <w:sz w:val="24"/>
          <w:szCs w:val="24"/>
        </w:rPr>
        <w:t>Работ по настоящему Договору</w:t>
      </w:r>
      <w:r w:rsidRPr="008F5E85">
        <w:rPr>
          <w:rFonts w:ascii="Times New Roman" w:hAnsi="Times New Roman" w:cs="Times New Roman"/>
          <w:sz w:val="24"/>
          <w:szCs w:val="24"/>
        </w:rPr>
        <w:t>.</w:t>
      </w:r>
      <w:r w:rsidR="002C7964" w:rsidRPr="008F5E85">
        <w:rPr>
          <w:rFonts w:ascii="Times New Roman" w:hAnsi="Times New Roman" w:cs="Times New Roman"/>
          <w:sz w:val="24"/>
          <w:szCs w:val="24"/>
        </w:rPr>
        <w:t xml:space="preserve"> Оборудование включа</w:t>
      </w:r>
      <w:r w:rsidR="00133461" w:rsidRPr="008F5E85">
        <w:rPr>
          <w:rFonts w:ascii="Times New Roman" w:hAnsi="Times New Roman" w:cs="Times New Roman"/>
          <w:sz w:val="24"/>
          <w:szCs w:val="24"/>
        </w:rPr>
        <w:t xml:space="preserve">ет в себя </w:t>
      </w:r>
      <w:r w:rsidR="00707313" w:rsidRPr="008F5E85">
        <w:rPr>
          <w:rFonts w:ascii="Times New Roman" w:hAnsi="Times New Roman" w:cs="Times New Roman"/>
          <w:sz w:val="24"/>
          <w:szCs w:val="24"/>
        </w:rPr>
        <w:t>Основное Оборудование</w:t>
      </w:r>
      <w:r w:rsidR="002C7964" w:rsidRPr="008F5E85">
        <w:rPr>
          <w:rFonts w:ascii="Times New Roman" w:hAnsi="Times New Roman" w:cs="Times New Roman"/>
          <w:sz w:val="24"/>
          <w:szCs w:val="24"/>
        </w:rPr>
        <w:t>.</w:t>
      </w:r>
    </w:p>
    <w:p w:rsidR="00B02189" w:rsidRPr="003F271F" w:rsidRDefault="00F2298C" w:rsidP="003F271F">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0" w:name="_Ref319510482"/>
      <w:bookmarkStart w:id="1" w:name="_Ref303348276"/>
      <w:r w:rsidRPr="008F5E85">
        <w:rPr>
          <w:rFonts w:ascii="Times New Roman" w:hAnsi="Times New Roman" w:cs="Times New Roman"/>
          <w:bCs/>
          <w:sz w:val="24"/>
          <w:szCs w:val="24"/>
        </w:rPr>
        <w:t xml:space="preserve"> </w:t>
      </w:r>
      <w:r w:rsidR="00B23F7F" w:rsidRPr="008F5E85">
        <w:rPr>
          <w:rFonts w:ascii="Times New Roman" w:hAnsi="Times New Roman" w:cs="Times New Roman"/>
          <w:bCs/>
          <w:sz w:val="24"/>
          <w:szCs w:val="24"/>
        </w:rPr>
        <w:t>«</w:t>
      </w:r>
      <w:r w:rsidR="00B23F7F" w:rsidRPr="008F5E85">
        <w:rPr>
          <w:rFonts w:ascii="Times New Roman" w:hAnsi="Times New Roman" w:cs="Times New Roman"/>
          <w:b/>
          <w:bCs/>
          <w:sz w:val="24"/>
          <w:szCs w:val="24"/>
        </w:rPr>
        <w:t>Объект</w:t>
      </w:r>
      <w:r w:rsidR="00B23F7F" w:rsidRPr="008F5E85">
        <w:rPr>
          <w:rFonts w:ascii="Times New Roman" w:hAnsi="Times New Roman" w:cs="Times New Roman"/>
          <w:bCs/>
          <w:sz w:val="24"/>
          <w:szCs w:val="24"/>
        </w:rPr>
        <w:t>»</w:t>
      </w:r>
      <w:r w:rsidR="00B23F7F" w:rsidRPr="008F5E85">
        <w:rPr>
          <w:rFonts w:ascii="Times New Roman" w:hAnsi="Times New Roman" w:cs="Times New Roman"/>
          <w:sz w:val="24"/>
          <w:szCs w:val="24"/>
        </w:rPr>
        <w:t xml:space="preserve"> </w:t>
      </w:r>
      <w:r w:rsidR="00E229F4" w:rsidRPr="008F5E85">
        <w:rPr>
          <w:rFonts w:ascii="Times New Roman" w:hAnsi="Times New Roman" w:cs="Times New Roman"/>
          <w:sz w:val="24"/>
          <w:szCs w:val="24"/>
        </w:rPr>
        <w:t>означает</w:t>
      </w:r>
      <w:r w:rsidR="006D53D5" w:rsidRPr="008F5E85">
        <w:rPr>
          <w:rFonts w:ascii="Times New Roman" w:hAnsi="Times New Roman" w:cs="Times New Roman"/>
          <w:sz w:val="24"/>
          <w:szCs w:val="24"/>
        </w:rPr>
        <w:t xml:space="preserve"> </w:t>
      </w:r>
      <w:bookmarkEnd w:id="0"/>
      <w:bookmarkEnd w:id="1"/>
      <w:r w:rsidR="003F271F" w:rsidRPr="00F2008B">
        <w:rPr>
          <w:rFonts w:ascii="Times New Roman" w:hAnsi="Times New Roman" w:cs="Times New Roman"/>
          <w:sz w:val="24"/>
          <w:szCs w:val="24"/>
        </w:rPr>
        <w:t>«Внутригородские системы инженерно-технического обеспечения, комплексное благоустройство и озеленение Инновационного центра "Сколково". Дороги и магистральные инженерные коммуникации по Бульвару Дороги и магистральные инженерные коммуникации по Бульвару. Реконструкция существующей улично-дорожной сети,  переустройство сетей наружного электроосвещения, вынос временного водопровода».</w:t>
      </w:r>
    </w:p>
    <w:p w:rsidR="00707313" w:rsidRPr="008F5E85" w:rsidRDefault="00707313"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w:t>
      </w:r>
      <w:r w:rsidRPr="008F5E85">
        <w:rPr>
          <w:rFonts w:ascii="Times New Roman" w:hAnsi="Times New Roman" w:cs="Times New Roman"/>
          <w:b/>
          <w:bCs/>
          <w:sz w:val="24"/>
          <w:szCs w:val="24"/>
        </w:rPr>
        <w:t>Основное Оборудование</w:t>
      </w:r>
      <w:r w:rsidRPr="008F5E85">
        <w:rPr>
          <w:rFonts w:ascii="Times New Roman" w:hAnsi="Times New Roman" w:cs="Times New Roman"/>
          <w:bCs/>
          <w:sz w:val="24"/>
          <w:szCs w:val="24"/>
        </w:rPr>
        <w:t xml:space="preserve">» означает основное технологическое оборудование длительного изготовления, </w:t>
      </w:r>
      <w:r w:rsidR="009579ED" w:rsidRPr="008F5E85">
        <w:rPr>
          <w:rFonts w:ascii="Times New Roman" w:hAnsi="Times New Roman" w:cs="Times New Roman"/>
          <w:bCs/>
          <w:sz w:val="24"/>
          <w:szCs w:val="24"/>
        </w:rPr>
        <w:t xml:space="preserve">перечень которого предоставляется </w:t>
      </w:r>
      <w:r w:rsidR="00132179" w:rsidRPr="008F5E85">
        <w:rPr>
          <w:rFonts w:ascii="Times New Roman" w:hAnsi="Times New Roman" w:cs="Times New Roman"/>
          <w:bCs/>
          <w:sz w:val="24"/>
          <w:szCs w:val="24"/>
        </w:rPr>
        <w:t>Генеральн</w:t>
      </w:r>
      <w:r w:rsidR="00304D25" w:rsidRPr="008F5E85">
        <w:rPr>
          <w:rFonts w:ascii="Times New Roman" w:hAnsi="Times New Roman" w:cs="Times New Roman"/>
          <w:bCs/>
          <w:sz w:val="24"/>
          <w:szCs w:val="24"/>
        </w:rPr>
        <w:t>ым</w:t>
      </w:r>
      <w:r w:rsidR="00132179" w:rsidRPr="008F5E85">
        <w:rPr>
          <w:rFonts w:ascii="Times New Roman" w:hAnsi="Times New Roman" w:cs="Times New Roman"/>
          <w:bCs/>
          <w:sz w:val="24"/>
          <w:szCs w:val="24"/>
        </w:rPr>
        <w:t xml:space="preserve"> </w:t>
      </w:r>
      <w:r w:rsidR="009579ED" w:rsidRPr="008F5E85">
        <w:rPr>
          <w:rFonts w:ascii="Times New Roman" w:hAnsi="Times New Roman" w:cs="Times New Roman"/>
          <w:bCs/>
          <w:sz w:val="24"/>
          <w:szCs w:val="24"/>
        </w:rPr>
        <w:t>Подрядчик</w:t>
      </w:r>
      <w:r w:rsidR="00304D25" w:rsidRPr="008F5E85">
        <w:rPr>
          <w:rFonts w:ascii="Times New Roman" w:hAnsi="Times New Roman" w:cs="Times New Roman"/>
          <w:bCs/>
          <w:sz w:val="24"/>
          <w:szCs w:val="24"/>
        </w:rPr>
        <w:t>ом и согласовывается Заказчиком</w:t>
      </w:r>
      <w:r w:rsidRPr="008F5E85">
        <w:rPr>
          <w:rFonts w:ascii="Times New Roman" w:hAnsi="Times New Roman" w:cs="Times New Roman"/>
          <w:bCs/>
          <w:sz w:val="24"/>
          <w:szCs w:val="24"/>
        </w:rPr>
        <w:t xml:space="preserve">. </w:t>
      </w:r>
    </w:p>
    <w:p w:rsidR="005A7041" w:rsidRPr="008F5E85"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w:t>
      </w:r>
      <w:r w:rsidRPr="008F5E85">
        <w:rPr>
          <w:rFonts w:ascii="Times New Roman" w:hAnsi="Times New Roman" w:cs="Times New Roman"/>
          <w:b/>
          <w:bCs/>
          <w:sz w:val="24"/>
          <w:szCs w:val="24"/>
        </w:rPr>
        <w:t>Поставщик</w:t>
      </w:r>
      <w:r w:rsidRPr="008F5E85">
        <w:rPr>
          <w:rFonts w:ascii="Times New Roman" w:hAnsi="Times New Roman" w:cs="Times New Roman"/>
          <w:bCs/>
          <w:sz w:val="24"/>
          <w:szCs w:val="24"/>
        </w:rPr>
        <w:t xml:space="preserve">» означает третье лицо, по договору с которым </w:t>
      </w:r>
      <w:r w:rsidR="00F1642E" w:rsidRPr="008F5E85">
        <w:rPr>
          <w:rFonts w:ascii="Times New Roman" w:hAnsi="Times New Roman" w:cs="Times New Roman"/>
          <w:bCs/>
          <w:sz w:val="24"/>
          <w:szCs w:val="24"/>
        </w:rPr>
        <w:t xml:space="preserve">Генеральным Подрядчиком </w:t>
      </w:r>
      <w:r w:rsidRPr="008F5E85">
        <w:rPr>
          <w:rFonts w:ascii="Times New Roman" w:hAnsi="Times New Roman" w:cs="Times New Roman"/>
          <w:bCs/>
          <w:sz w:val="24"/>
          <w:szCs w:val="24"/>
        </w:rPr>
        <w:t xml:space="preserve">приобретены (арендованы) </w:t>
      </w:r>
      <w:r w:rsidR="007B27DB" w:rsidRPr="008F5E85">
        <w:rPr>
          <w:rFonts w:ascii="Times New Roman" w:hAnsi="Times New Roman" w:cs="Times New Roman"/>
          <w:bCs/>
          <w:sz w:val="24"/>
          <w:szCs w:val="24"/>
        </w:rPr>
        <w:t>Материал</w:t>
      </w:r>
      <w:r w:rsidRPr="008F5E85">
        <w:rPr>
          <w:rFonts w:ascii="Times New Roman" w:hAnsi="Times New Roman" w:cs="Times New Roman"/>
          <w:bCs/>
          <w:sz w:val="24"/>
          <w:szCs w:val="24"/>
        </w:rPr>
        <w:t xml:space="preserve">ы или </w:t>
      </w:r>
      <w:r w:rsidR="007B27DB" w:rsidRPr="008F5E85">
        <w:rPr>
          <w:rFonts w:ascii="Times New Roman" w:hAnsi="Times New Roman" w:cs="Times New Roman"/>
          <w:bCs/>
          <w:sz w:val="24"/>
          <w:szCs w:val="24"/>
        </w:rPr>
        <w:t>Оборудован</w:t>
      </w:r>
      <w:r w:rsidRPr="008F5E85">
        <w:rPr>
          <w:rFonts w:ascii="Times New Roman" w:hAnsi="Times New Roman" w:cs="Times New Roman"/>
          <w:bCs/>
          <w:sz w:val="24"/>
          <w:szCs w:val="24"/>
        </w:rPr>
        <w:t xml:space="preserve">ие для выполнения </w:t>
      </w:r>
      <w:r w:rsidR="00294B4C" w:rsidRPr="008F5E85">
        <w:rPr>
          <w:rFonts w:ascii="Times New Roman" w:hAnsi="Times New Roman" w:cs="Times New Roman"/>
          <w:bCs/>
          <w:sz w:val="24"/>
          <w:szCs w:val="24"/>
        </w:rPr>
        <w:t xml:space="preserve">Строительно-монтажных </w:t>
      </w:r>
      <w:r w:rsidRPr="008F5E85">
        <w:rPr>
          <w:rFonts w:ascii="Times New Roman" w:hAnsi="Times New Roman" w:cs="Times New Roman"/>
          <w:bCs/>
          <w:sz w:val="24"/>
          <w:szCs w:val="24"/>
        </w:rPr>
        <w:t>Работ.</w:t>
      </w:r>
      <w:r w:rsidR="002850EB" w:rsidRPr="008F5E85">
        <w:rPr>
          <w:rFonts w:ascii="Times New Roman" w:hAnsi="Times New Roman" w:cs="Times New Roman"/>
          <w:bCs/>
          <w:sz w:val="24"/>
          <w:szCs w:val="24"/>
        </w:rPr>
        <w:t xml:space="preserve"> </w:t>
      </w:r>
    </w:p>
    <w:p w:rsidR="008B5AC7" w:rsidRPr="008F5E85" w:rsidRDefault="00E26730"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 </w:t>
      </w:r>
      <w:r w:rsidR="00BC4CE8" w:rsidRPr="008F5E85">
        <w:rPr>
          <w:rFonts w:ascii="Times New Roman" w:hAnsi="Times New Roman" w:cs="Times New Roman"/>
          <w:sz w:val="24"/>
          <w:szCs w:val="24"/>
        </w:rPr>
        <w:t>«</w:t>
      </w:r>
      <w:r w:rsidR="008B5AC7" w:rsidRPr="008F5E85">
        <w:rPr>
          <w:rFonts w:ascii="Times New Roman" w:hAnsi="Times New Roman" w:cs="Times New Roman"/>
          <w:b/>
          <w:bCs/>
          <w:sz w:val="24"/>
          <w:szCs w:val="24"/>
        </w:rPr>
        <w:t xml:space="preserve">Правила </w:t>
      </w:r>
      <w:r w:rsidR="008B5AC7" w:rsidRPr="008F5E85">
        <w:rPr>
          <w:rFonts w:ascii="Times New Roman" w:hAnsi="Times New Roman" w:cs="Times New Roman"/>
          <w:b/>
          <w:sz w:val="24"/>
          <w:szCs w:val="24"/>
        </w:rPr>
        <w:t>проекта</w:t>
      </w:r>
      <w:r w:rsidR="008B5AC7" w:rsidRPr="008F5E85">
        <w:rPr>
          <w:rFonts w:ascii="Times New Roman" w:hAnsi="Times New Roman" w:cs="Times New Roman"/>
          <w:sz w:val="24"/>
          <w:szCs w:val="24"/>
        </w:rPr>
        <w:t>» –</w:t>
      </w:r>
      <w:r w:rsidR="005A7041"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нормативные </w:t>
      </w:r>
      <w:r w:rsidR="008B5AC7" w:rsidRPr="008F5E85">
        <w:rPr>
          <w:rFonts w:ascii="Times New Roman" w:hAnsi="Times New Roman" w:cs="Times New Roman"/>
          <w:sz w:val="24"/>
          <w:szCs w:val="24"/>
        </w:rPr>
        <w:t>документы</w:t>
      </w:r>
      <w:r w:rsidR="006F5683" w:rsidRPr="008F5E85">
        <w:rPr>
          <w:rFonts w:ascii="Times New Roman" w:hAnsi="Times New Roman" w:cs="Times New Roman"/>
          <w:sz w:val="24"/>
          <w:szCs w:val="24"/>
        </w:rPr>
        <w:t>, утвержденные Управляющей компанией</w:t>
      </w:r>
      <w:r w:rsidR="008B5AC7" w:rsidRPr="008F5E85">
        <w:rPr>
          <w:rFonts w:ascii="Times New Roman" w:hAnsi="Times New Roman" w:cs="Times New Roman"/>
          <w:sz w:val="24"/>
          <w:szCs w:val="24"/>
        </w:rPr>
        <w:t xml:space="preserve">, определяющие совокупность прав и обязанностей лиц, участвующих в мероприятиях, направленных на достижение цели по созданию и обеспечению функционирования </w:t>
      </w:r>
      <w:r w:rsidR="006F5683" w:rsidRPr="008F5E85">
        <w:rPr>
          <w:rFonts w:ascii="Times New Roman" w:hAnsi="Times New Roman" w:cs="Times New Roman"/>
          <w:sz w:val="24"/>
          <w:szCs w:val="24"/>
        </w:rPr>
        <w:t xml:space="preserve">инновационного центра </w:t>
      </w:r>
      <w:r w:rsidR="008B5AC7" w:rsidRPr="008F5E85">
        <w:rPr>
          <w:rFonts w:ascii="Times New Roman" w:hAnsi="Times New Roman" w:cs="Times New Roman"/>
          <w:sz w:val="24"/>
          <w:szCs w:val="24"/>
        </w:rPr>
        <w:t xml:space="preserve"> «Сколково».</w:t>
      </w:r>
    </w:p>
    <w:p w:rsidR="00B23F7F" w:rsidRPr="008F5E85"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Представитель Генерального Подрядчика</w:t>
      </w:r>
      <w:r w:rsidRPr="008F5E85">
        <w:rPr>
          <w:rFonts w:ascii="Times New Roman" w:hAnsi="Times New Roman" w:cs="Times New Roman"/>
          <w:sz w:val="24"/>
          <w:szCs w:val="24"/>
        </w:rPr>
        <w:t>» означает лицо или лица, которые назначаются Генеральным Подрядчиком в письменной форме на постоянной основе или</w:t>
      </w:r>
      <w:r w:rsidR="00485F4C" w:rsidRPr="008F5E85">
        <w:rPr>
          <w:rFonts w:ascii="Times New Roman" w:hAnsi="Times New Roman" w:cs="Times New Roman"/>
          <w:sz w:val="24"/>
          <w:szCs w:val="24"/>
        </w:rPr>
        <w:t>,</w:t>
      </w:r>
      <w:r w:rsidRPr="008F5E85">
        <w:rPr>
          <w:rFonts w:ascii="Times New Roman" w:hAnsi="Times New Roman" w:cs="Times New Roman"/>
          <w:sz w:val="24"/>
          <w:szCs w:val="24"/>
        </w:rPr>
        <w:t xml:space="preserve"> в зависимости от обстоятельств</w:t>
      </w:r>
      <w:r w:rsidR="00485F4C" w:rsidRPr="008F5E85">
        <w:rPr>
          <w:rFonts w:ascii="Times New Roman" w:hAnsi="Times New Roman" w:cs="Times New Roman"/>
          <w:sz w:val="24"/>
          <w:szCs w:val="24"/>
        </w:rPr>
        <w:t>,</w:t>
      </w:r>
      <w:r w:rsidRPr="008F5E85">
        <w:rPr>
          <w:rFonts w:ascii="Times New Roman" w:hAnsi="Times New Roman" w:cs="Times New Roman"/>
          <w:sz w:val="24"/>
          <w:szCs w:val="24"/>
        </w:rPr>
        <w:t xml:space="preserve"> для выполнения определенных функций или осуществления прав или обязанностей Генерального Подрядчика по Договору в полном объеме или в какой-либо части</w:t>
      </w:r>
      <w:r w:rsidRPr="008F5E85">
        <w:rPr>
          <w:rFonts w:ascii="Times New Roman" w:hAnsi="Times New Roman" w:cs="Times New Roman"/>
          <w:spacing w:val="1"/>
          <w:sz w:val="24"/>
          <w:szCs w:val="24"/>
        </w:rPr>
        <w:t xml:space="preserve">, </w:t>
      </w:r>
      <w:r w:rsidRPr="008F5E85">
        <w:rPr>
          <w:rFonts w:ascii="Times New Roman" w:hAnsi="Times New Roman" w:cs="Times New Roman"/>
          <w:sz w:val="24"/>
          <w:szCs w:val="24"/>
        </w:rPr>
        <w:t>действующие в рамках предоставленных им Генеральным Подрядчиком полномочий.</w:t>
      </w:r>
    </w:p>
    <w:p w:rsidR="00B23F7F" w:rsidRPr="008F5E85"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w:t>
      </w:r>
      <w:r w:rsidRPr="008F5E85">
        <w:rPr>
          <w:rFonts w:ascii="Times New Roman" w:hAnsi="Times New Roman" w:cs="Times New Roman"/>
          <w:b/>
          <w:sz w:val="24"/>
          <w:szCs w:val="24"/>
        </w:rPr>
        <w:t>Представитель Заказчика</w:t>
      </w:r>
      <w:r w:rsidRPr="008F5E85">
        <w:rPr>
          <w:rFonts w:ascii="Times New Roman" w:hAnsi="Times New Roman" w:cs="Times New Roman"/>
          <w:sz w:val="24"/>
          <w:szCs w:val="24"/>
        </w:rPr>
        <w:t>» означает лицо или лица, которые назначаются Заказчиком в письменной форме на постоянной основе или</w:t>
      </w:r>
      <w:r w:rsidR="00485F4C" w:rsidRPr="008F5E85">
        <w:rPr>
          <w:rFonts w:ascii="Times New Roman" w:hAnsi="Times New Roman" w:cs="Times New Roman"/>
          <w:sz w:val="24"/>
          <w:szCs w:val="24"/>
        </w:rPr>
        <w:t>,</w:t>
      </w:r>
      <w:r w:rsidRPr="008F5E85">
        <w:rPr>
          <w:rFonts w:ascii="Times New Roman" w:hAnsi="Times New Roman" w:cs="Times New Roman"/>
          <w:sz w:val="24"/>
          <w:szCs w:val="24"/>
        </w:rPr>
        <w:t xml:space="preserve"> в зависимости от обстоятельств</w:t>
      </w:r>
      <w:r w:rsidR="00485F4C" w:rsidRPr="008F5E85">
        <w:rPr>
          <w:rFonts w:ascii="Times New Roman" w:hAnsi="Times New Roman" w:cs="Times New Roman"/>
          <w:sz w:val="24"/>
          <w:szCs w:val="24"/>
        </w:rPr>
        <w:t>,</w:t>
      </w:r>
      <w:r w:rsidRPr="008F5E85">
        <w:rPr>
          <w:rFonts w:ascii="Times New Roman" w:hAnsi="Times New Roman" w:cs="Times New Roman"/>
          <w:sz w:val="24"/>
          <w:szCs w:val="24"/>
        </w:rPr>
        <w:t xml:space="preserve"> для выполнения определенных функций или осуществления прав или обязанностей Заказчика по Договору в полном объеме или в какой-либо части</w:t>
      </w:r>
      <w:r w:rsidRPr="008F5E85">
        <w:rPr>
          <w:rFonts w:ascii="Times New Roman" w:hAnsi="Times New Roman" w:cs="Times New Roman"/>
          <w:spacing w:val="1"/>
          <w:sz w:val="24"/>
          <w:szCs w:val="24"/>
        </w:rPr>
        <w:t xml:space="preserve">, </w:t>
      </w:r>
      <w:r w:rsidRPr="008F5E85">
        <w:rPr>
          <w:rFonts w:ascii="Times New Roman" w:hAnsi="Times New Roman" w:cs="Times New Roman"/>
          <w:sz w:val="24"/>
          <w:szCs w:val="24"/>
        </w:rPr>
        <w:t xml:space="preserve">действующие в рамках предоставленных им </w:t>
      </w:r>
      <w:r w:rsidR="007C108F" w:rsidRPr="008F5E85">
        <w:rPr>
          <w:rFonts w:ascii="Times New Roman" w:hAnsi="Times New Roman" w:cs="Times New Roman"/>
          <w:sz w:val="24"/>
          <w:szCs w:val="24"/>
        </w:rPr>
        <w:t xml:space="preserve">Заказчиком </w:t>
      </w:r>
      <w:r w:rsidRPr="008F5E85">
        <w:rPr>
          <w:rFonts w:ascii="Times New Roman" w:hAnsi="Times New Roman" w:cs="Times New Roman"/>
          <w:sz w:val="24"/>
          <w:szCs w:val="24"/>
        </w:rPr>
        <w:t>полномочий.</w:t>
      </w:r>
    </w:p>
    <w:p w:rsidR="00B23F7F" w:rsidRPr="008F5E85"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Проект</w:t>
      </w:r>
      <w:r w:rsidRPr="008F5E85">
        <w:rPr>
          <w:rFonts w:ascii="Times New Roman" w:hAnsi="Times New Roman" w:cs="Times New Roman"/>
          <w:sz w:val="24"/>
          <w:szCs w:val="24"/>
        </w:rPr>
        <w:t xml:space="preserve">» означает совокупность действий </w:t>
      </w:r>
      <w:r w:rsidR="00C44193" w:rsidRPr="008F5E85">
        <w:rPr>
          <w:rFonts w:ascii="Times New Roman" w:hAnsi="Times New Roman" w:cs="Times New Roman"/>
          <w:sz w:val="24"/>
          <w:szCs w:val="24"/>
        </w:rPr>
        <w:t>Сторон настоящего Договора</w:t>
      </w:r>
      <w:r w:rsidRPr="008F5E85">
        <w:rPr>
          <w:rFonts w:ascii="Times New Roman" w:hAnsi="Times New Roman" w:cs="Times New Roman"/>
          <w:sz w:val="24"/>
          <w:szCs w:val="24"/>
        </w:rPr>
        <w:t xml:space="preserve"> и </w:t>
      </w:r>
      <w:r w:rsidR="00C44193" w:rsidRPr="008F5E85">
        <w:rPr>
          <w:rFonts w:ascii="Times New Roman" w:hAnsi="Times New Roman" w:cs="Times New Roman"/>
          <w:sz w:val="24"/>
          <w:szCs w:val="24"/>
        </w:rPr>
        <w:t xml:space="preserve">третьих </w:t>
      </w:r>
      <w:r w:rsidRPr="008F5E85">
        <w:rPr>
          <w:rFonts w:ascii="Times New Roman" w:hAnsi="Times New Roman" w:cs="Times New Roman"/>
          <w:sz w:val="24"/>
          <w:szCs w:val="24"/>
        </w:rPr>
        <w:t xml:space="preserve">лиц, направленных на </w:t>
      </w:r>
      <w:r w:rsidR="0091151D" w:rsidRPr="008F5E85">
        <w:rPr>
          <w:rFonts w:ascii="Times New Roman" w:hAnsi="Times New Roman" w:cs="Times New Roman"/>
          <w:sz w:val="24"/>
          <w:szCs w:val="24"/>
        </w:rPr>
        <w:t>создание</w:t>
      </w:r>
      <w:r w:rsidR="00550018" w:rsidRPr="008F5E85">
        <w:rPr>
          <w:rFonts w:ascii="Times New Roman" w:hAnsi="Times New Roman" w:cs="Times New Roman"/>
          <w:sz w:val="24"/>
          <w:szCs w:val="24"/>
        </w:rPr>
        <w:t xml:space="preserve"> </w:t>
      </w:r>
      <w:r w:rsidR="00D61887" w:rsidRPr="008F5E85">
        <w:rPr>
          <w:rFonts w:ascii="Times New Roman" w:hAnsi="Times New Roman" w:cs="Times New Roman"/>
          <w:sz w:val="24"/>
          <w:szCs w:val="24"/>
        </w:rPr>
        <w:t>Объект</w:t>
      </w:r>
      <w:r w:rsidR="009103E1" w:rsidRPr="008F5E85">
        <w:rPr>
          <w:rFonts w:ascii="Times New Roman" w:hAnsi="Times New Roman" w:cs="Times New Roman"/>
          <w:sz w:val="24"/>
          <w:szCs w:val="24"/>
        </w:rPr>
        <w:t>а</w:t>
      </w:r>
      <w:r w:rsidRPr="008F5E85">
        <w:rPr>
          <w:rFonts w:ascii="Times New Roman" w:hAnsi="Times New Roman" w:cs="Times New Roman"/>
          <w:sz w:val="24"/>
          <w:szCs w:val="24"/>
        </w:rPr>
        <w:t>.</w:t>
      </w:r>
    </w:p>
    <w:p w:rsidR="00744895" w:rsidRPr="008F5E85" w:rsidRDefault="009871D3" w:rsidP="005660CC">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sidDel="009871D3">
        <w:rPr>
          <w:rFonts w:ascii="Times New Roman" w:hAnsi="Times New Roman" w:cs="Times New Roman"/>
          <w:bCs/>
          <w:sz w:val="24"/>
          <w:szCs w:val="24"/>
        </w:rPr>
        <w:t xml:space="preserve"> </w:t>
      </w:r>
      <w:r w:rsidR="00744895" w:rsidRPr="008F5E85">
        <w:rPr>
          <w:rFonts w:ascii="Times New Roman" w:hAnsi="Times New Roman" w:cs="Times New Roman"/>
          <w:bCs/>
          <w:sz w:val="24"/>
          <w:szCs w:val="24"/>
        </w:rPr>
        <w:t>«</w:t>
      </w:r>
      <w:r w:rsidR="00744895" w:rsidRPr="008F5E85">
        <w:rPr>
          <w:rFonts w:ascii="Times New Roman" w:hAnsi="Times New Roman" w:cs="Times New Roman"/>
          <w:b/>
          <w:bCs/>
          <w:sz w:val="24"/>
          <w:szCs w:val="24"/>
        </w:rPr>
        <w:t>Проект планировки</w:t>
      </w:r>
      <w:r w:rsidR="00C17246" w:rsidRPr="008F5E85">
        <w:rPr>
          <w:rFonts w:ascii="Times New Roman" w:hAnsi="Times New Roman" w:cs="Times New Roman"/>
          <w:b/>
          <w:bCs/>
          <w:sz w:val="24"/>
          <w:szCs w:val="24"/>
        </w:rPr>
        <w:t xml:space="preserve"> территории</w:t>
      </w:r>
      <w:r w:rsidR="00744895" w:rsidRPr="008F5E85">
        <w:rPr>
          <w:rFonts w:ascii="Times New Roman" w:hAnsi="Times New Roman" w:cs="Times New Roman"/>
          <w:bCs/>
          <w:sz w:val="24"/>
          <w:szCs w:val="24"/>
        </w:rPr>
        <w:t>»</w:t>
      </w:r>
      <w:r w:rsidR="00744895" w:rsidRPr="008F5E85">
        <w:rPr>
          <w:rFonts w:ascii="Times New Roman" w:hAnsi="Times New Roman" w:cs="Times New Roman"/>
          <w:b/>
          <w:bCs/>
          <w:sz w:val="24"/>
          <w:szCs w:val="24"/>
        </w:rPr>
        <w:t xml:space="preserve"> </w:t>
      </w:r>
      <w:r w:rsidR="00744895" w:rsidRPr="008F5E85">
        <w:rPr>
          <w:rFonts w:ascii="Times New Roman" w:hAnsi="Times New Roman" w:cs="Times New Roman"/>
          <w:bCs/>
          <w:sz w:val="24"/>
          <w:szCs w:val="24"/>
        </w:rPr>
        <w:t>означает</w:t>
      </w:r>
      <w:r w:rsidR="00C17246" w:rsidRPr="008F5E85">
        <w:rPr>
          <w:rFonts w:ascii="Times New Roman" w:hAnsi="Times New Roman" w:cs="Times New Roman"/>
          <w:bCs/>
          <w:sz w:val="24"/>
          <w:szCs w:val="24"/>
        </w:rPr>
        <w:t xml:space="preserve"> документ</w:t>
      </w:r>
      <w:r w:rsidR="003E5FFF" w:rsidRPr="008F5E85">
        <w:rPr>
          <w:rFonts w:ascii="Times New Roman" w:hAnsi="Times New Roman" w:cs="Times New Roman"/>
          <w:bCs/>
          <w:sz w:val="24"/>
          <w:szCs w:val="24"/>
        </w:rPr>
        <w:t>,</w:t>
      </w:r>
      <w:r w:rsidR="00D775D7" w:rsidRPr="008F5E85">
        <w:rPr>
          <w:rFonts w:ascii="Times New Roman" w:hAnsi="Times New Roman" w:cs="Times New Roman"/>
          <w:bCs/>
          <w:sz w:val="24"/>
          <w:szCs w:val="24"/>
        </w:rPr>
        <w:t xml:space="preserve"> </w:t>
      </w:r>
      <w:r w:rsidR="00354EEE" w:rsidRPr="008F5E85">
        <w:rPr>
          <w:rFonts w:ascii="Times New Roman" w:hAnsi="Times New Roman" w:cs="Times New Roman"/>
          <w:bCs/>
          <w:sz w:val="24"/>
          <w:szCs w:val="24"/>
        </w:rPr>
        <w:t xml:space="preserve">разработанный </w:t>
      </w:r>
      <w:r w:rsidR="00D775D7" w:rsidRPr="008F5E85">
        <w:rPr>
          <w:rFonts w:ascii="Times New Roman" w:hAnsi="Times New Roman" w:cs="Times New Roman"/>
          <w:bCs/>
          <w:sz w:val="24"/>
          <w:szCs w:val="24"/>
        </w:rPr>
        <w:t>Заказчиком</w:t>
      </w:r>
      <w:r w:rsidR="00C17246" w:rsidRPr="008F5E85">
        <w:rPr>
          <w:rFonts w:ascii="Times New Roman" w:hAnsi="Times New Roman" w:cs="Times New Roman"/>
          <w:bCs/>
          <w:sz w:val="24"/>
          <w:szCs w:val="24"/>
        </w:rPr>
        <w:t xml:space="preserve">, предназначенный для выделения элементов планировочной структуры, установления параметров планируемого развития элементов планировочной </w:t>
      </w:r>
      <w:r w:rsidR="00C17246" w:rsidRPr="008F5E85">
        <w:rPr>
          <w:rFonts w:ascii="Times New Roman" w:hAnsi="Times New Roman" w:cs="Times New Roman"/>
          <w:sz w:val="24"/>
          <w:szCs w:val="24"/>
        </w:rPr>
        <w:t>структуры</w:t>
      </w:r>
      <w:r w:rsidR="00C17246" w:rsidRPr="008F5E85">
        <w:rPr>
          <w:rFonts w:ascii="Times New Roman" w:hAnsi="Times New Roman" w:cs="Times New Roman"/>
          <w:bCs/>
          <w:sz w:val="24"/>
          <w:szCs w:val="24"/>
        </w:rPr>
        <w:t xml:space="preserve">, зон планируемого размещения </w:t>
      </w:r>
      <w:r w:rsidR="003F271F">
        <w:rPr>
          <w:rFonts w:ascii="Times New Roman" w:hAnsi="Times New Roman" w:cs="Times New Roman"/>
          <w:bCs/>
          <w:sz w:val="24"/>
          <w:szCs w:val="24"/>
        </w:rPr>
        <w:t>Объекта</w:t>
      </w:r>
      <w:r w:rsidR="00C17246" w:rsidRPr="008F5E85">
        <w:rPr>
          <w:rFonts w:ascii="Times New Roman" w:hAnsi="Times New Roman" w:cs="Times New Roman"/>
          <w:bCs/>
          <w:sz w:val="24"/>
          <w:szCs w:val="24"/>
        </w:rPr>
        <w:t>.</w:t>
      </w:r>
      <w:r w:rsidR="00A12BD2" w:rsidRPr="008F5E85">
        <w:rPr>
          <w:rFonts w:ascii="Times New Roman" w:hAnsi="Times New Roman" w:cs="Times New Roman"/>
          <w:bCs/>
          <w:sz w:val="24"/>
          <w:szCs w:val="24"/>
        </w:rPr>
        <w:t xml:space="preserve"> </w:t>
      </w:r>
    </w:p>
    <w:p w:rsidR="00B23F7F" w:rsidRPr="008F5E85"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Работы</w:t>
      </w:r>
      <w:r w:rsidRPr="008F5E85">
        <w:rPr>
          <w:rFonts w:ascii="Times New Roman" w:hAnsi="Times New Roman" w:cs="Times New Roman"/>
          <w:sz w:val="24"/>
          <w:szCs w:val="24"/>
        </w:rPr>
        <w:t>»</w:t>
      </w:r>
      <w:r w:rsidRPr="008F5E85">
        <w:rPr>
          <w:rFonts w:ascii="Times New Roman" w:hAnsi="Times New Roman" w:cs="Times New Roman"/>
          <w:b/>
          <w:sz w:val="24"/>
          <w:szCs w:val="24"/>
        </w:rPr>
        <w:t xml:space="preserve"> </w:t>
      </w:r>
      <w:r w:rsidRPr="008F5E85">
        <w:rPr>
          <w:rFonts w:ascii="Times New Roman" w:hAnsi="Times New Roman" w:cs="Times New Roman"/>
          <w:sz w:val="24"/>
          <w:szCs w:val="24"/>
        </w:rPr>
        <w:t>означает</w:t>
      </w:r>
      <w:r w:rsidR="00636B67" w:rsidRPr="008F5E85">
        <w:rPr>
          <w:rFonts w:ascii="Times New Roman" w:hAnsi="Times New Roman" w:cs="Times New Roman"/>
          <w:sz w:val="24"/>
          <w:szCs w:val="24"/>
        </w:rPr>
        <w:t xml:space="preserve"> Строительно-монтажны</w:t>
      </w:r>
      <w:r w:rsidR="00520051" w:rsidRPr="008F5E85">
        <w:rPr>
          <w:rFonts w:ascii="Times New Roman" w:hAnsi="Times New Roman" w:cs="Times New Roman"/>
          <w:sz w:val="24"/>
          <w:szCs w:val="24"/>
        </w:rPr>
        <w:t>е</w:t>
      </w:r>
      <w:r w:rsidR="00636B67" w:rsidRPr="008F5E85">
        <w:rPr>
          <w:rFonts w:ascii="Times New Roman" w:hAnsi="Times New Roman" w:cs="Times New Roman"/>
          <w:sz w:val="24"/>
          <w:szCs w:val="24"/>
        </w:rPr>
        <w:t xml:space="preserve"> </w:t>
      </w:r>
      <w:r w:rsidR="00C64240" w:rsidRPr="008F5E85">
        <w:rPr>
          <w:rFonts w:ascii="Times New Roman" w:hAnsi="Times New Roman" w:cs="Times New Roman"/>
          <w:sz w:val="24"/>
          <w:szCs w:val="24"/>
        </w:rPr>
        <w:t>Работ</w:t>
      </w:r>
      <w:r w:rsidR="00520051" w:rsidRPr="008F5E85">
        <w:rPr>
          <w:rFonts w:ascii="Times New Roman" w:hAnsi="Times New Roman" w:cs="Times New Roman"/>
          <w:sz w:val="24"/>
          <w:szCs w:val="24"/>
        </w:rPr>
        <w:t>ы</w:t>
      </w:r>
      <w:r w:rsidR="00636B67" w:rsidRPr="008F5E85">
        <w:rPr>
          <w:rFonts w:ascii="Times New Roman" w:hAnsi="Times New Roman" w:cs="Times New Roman"/>
          <w:sz w:val="24"/>
          <w:szCs w:val="24"/>
        </w:rPr>
        <w:t xml:space="preserve">, </w:t>
      </w:r>
      <w:r w:rsidR="00951B06" w:rsidRPr="008F5E85">
        <w:rPr>
          <w:rFonts w:ascii="Times New Roman" w:hAnsi="Times New Roman" w:cs="Times New Roman"/>
          <w:sz w:val="24"/>
          <w:szCs w:val="24"/>
        </w:rPr>
        <w:t>иные работы по настоящему Договору</w:t>
      </w:r>
      <w:r w:rsidR="005872DC" w:rsidRPr="008F5E85">
        <w:rPr>
          <w:rFonts w:ascii="Times New Roman" w:hAnsi="Times New Roman" w:cs="Times New Roman"/>
          <w:sz w:val="24"/>
          <w:szCs w:val="24"/>
        </w:rPr>
        <w:t>.</w:t>
      </w:r>
      <w:r w:rsidR="00B4646A" w:rsidRPr="008F5E85">
        <w:rPr>
          <w:rFonts w:ascii="Times New Roman" w:hAnsi="Times New Roman" w:cs="Times New Roman"/>
          <w:sz w:val="24"/>
          <w:szCs w:val="24"/>
        </w:rPr>
        <w:t xml:space="preserve"> </w:t>
      </w:r>
    </w:p>
    <w:p w:rsidR="007329AA" w:rsidRPr="008F5E85" w:rsidRDefault="009162C7" w:rsidP="005660CC">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w:t>
      </w:r>
      <w:r w:rsidRPr="008F5E85">
        <w:rPr>
          <w:rFonts w:ascii="Times New Roman" w:hAnsi="Times New Roman" w:cs="Times New Roman"/>
          <w:b/>
          <w:sz w:val="24"/>
          <w:szCs w:val="24"/>
        </w:rPr>
        <w:t>Рабочая документация</w:t>
      </w:r>
      <w:r w:rsidRPr="008F5E85">
        <w:rPr>
          <w:rFonts w:ascii="Times New Roman" w:hAnsi="Times New Roman" w:cs="Times New Roman"/>
          <w:sz w:val="24"/>
          <w:szCs w:val="24"/>
        </w:rPr>
        <w:t xml:space="preserve">» </w:t>
      </w:r>
      <w:r w:rsidR="00AF253B" w:rsidRPr="008F5E85">
        <w:rPr>
          <w:rFonts w:ascii="Times New Roman" w:hAnsi="Times New Roman" w:cs="Times New Roman"/>
          <w:sz w:val="24"/>
          <w:szCs w:val="24"/>
        </w:rPr>
        <w:t>означает совокупность комплектов рабочих чертежей, текстовых документов, сметной и другой документации, разработанных на основании технических решений, принятых в утвержденной в установленном порядке проектной документации, в объеме и составе, определенными национальными стандартами системы проектной документации для строительства (СПДС) и предназначенными для выполнения строительно-монтажных работ и (или) изготовления строительных изделий</w:t>
      </w:r>
      <w:r w:rsidR="00702F74" w:rsidRPr="008F5E85">
        <w:rPr>
          <w:rFonts w:ascii="Times New Roman" w:hAnsi="Times New Roman" w:cs="Times New Roman"/>
          <w:sz w:val="24"/>
          <w:szCs w:val="24"/>
        </w:rPr>
        <w:t xml:space="preserve">. </w:t>
      </w:r>
      <w:proofErr w:type="gramEnd"/>
    </w:p>
    <w:p w:rsidR="00814B89" w:rsidRPr="008F5E85" w:rsidRDefault="00B02189"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814B89" w:rsidRPr="008F5E85">
        <w:rPr>
          <w:rFonts w:ascii="Times New Roman" w:hAnsi="Times New Roman" w:cs="Times New Roman"/>
          <w:sz w:val="24"/>
          <w:szCs w:val="24"/>
        </w:rPr>
        <w:t>«</w:t>
      </w:r>
      <w:r w:rsidR="00814B89" w:rsidRPr="008F5E85">
        <w:rPr>
          <w:rFonts w:ascii="Times New Roman" w:hAnsi="Times New Roman" w:cs="Times New Roman"/>
          <w:b/>
          <w:sz w:val="24"/>
          <w:szCs w:val="24"/>
        </w:rPr>
        <w:t>Рабочий день</w:t>
      </w:r>
      <w:r w:rsidR="00814B89" w:rsidRPr="008F5E85">
        <w:rPr>
          <w:rFonts w:ascii="Times New Roman" w:hAnsi="Times New Roman" w:cs="Times New Roman"/>
          <w:sz w:val="24"/>
          <w:szCs w:val="24"/>
        </w:rPr>
        <w:t>» означает рабочий день в соответствии с Законодательством РФ.</w:t>
      </w:r>
    </w:p>
    <w:p w:rsidR="009162C7" w:rsidRPr="008F5E85" w:rsidRDefault="009162C7" w:rsidP="005660CC">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Разрешение на строительство</w:t>
      </w:r>
      <w:r w:rsidRPr="008F5E85">
        <w:rPr>
          <w:rFonts w:ascii="Times New Roman" w:hAnsi="Times New Roman" w:cs="Times New Roman"/>
          <w:sz w:val="24"/>
          <w:szCs w:val="24"/>
        </w:rPr>
        <w:t xml:space="preserve">» означает разрешение на строительство в значении статьи 51 Градостроительного кодекса, </w:t>
      </w:r>
      <w:r w:rsidR="00E47F9D" w:rsidRPr="008F5E85">
        <w:rPr>
          <w:rFonts w:ascii="Times New Roman" w:hAnsi="Times New Roman" w:cs="Times New Roman"/>
          <w:sz w:val="24"/>
          <w:szCs w:val="24"/>
        </w:rPr>
        <w:t xml:space="preserve">выдаваемое </w:t>
      </w:r>
      <w:r w:rsidRPr="008F5E85">
        <w:rPr>
          <w:rFonts w:ascii="Times New Roman" w:hAnsi="Times New Roman" w:cs="Times New Roman"/>
          <w:sz w:val="24"/>
          <w:szCs w:val="24"/>
        </w:rPr>
        <w:t>в соот</w:t>
      </w:r>
      <w:r w:rsidR="00097CB2" w:rsidRPr="008F5E85">
        <w:rPr>
          <w:rFonts w:ascii="Times New Roman" w:hAnsi="Times New Roman" w:cs="Times New Roman"/>
          <w:sz w:val="24"/>
          <w:szCs w:val="24"/>
        </w:rPr>
        <w:t>ветствии с Законодательством РФ</w:t>
      </w:r>
      <w:r w:rsidR="00E47F9D" w:rsidRPr="008F5E85">
        <w:rPr>
          <w:rFonts w:ascii="Times New Roman" w:hAnsi="Times New Roman" w:cs="Times New Roman"/>
          <w:sz w:val="24"/>
          <w:szCs w:val="24"/>
        </w:rPr>
        <w:t xml:space="preserve"> в отношении </w:t>
      </w:r>
      <w:r w:rsidR="006F027A" w:rsidRPr="008F5E85">
        <w:rPr>
          <w:rFonts w:ascii="Times New Roman" w:hAnsi="Times New Roman" w:cs="Times New Roman"/>
          <w:sz w:val="24"/>
          <w:szCs w:val="24"/>
        </w:rPr>
        <w:t>Объект</w:t>
      </w:r>
      <w:r w:rsidR="00B4497C" w:rsidRPr="008F5E85">
        <w:rPr>
          <w:rFonts w:ascii="Times New Roman" w:hAnsi="Times New Roman" w:cs="Times New Roman"/>
          <w:sz w:val="24"/>
          <w:szCs w:val="24"/>
        </w:rPr>
        <w:t>а</w:t>
      </w:r>
      <w:r w:rsidR="00097CB2" w:rsidRPr="008F5E85">
        <w:rPr>
          <w:rFonts w:ascii="Times New Roman" w:hAnsi="Times New Roman" w:cs="Times New Roman"/>
          <w:sz w:val="24"/>
          <w:szCs w:val="24"/>
        </w:rPr>
        <w:t>.</w:t>
      </w:r>
    </w:p>
    <w:p w:rsidR="00B23F7F" w:rsidRPr="008F5E85" w:rsidRDefault="00435C89"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 xml:space="preserve"> </w:t>
      </w:r>
      <w:r w:rsidR="00B23F7F" w:rsidRPr="008F5E85">
        <w:rPr>
          <w:rFonts w:ascii="Times New Roman" w:hAnsi="Times New Roman" w:cs="Times New Roman"/>
          <w:sz w:val="24"/>
          <w:szCs w:val="24"/>
        </w:rPr>
        <w:t>«</w:t>
      </w:r>
      <w:r w:rsidR="00DD081F" w:rsidRPr="008F5E85">
        <w:rPr>
          <w:rFonts w:ascii="Times New Roman" w:hAnsi="Times New Roman" w:cs="Times New Roman"/>
          <w:b/>
          <w:sz w:val="24"/>
          <w:szCs w:val="24"/>
        </w:rPr>
        <w:t xml:space="preserve">Руководитель </w:t>
      </w:r>
      <w:r w:rsidR="00DD081F" w:rsidRPr="008F5E85">
        <w:rPr>
          <w:rFonts w:ascii="Times New Roman" w:hAnsi="Times New Roman" w:cs="Times New Roman"/>
          <w:b/>
          <w:bCs/>
          <w:sz w:val="24"/>
          <w:szCs w:val="24"/>
        </w:rPr>
        <w:t>П</w:t>
      </w:r>
      <w:r w:rsidR="00B23F7F" w:rsidRPr="008F5E85">
        <w:rPr>
          <w:rFonts w:ascii="Times New Roman" w:hAnsi="Times New Roman" w:cs="Times New Roman"/>
          <w:b/>
          <w:bCs/>
          <w:sz w:val="24"/>
          <w:szCs w:val="24"/>
        </w:rPr>
        <w:t>роекта</w:t>
      </w:r>
      <w:r w:rsidR="00B23F7F" w:rsidRPr="008F5E85">
        <w:rPr>
          <w:rFonts w:ascii="Times New Roman" w:hAnsi="Times New Roman" w:cs="Times New Roman"/>
          <w:b/>
          <w:sz w:val="24"/>
          <w:szCs w:val="24"/>
        </w:rPr>
        <w:t xml:space="preserve"> со стороны Генерального Подрядчика</w:t>
      </w:r>
      <w:r w:rsidR="00B23F7F" w:rsidRPr="008F5E85">
        <w:rPr>
          <w:rFonts w:ascii="Times New Roman" w:hAnsi="Times New Roman" w:cs="Times New Roman"/>
          <w:sz w:val="24"/>
          <w:szCs w:val="24"/>
        </w:rPr>
        <w:t xml:space="preserve">» означает лицо, </w:t>
      </w:r>
      <w:r w:rsidR="00321E93" w:rsidRPr="008F5E85">
        <w:rPr>
          <w:rFonts w:ascii="Times New Roman" w:hAnsi="Times New Roman" w:cs="Times New Roman"/>
          <w:sz w:val="24"/>
          <w:szCs w:val="24"/>
        </w:rPr>
        <w:t xml:space="preserve">осуществляющее руководство Проектом со стороны Генерального Подрядчика, </w:t>
      </w:r>
      <w:r w:rsidR="00B23F7F" w:rsidRPr="008F5E85">
        <w:rPr>
          <w:rFonts w:ascii="Times New Roman" w:hAnsi="Times New Roman" w:cs="Times New Roman"/>
          <w:sz w:val="24"/>
          <w:szCs w:val="24"/>
        </w:rPr>
        <w:t>указания и распоряжения которого обязательны для исполнения всеми работниками Генерального Подрядчика.</w:t>
      </w:r>
    </w:p>
    <w:p w:rsidR="0065180B" w:rsidRPr="008F5E85" w:rsidRDefault="002E5F21"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Сетевой график</w:t>
      </w:r>
      <w:r w:rsidRPr="008F5E85">
        <w:rPr>
          <w:rFonts w:ascii="Times New Roman" w:hAnsi="Times New Roman" w:cs="Times New Roman"/>
          <w:sz w:val="24"/>
          <w:szCs w:val="24"/>
        </w:rPr>
        <w:t>» означает</w:t>
      </w:r>
      <w:r w:rsidR="0065180B" w:rsidRPr="008F5E85">
        <w:rPr>
          <w:rFonts w:ascii="Times New Roman" w:hAnsi="Times New Roman" w:cs="Times New Roman"/>
          <w:sz w:val="24"/>
          <w:szCs w:val="24"/>
        </w:rPr>
        <w:t xml:space="preserve"> графическое изображение технологической последовательности выполнения </w:t>
      </w:r>
      <w:r w:rsidR="008508B5" w:rsidRPr="008F5E85">
        <w:rPr>
          <w:rFonts w:ascii="Times New Roman" w:hAnsi="Times New Roman" w:cs="Times New Roman"/>
          <w:sz w:val="24"/>
          <w:szCs w:val="24"/>
        </w:rPr>
        <w:t>Р</w:t>
      </w:r>
      <w:r w:rsidR="0065180B" w:rsidRPr="008F5E85">
        <w:rPr>
          <w:rFonts w:ascii="Times New Roman" w:hAnsi="Times New Roman" w:cs="Times New Roman"/>
          <w:sz w:val="24"/>
          <w:szCs w:val="24"/>
        </w:rPr>
        <w:t xml:space="preserve">абот на </w:t>
      </w:r>
      <w:r w:rsidR="008508B5" w:rsidRPr="008F5E85">
        <w:rPr>
          <w:rFonts w:ascii="Times New Roman" w:hAnsi="Times New Roman" w:cs="Times New Roman"/>
          <w:sz w:val="24"/>
          <w:szCs w:val="24"/>
        </w:rPr>
        <w:t>О</w:t>
      </w:r>
      <w:r w:rsidR="0065180B" w:rsidRPr="008F5E85">
        <w:rPr>
          <w:rFonts w:ascii="Times New Roman" w:hAnsi="Times New Roman" w:cs="Times New Roman"/>
          <w:sz w:val="24"/>
          <w:szCs w:val="24"/>
        </w:rPr>
        <w:t>бъекте с указанием их продолжительности, а также общего срока строительства, начиная с подготов</w:t>
      </w:r>
      <w:r w:rsidR="00435C89" w:rsidRPr="008F5E85">
        <w:rPr>
          <w:rFonts w:ascii="Times New Roman" w:hAnsi="Times New Roman" w:cs="Times New Roman"/>
          <w:sz w:val="24"/>
          <w:szCs w:val="24"/>
        </w:rPr>
        <w:t>ительных работ и кончая вводом О</w:t>
      </w:r>
      <w:r w:rsidR="0065180B" w:rsidRPr="008F5E85">
        <w:rPr>
          <w:rFonts w:ascii="Times New Roman" w:hAnsi="Times New Roman" w:cs="Times New Roman"/>
          <w:sz w:val="24"/>
          <w:szCs w:val="24"/>
        </w:rPr>
        <w:t>бъекта в эксплуатацию.</w:t>
      </w:r>
    </w:p>
    <w:p w:rsidR="007467B2" w:rsidRPr="008F5E85" w:rsidRDefault="007467B2"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Смета</w:t>
      </w:r>
      <w:r w:rsidRPr="008F5E85">
        <w:rPr>
          <w:rFonts w:ascii="Times New Roman" w:hAnsi="Times New Roman" w:cs="Times New Roman"/>
          <w:sz w:val="24"/>
          <w:szCs w:val="24"/>
        </w:rPr>
        <w:t xml:space="preserve">» означает смету на строительство </w:t>
      </w:r>
      <w:r w:rsidR="00F545E0" w:rsidRPr="008F5E85">
        <w:rPr>
          <w:rFonts w:ascii="Times New Roman" w:hAnsi="Times New Roman" w:cs="Times New Roman"/>
          <w:sz w:val="24"/>
          <w:szCs w:val="24"/>
        </w:rPr>
        <w:t>Объект</w:t>
      </w:r>
      <w:r w:rsidR="00B4497C" w:rsidRPr="008F5E85">
        <w:rPr>
          <w:rFonts w:ascii="Times New Roman" w:hAnsi="Times New Roman" w:cs="Times New Roman"/>
          <w:sz w:val="24"/>
          <w:szCs w:val="24"/>
        </w:rPr>
        <w:t>а</w:t>
      </w:r>
      <w:r w:rsidRPr="008F5E85">
        <w:rPr>
          <w:rFonts w:ascii="Times New Roman" w:hAnsi="Times New Roman" w:cs="Times New Roman"/>
          <w:sz w:val="24"/>
          <w:szCs w:val="24"/>
        </w:rPr>
        <w:t>.</w:t>
      </w:r>
      <w:r w:rsidR="005E7AE9" w:rsidRPr="008F5E85">
        <w:rPr>
          <w:rFonts w:ascii="Times New Roman" w:hAnsi="Times New Roman" w:cs="Times New Roman"/>
          <w:sz w:val="24"/>
          <w:szCs w:val="24"/>
        </w:rPr>
        <w:t xml:space="preserve"> </w:t>
      </w:r>
    </w:p>
    <w:p w:rsidR="00B23F7F" w:rsidRPr="008F5E85"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СНиП</w:t>
      </w:r>
      <w:r w:rsidRPr="008F5E85">
        <w:rPr>
          <w:rFonts w:ascii="Times New Roman" w:hAnsi="Times New Roman" w:cs="Times New Roman"/>
          <w:sz w:val="24"/>
          <w:szCs w:val="24"/>
        </w:rPr>
        <w:t xml:space="preserve">» </w:t>
      </w:r>
      <w:proofErr w:type="gramStart"/>
      <w:r w:rsidRPr="008F5E85">
        <w:rPr>
          <w:rFonts w:ascii="Times New Roman" w:hAnsi="Times New Roman" w:cs="Times New Roman"/>
          <w:sz w:val="24"/>
          <w:szCs w:val="24"/>
        </w:rPr>
        <w:t>означает</w:t>
      </w:r>
      <w:proofErr w:type="gramEnd"/>
      <w:r w:rsidRPr="008F5E85">
        <w:rPr>
          <w:rFonts w:ascii="Times New Roman" w:hAnsi="Times New Roman" w:cs="Times New Roman"/>
          <w:sz w:val="24"/>
          <w:szCs w:val="24"/>
        </w:rPr>
        <w:t xml:space="preserve"> строительные нормы и правила, применяемые в Российской Федерации.</w:t>
      </w:r>
    </w:p>
    <w:p w:rsidR="00874349" w:rsidRPr="008F5E85" w:rsidRDefault="0060437A"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Совещания по Проекту</w:t>
      </w:r>
      <w:r w:rsidRPr="008F5E85">
        <w:rPr>
          <w:rFonts w:ascii="Times New Roman" w:hAnsi="Times New Roman" w:cs="Times New Roman"/>
          <w:sz w:val="24"/>
          <w:szCs w:val="24"/>
        </w:rPr>
        <w:t>»</w:t>
      </w:r>
      <w:r w:rsidR="00874349" w:rsidRPr="008F5E85">
        <w:rPr>
          <w:rFonts w:ascii="Times New Roman" w:hAnsi="Times New Roman" w:cs="Times New Roman"/>
          <w:bCs/>
          <w:sz w:val="24"/>
          <w:szCs w:val="24"/>
        </w:rPr>
        <w:t xml:space="preserve"> </w:t>
      </w:r>
      <w:r w:rsidR="00B50661" w:rsidRPr="008F5E85">
        <w:rPr>
          <w:rFonts w:ascii="Times New Roman" w:hAnsi="Times New Roman" w:cs="Times New Roman"/>
          <w:bCs/>
          <w:sz w:val="24"/>
          <w:szCs w:val="24"/>
        </w:rPr>
        <w:t>о</w:t>
      </w:r>
      <w:r w:rsidR="00874349" w:rsidRPr="008F5E85">
        <w:rPr>
          <w:rFonts w:ascii="Times New Roman" w:hAnsi="Times New Roman" w:cs="Times New Roman"/>
          <w:bCs/>
          <w:sz w:val="24"/>
          <w:szCs w:val="24"/>
        </w:rPr>
        <w:t>значает</w:t>
      </w:r>
      <w:r w:rsidR="00B50661" w:rsidRPr="008F5E85">
        <w:rPr>
          <w:rFonts w:ascii="Times New Roman" w:hAnsi="Times New Roman" w:cs="Times New Roman"/>
          <w:bCs/>
          <w:sz w:val="24"/>
          <w:szCs w:val="24"/>
        </w:rPr>
        <w:t xml:space="preserve"> совещания, проводимые </w:t>
      </w:r>
      <w:r w:rsidR="00874349" w:rsidRPr="008F5E85">
        <w:rPr>
          <w:rFonts w:ascii="Times New Roman" w:hAnsi="Times New Roman" w:cs="Times New Roman"/>
          <w:sz w:val="24"/>
          <w:szCs w:val="24"/>
        </w:rPr>
        <w:t>Генеральны</w:t>
      </w:r>
      <w:r w:rsidR="00B50661" w:rsidRPr="008F5E85">
        <w:rPr>
          <w:rFonts w:ascii="Times New Roman" w:hAnsi="Times New Roman" w:cs="Times New Roman"/>
          <w:sz w:val="24"/>
          <w:szCs w:val="24"/>
        </w:rPr>
        <w:t>м</w:t>
      </w:r>
      <w:r w:rsidR="00874349" w:rsidRPr="008F5E85">
        <w:rPr>
          <w:rFonts w:ascii="Times New Roman" w:hAnsi="Times New Roman" w:cs="Times New Roman"/>
          <w:sz w:val="24"/>
          <w:szCs w:val="24"/>
        </w:rPr>
        <w:t xml:space="preserve"> Подрядчик</w:t>
      </w:r>
      <w:r w:rsidR="00B50661" w:rsidRPr="008F5E85">
        <w:rPr>
          <w:rFonts w:ascii="Times New Roman" w:hAnsi="Times New Roman" w:cs="Times New Roman"/>
          <w:sz w:val="24"/>
          <w:szCs w:val="24"/>
        </w:rPr>
        <w:t>ом, Субподрядчиками</w:t>
      </w:r>
      <w:r w:rsidR="00874349" w:rsidRPr="008F5E85">
        <w:rPr>
          <w:rFonts w:ascii="Times New Roman" w:hAnsi="Times New Roman" w:cs="Times New Roman"/>
          <w:sz w:val="24"/>
          <w:szCs w:val="24"/>
        </w:rPr>
        <w:t xml:space="preserve"> и Заказчик</w:t>
      </w:r>
      <w:r w:rsidR="00B50661" w:rsidRPr="008F5E85">
        <w:rPr>
          <w:rFonts w:ascii="Times New Roman" w:hAnsi="Times New Roman" w:cs="Times New Roman"/>
          <w:sz w:val="24"/>
          <w:szCs w:val="24"/>
        </w:rPr>
        <w:t>ом</w:t>
      </w:r>
      <w:r w:rsidR="00874349" w:rsidRPr="008F5E85">
        <w:rPr>
          <w:rFonts w:ascii="Times New Roman" w:hAnsi="Times New Roman" w:cs="Times New Roman"/>
          <w:sz w:val="24"/>
          <w:szCs w:val="24"/>
        </w:rPr>
        <w:t xml:space="preserve"> </w:t>
      </w:r>
      <w:r w:rsidR="00B50661" w:rsidRPr="008F5E85">
        <w:rPr>
          <w:rFonts w:ascii="Times New Roman" w:hAnsi="Times New Roman" w:cs="Times New Roman"/>
          <w:sz w:val="24"/>
          <w:szCs w:val="24"/>
        </w:rPr>
        <w:t>с ц</w:t>
      </w:r>
      <w:r w:rsidR="00874349" w:rsidRPr="008F5E85">
        <w:rPr>
          <w:rFonts w:ascii="Times New Roman" w:hAnsi="Times New Roman" w:cs="Times New Roman"/>
          <w:sz w:val="24"/>
          <w:szCs w:val="24"/>
        </w:rPr>
        <w:t>ель</w:t>
      </w:r>
      <w:r w:rsidR="00B50661" w:rsidRPr="008F5E85">
        <w:rPr>
          <w:rFonts w:ascii="Times New Roman" w:hAnsi="Times New Roman" w:cs="Times New Roman"/>
          <w:sz w:val="24"/>
          <w:szCs w:val="24"/>
        </w:rPr>
        <w:t>ю</w:t>
      </w:r>
      <w:r w:rsidR="00874349" w:rsidRPr="008F5E85">
        <w:rPr>
          <w:rFonts w:ascii="Times New Roman" w:hAnsi="Times New Roman" w:cs="Times New Roman"/>
          <w:sz w:val="24"/>
          <w:szCs w:val="24"/>
        </w:rPr>
        <w:t xml:space="preserve"> обсуждение хода выполнения Работ. </w:t>
      </w:r>
    </w:p>
    <w:p w:rsidR="00B23F7F" w:rsidRPr="008F5E85" w:rsidRDefault="00B23F7F" w:rsidP="00B71DF8">
      <w:pPr>
        <w:pStyle w:val="a4"/>
        <w:numPr>
          <w:ilvl w:val="2"/>
          <w:numId w:val="22"/>
        </w:numPr>
        <w:tabs>
          <w:tab w:val="left" w:pos="709"/>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Сторона</w:t>
      </w:r>
      <w:r w:rsidRPr="008F5E85">
        <w:rPr>
          <w:rFonts w:ascii="Times New Roman" w:hAnsi="Times New Roman" w:cs="Times New Roman"/>
          <w:sz w:val="24"/>
          <w:szCs w:val="24"/>
        </w:rPr>
        <w:t xml:space="preserve">» означает Заказчика или </w:t>
      </w:r>
      <w:r w:rsidR="008508B5" w:rsidRPr="008F5E85">
        <w:rPr>
          <w:rFonts w:ascii="Times New Roman" w:hAnsi="Times New Roman" w:cs="Times New Roman"/>
          <w:sz w:val="24"/>
          <w:szCs w:val="24"/>
        </w:rPr>
        <w:t xml:space="preserve">Генерального </w:t>
      </w:r>
      <w:r w:rsidRPr="008F5E85">
        <w:rPr>
          <w:rFonts w:ascii="Times New Roman" w:hAnsi="Times New Roman" w:cs="Times New Roman"/>
          <w:sz w:val="24"/>
          <w:szCs w:val="24"/>
        </w:rPr>
        <w:t>Подрядчика.</w:t>
      </w:r>
    </w:p>
    <w:p w:rsidR="00B23F7F" w:rsidRPr="008F5E85"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Строительная площадка</w:t>
      </w:r>
      <w:r w:rsidRPr="008F5E85">
        <w:rPr>
          <w:rFonts w:ascii="Times New Roman" w:hAnsi="Times New Roman" w:cs="Times New Roman"/>
          <w:sz w:val="24"/>
          <w:szCs w:val="24"/>
        </w:rPr>
        <w:t xml:space="preserve">» означает </w:t>
      </w:r>
      <w:r w:rsidR="00E47F9D" w:rsidRPr="008F5E85">
        <w:rPr>
          <w:rFonts w:ascii="Times New Roman" w:hAnsi="Times New Roman" w:cs="Times New Roman"/>
          <w:sz w:val="24"/>
          <w:szCs w:val="24"/>
        </w:rPr>
        <w:t>земельны</w:t>
      </w:r>
      <w:r w:rsidR="00DB6371" w:rsidRPr="008F5E85">
        <w:rPr>
          <w:rFonts w:ascii="Times New Roman" w:hAnsi="Times New Roman" w:cs="Times New Roman"/>
          <w:sz w:val="24"/>
          <w:szCs w:val="24"/>
        </w:rPr>
        <w:t>й</w:t>
      </w:r>
      <w:r w:rsidR="00E47F9D" w:rsidRPr="008F5E85">
        <w:rPr>
          <w:rFonts w:ascii="Times New Roman" w:hAnsi="Times New Roman" w:cs="Times New Roman"/>
          <w:sz w:val="24"/>
          <w:szCs w:val="24"/>
        </w:rPr>
        <w:t xml:space="preserve"> </w:t>
      </w:r>
      <w:r w:rsidRPr="008F5E85">
        <w:rPr>
          <w:rFonts w:ascii="Times New Roman" w:hAnsi="Times New Roman" w:cs="Times New Roman"/>
          <w:sz w:val="24"/>
          <w:szCs w:val="24"/>
        </w:rPr>
        <w:t>участ</w:t>
      </w:r>
      <w:r w:rsidR="00DB6371" w:rsidRPr="008F5E85">
        <w:rPr>
          <w:rFonts w:ascii="Times New Roman" w:hAnsi="Times New Roman" w:cs="Times New Roman"/>
          <w:sz w:val="24"/>
          <w:szCs w:val="24"/>
        </w:rPr>
        <w:t>о</w:t>
      </w:r>
      <w:r w:rsidRPr="008F5E85">
        <w:rPr>
          <w:rFonts w:ascii="Times New Roman" w:hAnsi="Times New Roman" w:cs="Times New Roman"/>
          <w:sz w:val="24"/>
          <w:szCs w:val="24"/>
        </w:rPr>
        <w:t xml:space="preserve">к либо </w:t>
      </w:r>
      <w:r w:rsidR="00DB6371" w:rsidRPr="008F5E85">
        <w:rPr>
          <w:rFonts w:ascii="Times New Roman" w:hAnsi="Times New Roman" w:cs="Times New Roman"/>
          <w:sz w:val="24"/>
          <w:szCs w:val="24"/>
        </w:rPr>
        <w:t>его</w:t>
      </w:r>
      <w:r w:rsidR="00E47F9D" w:rsidRPr="008F5E85">
        <w:rPr>
          <w:rFonts w:ascii="Times New Roman" w:hAnsi="Times New Roman" w:cs="Times New Roman"/>
          <w:sz w:val="24"/>
          <w:szCs w:val="24"/>
        </w:rPr>
        <w:t xml:space="preserve"> част</w:t>
      </w:r>
      <w:r w:rsidR="00DB6371" w:rsidRPr="008F5E85">
        <w:rPr>
          <w:rFonts w:ascii="Times New Roman" w:hAnsi="Times New Roman" w:cs="Times New Roman"/>
          <w:sz w:val="24"/>
          <w:szCs w:val="24"/>
        </w:rPr>
        <w:t>ь</w:t>
      </w:r>
      <w:r w:rsidR="00E47F9D" w:rsidRPr="008F5E85">
        <w:rPr>
          <w:rFonts w:ascii="Times New Roman" w:hAnsi="Times New Roman" w:cs="Times New Roman"/>
          <w:sz w:val="24"/>
          <w:szCs w:val="24"/>
        </w:rPr>
        <w:t>, на котор</w:t>
      </w:r>
      <w:r w:rsidR="00DB6371" w:rsidRPr="008F5E85">
        <w:rPr>
          <w:rFonts w:ascii="Times New Roman" w:hAnsi="Times New Roman" w:cs="Times New Roman"/>
          <w:sz w:val="24"/>
          <w:szCs w:val="24"/>
        </w:rPr>
        <w:t>ом</w:t>
      </w:r>
      <w:r w:rsidR="00E47F9D" w:rsidRPr="008F5E85">
        <w:rPr>
          <w:rFonts w:ascii="Times New Roman" w:hAnsi="Times New Roman" w:cs="Times New Roman"/>
          <w:sz w:val="24"/>
          <w:szCs w:val="24"/>
        </w:rPr>
        <w:t xml:space="preserve"> планируется строительство </w:t>
      </w:r>
      <w:r w:rsidR="000C262E" w:rsidRPr="008F5E85">
        <w:rPr>
          <w:rFonts w:ascii="Times New Roman" w:hAnsi="Times New Roman" w:cs="Times New Roman"/>
          <w:sz w:val="24"/>
          <w:szCs w:val="24"/>
        </w:rPr>
        <w:t>Объект</w:t>
      </w:r>
      <w:r w:rsidR="003F271F">
        <w:rPr>
          <w:rFonts w:ascii="Times New Roman" w:hAnsi="Times New Roman" w:cs="Times New Roman"/>
          <w:sz w:val="24"/>
          <w:szCs w:val="24"/>
        </w:rPr>
        <w:t>а</w:t>
      </w:r>
      <w:r w:rsidR="00E47F9D"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адрес места нахождения: </w:t>
      </w:r>
      <w:r w:rsidR="009E44F4" w:rsidRPr="008F5E85">
        <w:rPr>
          <w:rFonts w:ascii="Times New Roman" w:hAnsi="Times New Roman" w:cs="Times New Roman"/>
          <w:sz w:val="24"/>
          <w:szCs w:val="24"/>
        </w:rPr>
        <w:t>_____________</w:t>
      </w:r>
      <w:r w:rsidR="00474FC4" w:rsidRPr="008F5E85">
        <w:rPr>
          <w:rFonts w:ascii="Times New Roman" w:hAnsi="Times New Roman" w:cs="Times New Roman"/>
          <w:sz w:val="24"/>
          <w:szCs w:val="24"/>
        </w:rPr>
        <w:t>,</w:t>
      </w:r>
      <w:r w:rsidRPr="008F5E85">
        <w:rPr>
          <w:rFonts w:ascii="Times New Roman" w:hAnsi="Times New Roman" w:cs="Times New Roman"/>
          <w:sz w:val="24"/>
          <w:szCs w:val="24"/>
        </w:rPr>
        <w:t xml:space="preserve"> </w:t>
      </w:r>
      <w:r w:rsidR="005A7041" w:rsidRPr="008F5E85">
        <w:rPr>
          <w:rFonts w:ascii="Times New Roman" w:hAnsi="Times New Roman" w:cs="Times New Roman"/>
          <w:sz w:val="24"/>
          <w:szCs w:val="24"/>
        </w:rPr>
        <w:t>передаваемый</w:t>
      </w:r>
      <w:r w:rsidR="00E47F9D"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Заказчиком для организации </w:t>
      </w:r>
      <w:r w:rsidR="00E47F9D" w:rsidRPr="008F5E85">
        <w:rPr>
          <w:rFonts w:ascii="Times New Roman" w:hAnsi="Times New Roman" w:cs="Times New Roman"/>
          <w:sz w:val="24"/>
          <w:szCs w:val="24"/>
        </w:rPr>
        <w:t xml:space="preserve">строительной </w:t>
      </w:r>
      <w:r w:rsidRPr="008F5E85">
        <w:rPr>
          <w:rFonts w:ascii="Times New Roman" w:hAnsi="Times New Roman" w:cs="Times New Roman"/>
          <w:sz w:val="24"/>
          <w:szCs w:val="24"/>
        </w:rPr>
        <w:t xml:space="preserve">площадки Генеральному Подрядчику на весь срок производства </w:t>
      </w:r>
      <w:r w:rsidR="00C70B23" w:rsidRPr="008F5E85">
        <w:rPr>
          <w:rFonts w:ascii="Times New Roman" w:hAnsi="Times New Roman" w:cs="Times New Roman"/>
          <w:sz w:val="24"/>
          <w:szCs w:val="24"/>
        </w:rPr>
        <w:t>Строительно</w:t>
      </w:r>
      <w:r w:rsidRPr="008F5E85">
        <w:rPr>
          <w:rFonts w:ascii="Times New Roman" w:hAnsi="Times New Roman" w:cs="Times New Roman"/>
          <w:sz w:val="24"/>
          <w:szCs w:val="24"/>
        </w:rPr>
        <w:t xml:space="preserve">-монтажных </w:t>
      </w:r>
      <w:r w:rsidR="00C64240" w:rsidRPr="008F5E85">
        <w:rPr>
          <w:rFonts w:ascii="Times New Roman" w:hAnsi="Times New Roman" w:cs="Times New Roman"/>
          <w:sz w:val="24"/>
          <w:szCs w:val="24"/>
        </w:rPr>
        <w:t>Работ</w:t>
      </w:r>
      <w:r w:rsidRPr="008F5E85">
        <w:rPr>
          <w:rFonts w:ascii="Times New Roman" w:hAnsi="Times New Roman" w:cs="Times New Roman"/>
          <w:sz w:val="24"/>
          <w:szCs w:val="24"/>
        </w:rPr>
        <w:t xml:space="preserve"> до даты подписания Акта прием</w:t>
      </w:r>
      <w:r w:rsidR="00E71003" w:rsidRPr="008F5E85">
        <w:rPr>
          <w:rFonts w:ascii="Times New Roman" w:hAnsi="Times New Roman" w:cs="Times New Roman"/>
          <w:sz w:val="24"/>
          <w:szCs w:val="24"/>
        </w:rPr>
        <w:t>ки законченного строительством О</w:t>
      </w:r>
      <w:r w:rsidRPr="008F5E85">
        <w:rPr>
          <w:rFonts w:ascii="Times New Roman" w:hAnsi="Times New Roman" w:cs="Times New Roman"/>
          <w:sz w:val="24"/>
          <w:szCs w:val="24"/>
        </w:rPr>
        <w:t>бъекта</w:t>
      </w:r>
      <w:r w:rsidR="00473B5E" w:rsidRPr="008F5E85">
        <w:rPr>
          <w:rFonts w:ascii="Times New Roman" w:hAnsi="Times New Roman" w:cs="Times New Roman"/>
          <w:sz w:val="24"/>
          <w:szCs w:val="24"/>
        </w:rPr>
        <w:t>.</w:t>
      </w:r>
      <w:r w:rsidRPr="008F5E85">
        <w:rPr>
          <w:rFonts w:ascii="Times New Roman" w:hAnsi="Times New Roman" w:cs="Times New Roman"/>
          <w:sz w:val="24"/>
          <w:szCs w:val="24"/>
        </w:rPr>
        <w:t xml:space="preserve"> </w:t>
      </w:r>
    </w:p>
    <w:p w:rsidR="00E97A9C" w:rsidRPr="008F5E85" w:rsidRDefault="00E97A9C"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 xml:space="preserve">Строительно-монтажные </w:t>
      </w:r>
      <w:r w:rsidR="00C64240" w:rsidRPr="008F5E85">
        <w:rPr>
          <w:rFonts w:ascii="Times New Roman" w:hAnsi="Times New Roman" w:cs="Times New Roman"/>
          <w:b/>
          <w:sz w:val="24"/>
          <w:szCs w:val="24"/>
        </w:rPr>
        <w:t>Работ</w:t>
      </w:r>
      <w:r w:rsidRPr="008F5E85">
        <w:rPr>
          <w:rFonts w:ascii="Times New Roman" w:hAnsi="Times New Roman" w:cs="Times New Roman"/>
          <w:b/>
          <w:sz w:val="24"/>
          <w:szCs w:val="24"/>
        </w:rPr>
        <w:t>ы</w:t>
      </w:r>
      <w:r w:rsidRPr="008F5E85">
        <w:rPr>
          <w:rFonts w:ascii="Times New Roman" w:hAnsi="Times New Roman" w:cs="Times New Roman"/>
          <w:sz w:val="24"/>
          <w:szCs w:val="24"/>
        </w:rPr>
        <w:t xml:space="preserve">» означает </w:t>
      </w:r>
      <w:r w:rsidR="007E45F7" w:rsidRPr="008F5E85">
        <w:rPr>
          <w:rFonts w:ascii="Times New Roman" w:hAnsi="Times New Roman" w:cs="Times New Roman"/>
          <w:sz w:val="24"/>
          <w:szCs w:val="24"/>
        </w:rPr>
        <w:t>полный комплекс работ</w:t>
      </w:r>
      <w:r w:rsidRPr="008F5E85">
        <w:rPr>
          <w:rFonts w:ascii="Times New Roman" w:hAnsi="Times New Roman" w:cs="Times New Roman"/>
          <w:sz w:val="24"/>
          <w:szCs w:val="24"/>
        </w:rPr>
        <w:t xml:space="preserve"> по строительству </w:t>
      </w:r>
      <w:r w:rsidR="000C262E" w:rsidRPr="008F5E85">
        <w:rPr>
          <w:rFonts w:ascii="Times New Roman" w:hAnsi="Times New Roman" w:cs="Times New Roman"/>
          <w:sz w:val="24"/>
          <w:szCs w:val="24"/>
        </w:rPr>
        <w:t>Объект</w:t>
      </w:r>
      <w:r w:rsidR="003F271F">
        <w:rPr>
          <w:rFonts w:ascii="Times New Roman" w:hAnsi="Times New Roman" w:cs="Times New Roman"/>
          <w:sz w:val="24"/>
          <w:szCs w:val="24"/>
        </w:rPr>
        <w:t>а</w:t>
      </w:r>
      <w:r w:rsidRPr="008F5E85">
        <w:rPr>
          <w:rFonts w:ascii="Times New Roman" w:hAnsi="Times New Roman" w:cs="Times New Roman"/>
          <w:sz w:val="24"/>
          <w:szCs w:val="24"/>
        </w:rPr>
        <w:t xml:space="preserve">, </w:t>
      </w:r>
      <w:r w:rsidR="007C108F" w:rsidRPr="008F5E85">
        <w:rPr>
          <w:rFonts w:ascii="Times New Roman" w:hAnsi="Times New Roman" w:cs="Times New Roman"/>
          <w:sz w:val="24"/>
          <w:szCs w:val="24"/>
        </w:rPr>
        <w:t xml:space="preserve">выполняемых </w:t>
      </w:r>
      <w:r w:rsidRPr="008F5E85">
        <w:rPr>
          <w:rFonts w:ascii="Times New Roman" w:hAnsi="Times New Roman" w:cs="Times New Roman"/>
          <w:sz w:val="24"/>
          <w:szCs w:val="24"/>
        </w:rPr>
        <w:t xml:space="preserve">Генеральным Подрядчиком по условиям настоящего Договора. </w:t>
      </w:r>
      <w:r w:rsidR="000A50A9" w:rsidRPr="008F5E85">
        <w:rPr>
          <w:rFonts w:ascii="Times New Roman" w:hAnsi="Times New Roman" w:cs="Times New Roman"/>
          <w:sz w:val="24"/>
          <w:szCs w:val="24"/>
        </w:rPr>
        <w:t>Состав и с</w:t>
      </w:r>
      <w:r w:rsidR="007E45F7" w:rsidRPr="008F5E85">
        <w:rPr>
          <w:rFonts w:ascii="Times New Roman" w:hAnsi="Times New Roman" w:cs="Times New Roman"/>
          <w:sz w:val="24"/>
          <w:szCs w:val="24"/>
        </w:rPr>
        <w:t>роки выполнения</w:t>
      </w:r>
      <w:r w:rsidRPr="008F5E85">
        <w:rPr>
          <w:rFonts w:ascii="Times New Roman" w:hAnsi="Times New Roman" w:cs="Times New Roman"/>
          <w:sz w:val="24"/>
          <w:szCs w:val="24"/>
        </w:rPr>
        <w:t xml:space="preserve"> Строительно-монтажных </w:t>
      </w:r>
      <w:r w:rsidR="00C64240" w:rsidRPr="008F5E85">
        <w:rPr>
          <w:rFonts w:ascii="Times New Roman" w:hAnsi="Times New Roman" w:cs="Times New Roman"/>
          <w:sz w:val="24"/>
          <w:szCs w:val="24"/>
        </w:rPr>
        <w:t>Работ</w:t>
      </w:r>
      <w:r w:rsidRPr="008F5E85">
        <w:rPr>
          <w:rFonts w:ascii="Times New Roman" w:hAnsi="Times New Roman" w:cs="Times New Roman"/>
          <w:sz w:val="24"/>
          <w:szCs w:val="24"/>
        </w:rPr>
        <w:t xml:space="preserve"> </w:t>
      </w:r>
      <w:r w:rsidR="007E45F7" w:rsidRPr="008F5E85">
        <w:rPr>
          <w:rFonts w:ascii="Times New Roman" w:hAnsi="Times New Roman" w:cs="Times New Roman"/>
          <w:sz w:val="24"/>
          <w:szCs w:val="24"/>
        </w:rPr>
        <w:t xml:space="preserve">указаны в Графике </w:t>
      </w:r>
      <w:r w:rsidR="001D3D06" w:rsidRPr="008F5E85">
        <w:rPr>
          <w:rFonts w:ascii="Times New Roman" w:hAnsi="Times New Roman" w:cs="Times New Roman"/>
          <w:sz w:val="24"/>
          <w:szCs w:val="24"/>
        </w:rPr>
        <w:t>выполнения р</w:t>
      </w:r>
      <w:r w:rsidR="007E45F7" w:rsidRPr="008F5E85">
        <w:rPr>
          <w:rFonts w:ascii="Times New Roman" w:hAnsi="Times New Roman" w:cs="Times New Roman"/>
          <w:sz w:val="24"/>
          <w:szCs w:val="24"/>
        </w:rPr>
        <w:t>абот (</w:t>
      </w:r>
      <w:r w:rsidRPr="008F5E85">
        <w:rPr>
          <w:rFonts w:ascii="Times New Roman" w:hAnsi="Times New Roman" w:cs="Times New Roman"/>
          <w:sz w:val="24"/>
          <w:szCs w:val="24"/>
        </w:rPr>
        <w:t>Приложени</w:t>
      </w:r>
      <w:r w:rsidR="007E45F7" w:rsidRPr="008F5E85">
        <w:rPr>
          <w:rFonts w:ascii="Times New Roman" w:hAnsi="Times New Roman" w:cs="Times New Roman"/>
          <w:sz w:val="24"/>
          <w:szCs w:val="24"/>
        </w:rPr>
        <w:t>е</w:t>
      </w:r>
      <w:r w:rsidRPr="008F5E85">
        <w:rPr>
          <w:rFonts w:ascii="Times New Roman" w:hAnsi="Times New Roman" w:cs="Times New Roman"/>
          <w:sz w:val="24"/>
          <w:szCs w:val="24"/>
        </w:rPr>
        <w:t xml:space="preserve"> № </w:t>
      </w:r>
      <w:r w:rsidR="00E94D27" w:rsidRPr="008F5E85">
        <w:rPr>
          <w:rFonts w:ascii="Times New Roman" w:hAnsi="Times New Roman" w:cs="Times New Roman"/>
          <w:sz w:val="24"/>
          <w:szCs w:val="24"/>
        </w:rPr>
        <w:t>2</w:t>
      </w:r>
      <w:r w:rsidR="00263359" w:rsidRPr="008F5E85">
        <w:rPr>
          <w:rFonts w:ascii="Times New Roman" w:hAnsi="Times New Roman" w:cs="Times New Roman"/>
          <w:b/>
          <w:sz w:val="24"/>
          <w:szCs w:val="24"/>
        </w:rPr>
        <w:t xml:space="preserve"> </w:t>
      </w:r>
      <w:r w:rsidR="007E45F7" w:rsidRPr="008F5E85">
        <w:rPr>
          <w:rFonts w:ascii="Times New Roman" w:hAnsi="Times New Roman" w:cs="Times New Roman"/>
          <w:bCs/>
          <w:sz w:val="24"/>
          <w:szCs w:val="24"/>
        </w:rPr>
        <w:t>к настоящему Договору</w:t>
      </w:r>
      <w:r w:rsidR="001627AC" w:rsidRPr="008F5E85">
        <w:rPr>
          <w:rFonts w:ascii="Times New Roman" w:hAnsi="Times New Roman" w:cs="Times New Roman"/>
          <w:bCs/>
          <w:sz w:val="24"/>
          <w:szCs w:val="24"/>
        </w:rPr>
        <w:t>)</w:t>
      </w:r>
      <w:r w:rsidRPr="008F5E85">
        <w:rPr>
          <w:rFonts w:ascii="Times New Roman" w:hAnsi="Times New Roman" w:cs="Times New Roman"/>
          <w:bCs/>
          <w:sz w:val="24"/>
          <w:szCs w:val="24"/>
        </w:rPr>
        <w:t xml:space="preserve">. </w:t>
      </w:r>
    </w:p>
    <w:p w:rsidR="00B23F7F" w:rsidRPr="008F5E85"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Строительный контроль Генерального Подрядчика</w:t>
      </w:r>
      <w:r w:rsidRPr="008F5E85">
        <w:rPr>
          <w:rFonts w:ascii="Times New Roman" w:hAnsi="Times New Roman" w:cs="Times New Roman"/>
          <w:sz w:val="24"/>
          <w:szCs w:val="24"/>
        </w:rPr>
        <w:t>» означает контроль, осуществляемый Генеральным Подрядчиком в соответствии с п</w:t>
      </w:r>
      <w:r w:rsidR="007919BC" w:rsidRPr="008F5E85">
        <w:rPr>
          <w:rFonts w:ascii="Times New Roman" w:hAnsi="Times New Roman" w:cs="Times New Roman"/>
          <w:sz w:val="24"/>
          <w:szCs w:val="24"/>
        </w:rPr>
        <w:t>унктом</w:t>
      </w:r>
      <w:r w:rsidR="00585D05"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5 Положения о </w:t>
      </w:r>
      <w:r w:rsidR="00D92B8B" w:rsidRPr="008F5E85">
        <w:rPr>
          <w:rFonts w:ascii="Times New Roman" w:hAnsi="Times New Roman" w:cs="Times New Roman"/>
          <w:sz w:val="24"/>
          <w:szCs w:val="24"/>
        </w:rPr>
        <w:t xml:space="preserve">порядке проведения </w:t>
      </w:r>
      <w:r w:rsidRPr="008F5E85">
        <w:rPr>
          <w:rFonts w:ascii="Times New Roman" w:hAnsi="Times New Roman" w:cs="Times New Roman"/>
          <w:sz w:val="24"/>
          <w:szCs w:val="24"/>
        </w:rPr>
        <w:t>строительного контроля при осуществлении строительства, реконструкции и капитального ремонта объектов капитальног</w:t>
      </w:r>
      <w:r w:rsidR="009A635B" w:rsidRPr="008F5E85">
        <w:rPr>
          <w:rFonts w:ascii="Times New Roman" w:hAnsi="Times New Roman" w:cs="Times New Roman"/>
          <w:sz w:val="24"/>
          <w:szCs w:val="24"/>
        </w:rPr>
        <w:t>о строительства, утвержденного п</w:t>
      </w:r>
      <w:r w:rsidRPr="008F5E85">
        <w:rPr>
          <w:rFonts w:ascii="Times New Roman" w:hAnsi="Times New Roman" w:cs="Times New Roman"/>
          <w:sz w:val="24"/>
          <w:szCs w:val="24"/>
        </w:rPr>
        <w:t>остановлением Правительства Российской Федерации от 21 июня 2010 г. N 468.</w:t>
      </w:r>
    </w:p>
    <w:p w:rsidR="00431E11" w:rsidRPr="008F5E85" w:rsidRDefault="00431E11"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
          <w:sz w:val="24"/>
          <w:szCs w:val="24"/>
        </w:rPr>
        <w:lastRenderedPageBreak/>
        <w:t>«Строительный контроль Заказчика»</w:t>
      </w:r>
      <w:r w:rsidR="00D92B8B" w:rsidRPr="008F5E85">
        <w:rPr>
          <w:rFonts w:ascii="Times New Roman" w:hAnsi="Times New Roman" w:cs="Times New Roman"/>
          <w:sz w:val="24"/>
          <w:szCs w:val="24"/>
        </w:rPr>
        <w:t xml:space="preserve"> или</w:t>
      </w:r>
      <w:r w:rsidR="00EA0638" w:rsidRPr="008F5E85">
        <w:rPr>
          <w:rFonts w:ascii="Times New Roman" w:hAnsi="Times New Roman" w:cs="Times New Roman"/>
          <w:b/>
          <w:sz w:val="24"/>
          <w:szCs w:val="24"/>
        </w:rPr>
        <w:t xml:space="preserve"> </w:t>
      </w:r>
      <w:r w:rsidRPr="008F5E85">
        <w:rPr>
          <w:rFonts w:ascii="Times New Roman" w:hAnsi="Times New Roman" w:cs="Times New Roman"/>
          <w:b/>
          <w:sz w:val="24"/>
          <w:szCs w:val="24"/>
        </w:rPr>
        <w:t>«Строительный контроль»</w:t>
      </w:r>
      <w:r w:rsidRPr="008F5E85">
        <w:rPr>
          <w:rFonts w:ascii="Times New Roman" w:hAnsi="Times New Roman" w:cs="Times New Roman"/>
          <w:sz w:val="24"/>
          <w:szCs w:val="24"/>
        </w:rPr>
        <w:t xml:space="preserve"> означает контроль, осуществляемый Заказчиком или привлеченными</w:t>
      </w:r>
      <w:r w:rsidR="00E71003" w:rsidRPr="008F5E85">
        <w:rPr>
          <w:rFonts w:ascii="Times New Roman" w:hAnsi="Times New Roman" w:cs="Times New Roman"/>
          <w:sz w:val="24"/>
          <w:szCs w:val="24"/>
        </w:rPr>
        <w:t xml:space="preserve"> им лицами в соответствии с п</w:t>
      </w:r>
      <w:r w:rsidR="007919BC" w:rsidRPr="008F5E85">
        <w:rPr>
          <w:rFonts w:ascii="Times New Roman" w:hAnsi="Times New Roman" w:cs="Times New Roman"/>
          <w:sz w:val="24"/>
          <w:szCs w:val="24"/>
        </w:rPr>
        <w:t>унктом</w:t>
      </w:r>
      <w:r w:rsidR="00D92B8B" w:rsidRPr="008F5E85">
        <w:rPr>
          <w:rFonts w:ascii="Times New Roman" w:hAnsi="Times New Roman" w:cs="Times New Roman"/>
          <w:sz w:val="24"/>
          <w:szCs w:val="24"/>
        </w:rPr>
        <w:t xml:space="preserve"> </w:t>
      </w:r>
      <w:r w:rsidR="00E71003" w:rsidRPr="008F5E85">
        <w:rPr>
          <w:rFonts w:ascii="Times New Roman" w:hAnsi="Times New Roman" w:cs="Times New Roman"/>
          <w:sz w:val="24"/>
          <w:szCs w:val="24"/>
        </w:rPr>
        <w:t>6</w:t>
      </w:r>
      <w:r w:rsidRPr="008F5E85">
        <w:rPr>
          <w:rFonts w:ascii="Times New Roman" w:hAnsi="Times New Roman" w:cs="Times New Roman"/>
          <w:sz w:val="24"/>
          <w:szCs w:val="24"/>
        </w:rPr>
        <w:t xml:space="preserve"> Положения о </w:t>
      </w:r>
      <w:r w:rsidR="00D92B8B" w:rsidRPr="008F5E85">
        <w:rPr>
          <w:rFonts w:ascii="Times New Roman" w:hAnsi="Times New Roman" w:cs="Times New Roman"/>
          <w:sz w:val="24"/>
          <w:szCs w:val="24"/>
        </w:rPr>
        <w:t xml:space="preserve">порядке проведения </w:t>
      </w:r>
      <w:r w:rsidRPr="008F5E85">
        <w:rPr>
          <w:rFonts w:ascii="Times New Roman" w:hAnsi="Times New Roman" w:cs="Times New Roman"/>
          <w:sz w:val="24"/>
          <w:szCs w:val="24"/>
        </w:rPr>
        <w:t xml:space="preserve">строительного контроля при осуществлении строительства, реконструкции и капитального ремонта объектов капитального строительства, </w:t>
      </w:r>
      <w:r w:rsidR="009A635B" w:rsidRPr="008F5E85">
        <w:rPr>
          <w:rFonts w:ascii="Times New Roman" w:hAnsi="Times New Roman" w:cs="Times New Roman"/>
          <w:sz w:val="24"/>
          <w:szCs w:val="24"/>
        </w:rPr>
        <w:t>утвержденного п</w:t>
      </w:r>
      <w:r w:rsidRPr="008F5E85">
        <w:rPr>
          <w:rFonts w:ascii="Times New Roman" w:hAnsi="Times New Roman" w:cs="Times New Roman"/>
          <w:sz w:val="24"/>
          <w:szCs w:val="24"/>
        </w:rPr>
        <w:t>остановлением Правительства Российской Федерации от 21 июня 2010 г. N 468.</w:t>
      </w:r>
    </w:p>
    <w:p w:rsidR="00B23F7F" w:rsidRPr="008F5E85"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Субподрядчик</w:t>
      </w:r>
      <w:r w:rsidRPr="008F5E85">
        <w:rPr>
          <w:rFonts w:ascii="Times New Roman" w:hAnsi="Times New Roman" w:cs="Times New Roman"/>
          <w:sz w:val="24"/>
          <w:szCs w:val="24"/>
        </w:rPr>
        <w:t>» означает любое лицо (физическое</w:t>
      </w:r>
      <w:r w:rsidR="00585D05" w:rsidRPr="008F5E85">
        <w:rPr>
          <w:rFonts w:ascii="Times New Roman" w:hAnsi="Times New Roman" w:cs="Times New Roman"/>
          <w:sz w:val="24"/>
          <w:szCs w:val="24"/>
        </w:rPr>
        <w:t xml:space="preserve"> или</w:t>
      </w:r>
      <w:r w:rsidRPr="008F5E85">
        <w:rPr>
          <w:rFonts w:ascii="Times New Roman" w:hAnsi="Times New Roman" w:cs="Times New Roman"/>
          <w:sz w:val="24"/>
          <w:szCs w:val="24"/>
        </w:rPr>
        <w:t xml:space="preserve"> юридическое), которое не является работником Генерального Подрядчика и привлекается им </w:t>
      </w:r>
      <w:r w:rsidR="00321E93" w:rsidRPr="008F5E85">
        <w:rPr>
          <w:rFonts w:ascii="Times New Roman" w:hAnsi="Times New Roman" w:cs="Times New Roman"/>
          <w:sz w:val="24"/>
          <w:szCs w:val="24"/>
        </w:rPr>
        <w:t xml:space="preserve">для </w:t>
      </w:r>
      <w:r w:rsidRPr="008F5E85">
        <w:rPr>
          <w:rFonts w:ascii="Times New Roman" w:hAnsi="Times New Roman" w:cs="Times New Roman"/>
          <w:sz w:val="24"/>
          <w:szCs w:val="24"/>
        </w:rPr>
        <w:t>выполнения части Работ по Договору.</w:t>
      </w:r>
    </w:p>
    <w:p w:rsidR="00B23F7F" w:rsidRPr="008F5E85"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w:t>
      </w:r>
      <w:r w:rsidRPr="008F5E85">
        <w:rPr>
          <w:rFonts w:ascii="Times New Roman" w:hAnsi="Times New Roman" w:cs="Times New Roman"/>
          <w:b/>
          <w:sz w:val="24"/>
          <w:szCs w:val="24"/>
        </w:rPr>
        <w:t>Технические регламенты</w:t>
      </w:r>
      <w:r w:rsidRPr="008F5E85">
        <w:rPr>
          <w:rFonts w:ascii="Times New Roman" w:hAnsi="Times New Roman" w:cs="Times New Roman"/>
          <w:sz w:val="24"/>
          <w:szCs w:val="24"/>
        </w:rPr>
        <w:t xml:space="preserve">» означает </w:t>
      </w:r>
      <w:r w:rsidR="00ED24AC" w:rsidRPr="008F5E85">
        <w:rPr>
          <w:rFonts w:ascii="Times New Roman" w:hAnsi="Times New Roman" w:cs="Times New Roman"/>
          <w:sz w:val="24"/>
          <w:szCs w:val="24"/>
        </w:rPr>
        <w:t xml:space="preserve">документы, </w:t>
      </w:r>
      <w:r w:rsidR="00474FC4" w:rsidRPr="008F5E85">
        <w:rPr>
          <w:rFonts w:ascii="Times New Roman" w:hAnsi="Times New Roman" w:cs="Times New Roman"/>
          <w:sz w:val="24"/>
          <w:szCs w:val="24"/>
        </w:rPr>
        <w:t xml:space="preserve">применяемые </w:t>
      </w:r>
      <w:r w:rsidR="00ED24AC" w:rsidRPr="008F5E85">
        <w:rPr>
          <w:rFonts w:ascii="Times New Roman" w:hAnsi="Times New Roman" w:cs="Times New Roman"/>
          <w:sz w:val="24"/>
          <w:szCs w:val="24"/>
        </w:rPr>
        <w:t xml:space="preserve">в соответствии с Федеральным законом от 27 декабря 2002 г. </w:t>
      </w:r>
      <w:r w:rsidR="00ED24AC" w:rsidRPr="008F5E85">
        <w:rPr>
          <w:rFonts w:ascii="Times New Roman" w:hAnsi="Times New Roman" w:cs="Times New Roman"/>
          <w:sz w:val="24"/>
          <w:szCs w:val="24"/>
          <w:lang w:val="en-US"/>
        </w:rPr>
        <w:t>N</w:t>
      </w:r>
      <w:r w:rsidR="00ED24AC" w:rsidRPr="008F5E85">
        <w:rPr>
          <w:rFonts w:ascii="Times New Roman" w:hAnsi="Times New Roman" w:cs="Times New Roman"/>
          <w:sz w:val="24"/>
          <w:szCs w:val="24"/>
        </w:rPr>
        <w:t xml:space="preserve"> 184-ФЗ «О техническом регулировании» и Федеральным законом от 28 сентября 2010 г. N 244-ФЗ «Об инновационном центре «Сколково», устанавливающие обязательные для применения и исполнения требования к зданиям, строениям, сооружениям, процессам проектирования (включая изыскания), строительства, монтажа, наладки, эксплуатации, хранения, пер</w:t>
      </w:r>
      <w:r w:rsidR="00381DDB" w:rsidRPr="008F5E85">
        <w:rPr>
          <w:rFonts w:ascii="Times New Roman" w:hAnsi="Times New Roman" w:cs="Times New Roman"/>
          <w:sz w:val="24"/>
          <w:szCs w:val="24"/>
        </w:rPr>
        <w:t xml:space="preserve">евозки, реализации и утилизации. </w:t>
      </w:r>
      <w:proofErr w:type="gramEnd"/>
    </w:p>
    <w:p w:rsidR="009162C7" w:rsidRPr="008F5E85" w:rsidRDefault="009162C7"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Указания Заказчика</w:t>
      </w:r>
      <w:r w:rsidRPr="008F5E85">
        <w:rPr>
          <w:rFonts w:ascii="Times New Roman" w:hAnsi="Times New Roman" w:cs="Times New Roman"/>
          <w:sz w:val="24"/>
          <w:szCs w:val="24"/>
        </w:rPr>
        <w:t xml:space="preserve">» означает указания, которые Заказчик может давать в письменном виде </w:t>
      </w:r>
      <w:r w:rsidR="00F1642E" w:rsidRPr="008F5E85">
        <w:rPr>
          <w:rFonts w:ascii="Times New Roman" w:hAnsi="Times New Roman" w:cs="Times New Roman"/>
          <w:sz w:val="24"/>
          <w:szCs w:val="24"/>
        </w:rPr>
        <w:t xml:space="preserve">Генеральному </w:t>
      </w:r>
      <w:r w:rsidRPr="008F5E85">
        <w:rPr>
          <w:rFonts w:ascii="Times New Roman" w:hAnsi="Times New Roman" w:cs="Times New Roman"/>
          <w:sz w:val="24"/>
          <w:szCs w:val="24"/>
        </w:rPr>
        <w:t>Подрядчику в отношении Работ</w:t>
      </w:r>
      <w:r w:rsidR="00585D05" w:rsidRPr="008F5E85">
        <w:rPr>
          <w:rFonts w:ascii="Times New Roman" w:hAnsi="Times New Roman" w:cs="Times New Roman"/>
          <w:sz w:val="24"/>
          <w:szCs w:val="24"/>
        </w:rPr>
        <w:t xml:space="preserve"> </w:t>
      </w:r>
      <w:r w:rsidR="0030642F" w:rsidRPr="008F5E85">
        <w:rPr>
          <w:rFonts w:ascii="Times New Roman" w:hAnsi="Times New Roman" w:cs="Times New Roman"/>
          <w:sz w:val="24"/>
          <w:szCs w:val="24"/>
        </w:rPr>
        <w:t>в течение срока действия настоящего Договора</w:t>
      </w:r>
      <w:r w:rsidR="00C44193" w:rsidRPr="008F5E85">
        <w:rPr>
          <w:rFonts w:ascii="Times New Roman" w:hAnsi="Times New Roman" w:cs="Times New Roman"/>
          <w:sz w:val="24"/>
          <w:szCs w:val="24"/>
        </w:rPr>
        <w:t>.</w:t>
      </w:r>
    </w:p>
    <w:p w:rsidR="00613223" w:rsidRPr="008F5E85" w:rsidRDefault="00613223" w:rsidP="00B71DF8">
      <w:pPr>
        <w:pStyle w:val="a4"/>
        <w:numPr>
          <w:ilvl w:val="2"/>
          <w:numId w:val="22"/>
        </w:numPr>
        <w:tabs>
          <w:tab w:val="left" w:pos="709"/>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ФЕР-2001</w:t>
      </w:r>
      <w:r w:rsidRPr="008F5E85">
        <w:rPr>
          <w:rFonts w:ascii="Times New Roman" w:hAnsi="Times New Roman" w:cs="Times New Roman"/>
          <w:sz w:val="24"/>
          <w:szCs w:val="24"/>
        </w:rPr>
        <w:t>» означает ФЕР-2001 (Федеральные единичные расценки на стр</w:t>
      </w:r>
      <w:r w:rsidR="00DA3D1F" w:rsidRPr="008F5E85">
        <w:rPr>
          <w:rFonts w:ascii="Times New Roman" w:hAnsi="Times New Roman" w:cs="Times New Roman"/>
          <w:sz w:val="24"/>
          <w:szCs w:val="24"/>
        </w:rPr>
        <w:t xml:space="preserve">оительные конструкции и работы </w:t>
      </w:r>
      <w:r w:rsidRPr="008F5E85">
        <w:rPr>
          <w:rFonts w:ascii="Times New Roman" w:hAnsi="Times New Roman" w:cs="Times New Roman"/>
          <w:sz w:val="24"/>
          <w:szCs w:val="24"/>
        </w:rPr>
        <w:t xml:space="preserve">в редакции 2009/2010 г.), утвержденные </w:t>
      </w:r>
      <w:r w:rsidR="008508B5" w:rsidRPr="008F5E85">
        <w:rPr>
          <w:rFonts w:ascii="Times New Roman" w:hAnsi="Times New Roman" w:cs="Times New Roman"/>
          <w:sz w:val="24"/>
          <w:szCs w:val="24"/>
        </w:rPr>
        <w:t>п</w:t>
      </w:r>
      <w:r w:rsidRPr="008F5E85">
        <w:rPr>
          <w:rFonts w:ascii="Times New Roman" w:hAnsi="Times New Roman" w:cs="Times New Roman"/>
          <w:sz w:val="24"/>
          <w:szCs w:val="24"/>
        </w:rPr>
        <w:t xml:space="preserve">риказом Министерства регионального развития Российской Федерации от 17 ноября 2008 г. N 253 </w:t>
      </w:r>
      <w:r w:rsidR="005A7041" w:rsidRPr="008F5E85">
        <w:rPr>
          <w:rFonts w:ascii="Times New Roman" w:hAnsi="Times New Roman" w:cs="Times New Roman"/>
          <w:sz w:val="24"/>
          <w:szCs w:val="24"/>
        </w:rPr>
        <w:br/>
      </w:r>
      <w:r w:rsidRPr="008F5E85">
        <w:rPr>
          <w:rFonts w:ascii="Times New Roman" w:hAnsi="Times New Roman" w:cs="Times New Roman"/>
          <w:sz w:val="24"/>
          <w:szCs w:val="24"/>
        </w:rPr>
        <w:t>«Об утверждении государственных сметных нормативов на строительные и специальные строительные работы в сфере градостроительной деятельности».</w:t>
      </w:r>
    </w:p>
    <w:p w:rsidR="00371C7C" w:rsidRPr="008F5E85" w:rsidRDefault="00371C7C" w:rsidP="005660CC">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Цена Договора</w:t>
      </w:r>
      <w:r w:rsidRPr="008F5E85">
        <w:rPr>
          <w:rFonts w:ascii="Times New Roman" w:hAnsi="Times New Roman" w:cs="Times New Roman"/>
          <w:sz w:val="24"/>
          <w:szCs w:val="24"/>
        </w:rPr>
        <w:t xml:space="preserve">» имеет значение, определенное в </w:t>
      </w:r>
      <w:r w:rsidR="005A521C" w:rsidRPr="008F5E85">
        <w:rPr>
          <w:rFonts w:ascii="Times New Roman" w:hAnsi="Times New Roman" w:cs="Times New Roman"/>
          <w:sz w:val="24"/>
          <w:szCs w:val="24"/>
        </w:rPr>
        <w:t>п</w:t>
      </w:r>
      <w:r w:rsidR="007919BC" w:rsidRPr="008F5E85">
        <w:rPr>
          <w:rFonts w:ascii="Times New Roman" w:hAnsi="Times New Roman" w:cs="Times New Roman"/>
          <w:sz w:val="24"/>
          <w:szCs w:val="24"/>
        </w:rPr>
        <w:t>ункт</w:t>
      </w:r>
      <w:r w:rsidR="000C262E" w:rsidRPr="008F5E85">
        <w:rPr>
          <w:rFonts w:ascii="Times New Roman" w:hAnsi="Times New Roman" w:cs="Times New Roman"/>
          <w:sz w:val="24"/>
          <w:szCs w:val="24"/>
        </w:rPr>
        <w:t>е</w:t>
      </w:r>
      <w:r w:rsidR="00314372" w:rsidRPr="008F5E85">
        <w:rPr>
          <w:rFonts w:ascii="Times New Roman" w:hAnsi="Times New Roman" w:cs="Times New Roman"/>
          <w:sz w:val="24"/>
          <w:szCs w:val="24"/>
        </w:rPr>
        <w:t xml:space="preserve">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_Ref304192365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44688F" w:rsidRPr="008F5E85">
        <w:rPr>
          <w:rFonts w:ascii="Times New Roman" w:hAnsi="Times New Roman" w:cs="Times New Roman"/>
          <w:sz w:val="24"/>
          <w:szCs w:val="24"/>
        </w:rPr>
        <w:t>5.1</w:t>
      </w:r>
      <w:r w:rsidR="00B03E6E" w:rsidRPr="008F5E85">
        <w:rPr>
          <w:rFonts w:ascii="Times New Roman" w:hAnsi="Times New Roman" w:cs="Times New Roman"/>
          <w:sz w:val="24"/>
          <w:szCs w:val="24"/>
        </w:rPr>
        <w:fldChar w:fldCharType="end"/>
      </w:r>
      <w:r w:rsidR="00E46D11" w:rsidRPr="008F5E85">
        <w:rPr>
          <w:rFonts w:ascii="Times New Roman" w:hAnsi="Times New Roman" w:cs="Times New Roman"/>
          <w:bCs/>
          <w:sz w:val="24"/>
          <w:szCs w:val="24"/>
        </w:rPr>
        <w:t xml:space="preserve"> настоящего Договора.</w:t>
      </w:r>
    </w:p>
    <w:p w:rsidR="00F46CA3" w:rsidRPr="008F5E85" w:rsidRDefault="00F46CA3" w:rsidP="005660CC">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Штаб строительства</w:t>
      </w:r>
      <w:r w:rsidRPr="008F5E85">
        <w:rPr>
          <w:rFonts w:ascii="Times New Roman" w:hAnsi="Times New Roman" w:cs="Times New Roman"/>
          <w:sz w:val="24"/>
          <w:szCs w:val="24"/>
        </w:rPr>
        <w:t xml:space="preserve">» имеет значение, </w:t>
      </w:r>
      <w:r w:rsidRPr="008F5E85">
        <w:rPr>
          <w:rFonts w:ascii="Times New Roman" w:hAnsi="Times New Roman" w:cs="Times New Roman"/>
          <w:bCs/>
          <w:sz w:val="24"/>
          <w:szCs w:val="24"/>
        </w:rPr>
        <w:t>определенное</w:t>
      </w:r>
      <w:r w:rsidRPr="008F5E85">
        <w:rPr>
          <w:rFonts w:ascii="Times New Roman" w:hAnsi="Times New Roman" w:cs="Times New Roman"/>
          <w:sz w:val="24"/>
          <w:szCs w:val="24"/>
        </w:rPr>
        <w:t xml:space="preserve"> в </w:t>
      </w:r>
      <w:r w:rsidR="000C262E" w:rsidRPr="008F5E85">
        <w:rPr>
          <w:rFonts w:ascii="Times New Roman" w:hAnsi="Times New Roman" w:cs="Times New Roman"/>
          <w:sz w:val="24"/>
          <w:szCs w:val="24"/>
        </w:rPr>
        <w:t>пункте</w:t>
      </w:r>
      <w:r w:rsidRPr="008F5E85">
        <w:rPr>
          <w:rFonts w:ascii="Times New Roman" w:hAnsi="Times New Roman" w:cs="Times New Roman"/>
          <w:sz w:val="24"/>
          <w:szCs w:val="24"/>
        </w:rPr>
        <w:t xml:space="preserve">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_Ref344213225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44688F" w:rsidRPr="008F5E85">
        <w:rPr>
          <w:rFonts w:ascii="Times New Roman" w:hAnsi="Times New Roman" w:cs="Times New Roman"/>
          <w:bCs/>
          <w:sz w:val="24"/>
          <w:szCs w:val="24"/>
        </w:rPr>
        <w:t>12.3.8.1</w:t>
      </w:r>
      <w:r w:rsidR="00B03E6E" w:rsidRPr="008F5E85">
        <w:rPr>
          <w:rFonts w:ascii="Times New Roman" w:hAnsi="Times New Roman" w:cs="Times New Roman"/>
          <w:sz w:val="24"/>
          <w:szCs w:val="24"/>
        </w:rPr>
        <w:fldChar w:fldCharType="end"/>
      </w:r>
      <w:r w:rsidRPr="008F5E85">
        <w:rPr>
          <w:rFonts w:ascii="Times New Roman" w:hAnsi="Times New Roman" w:cs="Times New Roman"/>
          <w:sz w:val="24"/>
          <w:szCs w:val="24"/>
        </w:rPr>
        <w:t xml:space="preserve"> настоящего Договора.</w:t>
      </w:r>
    </w:p>
    <w:p w:rsidR="00136947" w:rsidRPr="008F5E85" w:rsidRDefault="00136947" w:rsidP="005660CC">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Экспертиза</w:t>
      </w:r>
      <w:r w:rsidRPr="008F5E85">
        <w:rPr>
          <w:rFonts w:ascii="Times New Roman" w:hAnsi="Times New Roman" w:cs="Times New Roman"/>
          <w:sz w:val="24"/>
          <w:szCs w:val="24"/>
        </w:rPr>
        <w:t xml:space="preserve">» </w:t>
      </w:r>
      <w:r w:rsidR="004A6DE2" w:rsidRPr="008F5E85">
        <w:rPr>
          <w:rFonts w:ascii="Times New Roman" w:hAnsi="Times New Roman" w:cs="Times New Roman"/>
          <w:sz w:val="24"/>
          <w:szCs w:val="24"/>
        </w:rPr>
        <w:t>означает экспертизу проектной документации и результатов инженерных изысканий, выполненную в соответствии с положениями Градостроительного кодекса РФ и Правилами проекта.</w:t>
      </w:r>
    </w:p>
    <w:p w:rsidR="009C7DC9" w:rsidRPr="008F5E85" w:rsidRDefault="00FC200E"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 xml:space="preserve"> </w:t>
      </w:r>
      <w:r w:rsidR="001028D2" w:rsidRPr="008F5E85">
        <w:rPr>
          <w:rFonts w:ascii="Times New Roman" w:hAnsi="Times New Roman" w:cs="Times New Roman"/>
          <w:sz w:val="24"/>
          <w:szCs w:val="24"/>
        </w:rPr>
        <w:t>«</w:t>
      </w:r>
      <w:r w:rsidR="001028D2" w:rsidRPr="008F5E85">
        <w:rPr>
          <w:rFonts w:ascii="Times New Roman" w:hAnsi="Times New Roman" w:cs="Times New Roman"/>
          <w:b/>
          <w:sz w:val="24"/>
          <w:szCs w:val="24"/>
        </w:rPr>
        <w:t>Эксплуатирующая организация</w:t>
      </w:r>
      <w:r w:rsidR="001028D2" w:rsidRPr="008F5E85">
        <w:rPr>
          <w:rFonts w:ascii="Times New Roman" w:hAnsi="Times New Roman" w:cs="Times New Roman"/>
          <w:sz w:val="24"/>
          <w:szCs w:val="24"/>
        </w:rPr>
        <w:t>»</w:t>
      </w:r>
      <w:r w:rsidR="00C44193" w:rsidRPr="008F5E85">
        <w:rPr>
          <w:rFonts w:ascii="Times New Roman" w:hAnsi="Times New Roman" w:cs="Times New Roman"/>
          <w:sz w:val="24"/>
          <w:szCs w:val="24"/>
        </w:rPr>
        <w:t xml:space="preserve"> означает организацию, которая будет определена Заказчиком или Фондом, и </w:t>
      </w:r>
      <w:r w:rsidR="001028D2" w:rsidRPr="008F5E85">
        <w:rPr>
          <w:rFonts w:ascii="Times New Roman" w:hAnsi="Times New Roman" w:cs="Times New Roman"/>
          <w:sz w:val="24"/>
          <w:szCs w:val="24"/>
        </w:rPr>
        <w:t>которая на основании договора получ</w:t>
      </w:r>
      <w:r w:rsidR="00C44193" w:rsidRPr="008F5E85">
        <w:rPr>
          <w:rFonts w:ascii="Times New Roman" w:hAnsi="Times New Roman" w:cs="Times New Roman"/>
          <w:sz w:val="24"/>
          <w:szCs w:val="24"/>
        </w:rPr>
        <w:t>и</w:t>
      </w:r>
      <w:r w:rsidR="001028D2" w:rsidRPr="008F5E85">
        <w:rPr>
          <w:rFonts w:ascii="Times New Roman" w:hAnsi="Times New Roman" w:cs="Times New Roman"/>
          <w:sz w:val="24"/>
          <w:szCs w:val="24"/>
        </w:rPr>
        <w:t xml:space="preserve">т право пользования </w:t>
      </w:r>
      <w:r w:rsidR="00F545E0" w:rsidRPr="008F5E85">
        <w:rPr>
          <w:rFonts w:ascii="Times New Roman" w:hAnsi="Times New Roman" w:cs="Times New Roman"/>
          <w:sz w:val="24"/>
          <w:szCs w:val="24"/>
        </w:rPr>
        <w:t>Объек</w:t>
      </w:r>
      <w:r w:rsidR="001F4E2E" w:rsidRPr="008F5E85">
        <w:rPr>
          <w:rFonts w:ascii="Times New Roman" w:hAnsi="Times New Roman" w:cs="Times New Roman"/>
          <w:sz w:val="24"/>
          <w:szCs w:val="24"/>
        </w:rPr>
        <w:t>том</w:t>
      </w:r>
      <w:r w:rsidR="00327818" w:rsidRPr="008F5E85">
        <w:rPr>
          <w:rFonts w:ascii="Times New Roman" w:hAnsi="Times New Roman" w:cs="Times New Roman"/>
          <w:sz w:val="24"/>
          <w:szCs w:val="24"/>
        </w:rPr>
        <w:t xml:space="preserve"> </w:t>
      </w:r>
      <w:r w:rsidR="001028D2" w:rsidRPr="008F5E85">
        <w:rPr>
          <w:rFonts w:ascii="Times New Roman" w:hAnsi="Times New Roman" w:cs="Times New Roman"/>
          <w:sz w:val="24"/>
          <w:szCs w:val="24"/>
        </w:rPr>
        <w:t>и</w:t>
      </w:r>
      <w:r w:rsidR="00E71003" w:rsidRPr="008F5E85">
        <w:rPr>
          <w:rFonts w:ascii="Times New Roman" w:hAnsi="Times New Roman" w:cs="Times New Roman"/>
          <w:sz w:val="24"/>
          <w:szCs w:val="24"/>
        </w:rPr>
        <w:t xml:space="preserve"> (или)</w:t>
      </w:r>
      <w:r w:rsidR="001028D2" w:rsidRPr="008F5E85">
        <w:rPr>
          <w:rFonts w:ascii="Times New Roman" w:hAnsi="Times New Roman" w:cs="Times New Roman"/>
          <w:sz w:val="24"/>
          <w:szCs w:val="24"/>
        </w:rPr>
        <w:t xml:space="preserve"> </w:t>
      </w:r>
      <w:r w:rsidR="00C44193" w:rsidRPr="008F5E85">
        <w:rPr>
          <w:rFonts w:ascii="Times New Roman" w:hAnsi="Times New Roman" w:cs="Times New Roman"/>
          <w:sz w:val="24"/>
          <w:szCs w:val="24"/>
        </w:rPr>
        <w:t>примет</w:t>
      </w:r>
      <w:r w:rsidR="001028D2" w:rsidRPr="008F5E85">
        <w:rPr>
          <w:rFonts w:ascii="Times New Roman" w:hAnsi="Times New Roman" w:cs="Times New Roman"/>
          <w:sz w:val="24"/>
          <w:szCs w:val="24"/>
        </w:rPr>
        <w:t xml:space="preserve"> на себя обязательство обеспечить предоставление коммунальных, телекоммуникационных или транспортных услуг на территории Центра.</w:t>
      </w:r>
    </w:p>
    <w:p w:rsidR="00DA32B4" w:rsidRPr="008F5E85" w:rsidRDefault="00DA32B4" w:rsidP="00B71DF8">
      <w:pPr>
        <w:pStyle w:val="a4"/>
        <w:numPr>
          <w:ilvl w:val="1"/>
          <w:numId w:val="17"/>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ab/>
      </w:r>
      <w:r w:rsidR="00B23F7F" w:rsidRPr="008F5E85">
        <w:rPr>
          <w:rFonts w:ascii="Times New Roman" w:hAnsi="Times New Roman" w:cs="Times New Roman"/>
          <w:b/>
          <w:sz w:val="24"/>
          <w:szCs w:val="24"/>
        </w:rPr>
        <w:t>Толкование</w:t>
      </w:r>
      <w:r w:rsidR="002C33B8" w:rsidRPr="008F5E85">
        <w:rPr>
          <w:rFonts w:ascii="Times New Roman" w:hAnsi="Times New Roman" w:cs="Times New Roman"/>
          <w:b/>
          <w:sz w:val="24"/>
          <w:szCs w:val="24"/>
        </w:rPr>
        <w:t>.</w:t>
      </w:r>
    </w:p>
    <w:p w:rsidR="002C33B8" w:rsidRPr="008F5E85" w:rsidRDefault="002C33B8" w:rsidP="00B71DF8">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 настоящем Договоре, за исключением случаев, когда из контекста следует иное:</w:t>
      </w:r>
    </w:p>
    <w:p w:rsidR="002C33B8" w:rsidRPr="008F5E85" w:rsidRDefault="002C33B8"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с</w:t>
      </w:r>
      <w:r w:rsidR="004D2396" w:rsidRPr="008F5E85">
        <w:rPr>
          <w:rFonts w:ascii="Times New Roman" w:hAnsi="Times New Roman"/>
          <w:sz w:val="24"/>
          <w:szCs w:val="24"/>
        </w:rPr>
        <w:t>лова</w:t>
      </w:r>
      <w:r w:rsidRPr="008F5E85">
        <w:rPr>
          <w:rFonts w:ascii="Times New Roman" w:hAnsi="Times New Roman"/>
          <w:sz w:val="24"/>
          <w:szCs w:val="24"/>
        </w:rPr>
        <w:t>, используемые</w:t>
      </w:r>
      <w:r w:rsidR="004D2396" w:rsidRPr="008F5E85">
        <w:rPr>
          <w:rFonts w:ascii="Times New Roman" w:hAnsi="Times New Roman"/>
          <w:sz w:val="24"/>
          <w:szCs w:val="24"/>
        </w:rPr>
        <w:t xml:space="preserve"> в единственном числе</w:t>
      </w:r>
      <w:r w:rsidRPr="008F5E85">
        <w:rPr>
          <w:rFonts w:ascii="Times New Roman" w:hAnsi="Times New Roman"/>
          <w:sz w:val="24"/>
          <w:szCs w:val="24"/>
        </w:rPr>
        <w:t>, также обозначают множественное число</w:t>
      </w:r>
      <w:r w:rsidR="004D2396" w:rsidRPr="008F5E85">
        <w:rPr>
          <w:rFonts w:ascii="Times New Roman" w:hAnsi="Times New Roman"/>
          <w:sz w:val="24"/>
          <w:szCs w:val="24"/>
        </w:rPr>
        <w:t>, и</w:t>
      </w:r>
      <w:r w:rsidR="00350856" w:rsidRPr="008F5E85">
        <w:rPr>
          <w:rFonts w:ascii="Times New Roman" w:hAnsi="Times New Roman"/>
          <w:sz w:val="24"/>
          <w:szCs w:val="24"/>
        </w:rPr>
        <w:t>,</w:t>
      </w:r>
      <w:r w:rsidR="004D2396" w:rsidRPr="008F5E85">
        <w:rPr>
          <w:rFonts w:ascii="Times New Roman" w:hAnsi="Times New Roman"/>
          <w:sz w:val="24"/>
          <w:szCs w:val="24"/>
        </w:rPr>
        <w:t xml:space="preserve"> наоборот</w:t>
      </w:r>
      <w:r w:rsidR="00B23F7F" w:rsidRPr="008F5E85">
        <w:rPr>
          <w:rFonts w:ascii="Times New Roman" w:hAnsi="Times New Roman"/>
          <w:sz w:val="24"/>
          <w:szCs w:val="24"/>
        </w:rPr>
        <w:t>, в зависимости от контекста</w:t>
      </w:r>
      <w:r w:rsidR="00585D05" w:rsidRPr="008F5E85">
        <w:rPr>
          <w:rFonts w:ascii="Times New Roman" w:hAnsi="Times New Roman"/>
          <w:sz w:val="24"/>
          <w:szCs w:val="24"/>
        </w:rPr>
        <w:t xml:space="preserve">; </w:t>
      </w:r>
      <w:r w:rsidR="00220782" w:rsidRPr="008F5E85">
        <w:rPr>
          <w:rFonts w:ascii="Times New Roman" w:hAnsi="Times New Roman"/>
          <w:sz w:val="24"/>
          <w:szCs w:val="24"/>
        </w:rPr>
        <w:t xml:space="preserve">ссылка </w:t>
      </w:r>
      <w:r w:rsidR="004D2396" w:rsidRPr="008F5E85">
        <w:rPr>
          <w:rFonts w:ascii="Times New Roman" w:hAnsi="Times New Roman"/>
          <w:sz w:val="24"/>
          <w:szCs w:val="24"/>
        </w:rPr>
        <w:t>на один грамматический род включает в себя ссылку на любой грамматический род;</w:t>
      </w:r>
    </w:p>
    <w:p w:rsidR="002C33B8" w:rsidRPr="008F5E85" w:rsidRDefault="002C33B8"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9A635B" w:rsidRPr="008F5E85">
        <w:rPr>
          <w:rFonts w:ascii="Times New Roman" w:hAnsi="Times New Roman"/>
          <w:sz w:val="24"/>
          <w:szCs w:val="24"/>
        </w:rPr>
        <w:t>ссылка на статью или п</w:t>
      </w:r>
      <w:r w:rsidR="004D2396" w:rsidRPr="008F5E85">
        <w:rPr>
          <w:rFonts w:ascii="Times New Roman" w:hAnsi="Times New Roman"/>
          <w:sz w:val="24"/>
          <w:szCs w:val="24"/>
        </w:rPr>
        <w:t>риложение означает ссылку на соотве</w:t>
      </w:r>
      <w:r w:rsidR="009A635B" w:rsidRPr="008F5E85">
        <w:rPr>
          <w:rFonts w:ascii="Times New Roman" w:hAnsi="Times New Roman"/>
          <w:sz w:val="24"/>
          <w:szCs w:val="24"/>
        </w:rPr>
        <w:t>тствующую статью или п</w:t>
      </w:r>
      <w:r w:rsidR="004D2396" w:rsidRPr="008F5E85">
        <w:rPr>
          <w:rFonts w:ascii="Times New Roman" w:hAnsi="Times New Roman"/>
          <w:sz w:val="24"/>
          <w:szCs w:val="24"/>
        </w:rPr>
        <w:t>риложение настоящего Договора;</w:t>
      </w:r>
    </w:p>
    <w:p w:rsidR="009C7DC9" w:rsidRPr="008F5E85" w:rsidRDefault="002C33B8"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 </w:t>
      </w:r>
      <w:r w:rsidR="004D2396" w:rsidRPr="008F5E85">
        <w:rPr>
          <w:rFonts w:ascii="Times New Roman" w:hAnsi="Times New Roman"/>
          <w:sz w:val="24"/>
          <w:szCs w:val="24"/>
        </w:rPr>
        <w:t>в случае если требуется получение одобрения, согласия или согласования любой из Сторон, то такие одобрения, согласия и согласования считаются полученными только в случае, ес</w:t>
      </w:r>
      <w:r w:rsidR="00554B42" w:rsidRPr="008F5E85">
        <w:rPr>
          <w:rFonts w:ascii="Times New Roman" w:hAnsi="Times New Roman"/>
          <w:sz w:val="24"/>
          <w:szCs w:val="24"/>
        </w:rPr>
        <w:t>ли они даны в письменной форме.</w:t>
      </w:r>
    </w:p>
    <w:p w:rsidR="0065529C" w:rsidRPr="008F5E85" w:rsidRDefault="0065529C" w:rsidP="005660CC">
      <w:pPr>
        <w:tabs>
          <w:tab w:val="left" w:pos="993"/>
          <w:tab w:val="left" w:pos="1276"/>
        </w:tabs>
        <w:spacing w:after="0" w:line="240" w:lineRule="auto"/>
        <w:ind w:right="-1" w:firstLine="709"/>
        <w:jc w:val="both"/>
        <w:rPr>
          <w:rFonts w:ascii="Times New Roman" w:hAnsi="Times New Roman"/>
          <w:sz w:val="24"/>
          <w:szCs w:val="24"/>
        </w:rPr>
      </w:pPr>
    </w:p>
    <w:p w:rsidR="009C7DC9" w:rsidRPr="008F5E85" w:rsidRDefault="006B4863" w:rsidP="00B71DF8">
      <w:pPr>
        <w:pStyle w:val="a4"/>
        <w:numPr>
          <w:ilvl w:val="0"/>
          <w:numId w:val="17"/>
        </w:numPr>
        <w:tabs>
          <w:tab w:val="left" w:pos="993"/>
          <w:tab w:val="left" w:pos="1276"/>
        </w:tabs>
        <w:spacing w:after="0" w:line="240" w:lineRule="auto"/>
        <w:ind w:left="0" w:firstLine="709"/>
        <w:jc w:val="both"/>
        <w:rPr>
          <w:rFonts w:ascii="Times New Roman" w:hAnsi="Times New Roman" w:cs="Times New Roman"/>
          <w:b/>
          <w:sz w:val="24"/>
          <w:szCs w:val="24"/>
        </w:rPr>
      </w:pPr>
      <w:r w:rsidRPr="008F5E85">
        <w:rPr>
          <w:rFonts w:ascii="Times New Roman" w:hAnsi="Times New Roman" w:cs="Times New Roman"/>
          <w:b/>
          <w:sz w:val="24"/>
          <w:szCs w:val="24"/>
        </w:rPr>
        <w:tab/>
      </w:r>
      <w:r w:rsidR="00B23F7F" w:rsidRPr="008F5E85">
        <w:rPr>
          <w:rFonts w:ascii="Times New Roman" w:hAnsi="Times New Roman" w:cs="Times New Roman"/>
          <w:b/>
          <w:sz w:val="24"/>
          <w:szCs w:val="24"/>
        </w:rPr>
        <w:t>ПРЕДМЕТ ДОГОВОРА</w:t>
      </w:r>
    </w:p>
    <w:p w:rsidR="005660CC" w:rsidRPr="008F5E85" w:rsidRDefault="005660CC" w:rsidP="005660CC">
      <w:pPr>
        <w:pStyle w:val="a4"/>
        <w:tabs>
          <w:tab w:val="left" w:pos="993"/>
          <w:tab w:val="left" w:pos="1276"/>
        </w:tabs>
        <w:spacing w:after="0" w:line="240" w:lineRule="auto"/>
        <w:ind w:left="709"/>
        <w:jc w:val="both"/>
        <w:rPr>
          <w:rFonts w:ascii="Times New Roman" w:hAnsi="Times New Roman" w:cs="Times New Roman"/>
          <w:b/>
          <w:sz w:val="24"/>
          <w:szCs w:val="24"/>
        </w:rPr>
      </w:pPr>
    </w:p>
    <w:p w:rsidR="000B5804" w:rsidRPr="008F5E85" w:rsidRDefault="00B23F7F" w:rsidP="00B71DF8">
      <w:pPr>
        <w:pStyle w:val="a4"/>
        <w:numPr>
          <w:ilvl w:val="1"/>
          <w:numId w:val="3"/>
        </w:numPr>
        <w:tabs>
          <w:tab w:val="left" w:pos="993"/>
          <w:tab w:val="left" w:pos="1276"/>
        </w:tabs>
        <w:spacing w:after="0" w:line="240" w:lineRule="auto"/>
        <w:ind w:left="0" w:firstLine="709"/>
        <w:jc w:val="both"/>
        <w:rPr>
          <w:rFonts w:ascii="Times New Roman" w:hAnsi="Times New Roman" w:cs="Times New Roman"/>
          <w:b/>
          <w:sz w:val="24"/>
          <w:szCs w:val="24"/>
        </w:rPr>
      </w:pPr>
      <w:r w:rsidRPr="008F5E85">
        <w:rPr>
          <w:rFonts w:ascii="Times New Roman" w:hAnsi="Times New Roman" w:cs="Times New Roman"/>
          <w:sz w:val="24"/>
          <w:szCs w:val="24"/>
        </w:rPr>
        <w:t xml:space="preserve">Генеральный Подрядчик обязуется выполнить </w:t>
      </w:r>
      <w:r w:rsidR="004D2396" w:rsidRPr="008F5E85">
        <w:rPr>
          <w:rFonts w:ascii="Times New Roman" w:hAnsi="Times New Roman" w:cs="Times New Roman"/>
          <w:sz w:val="24"/>
          <w:szCs w:val="24"/>
        </w:rPr>
        <w:t>Работы в</w:t>
      </w:r>
      <w:r w:rsidR="000B5804" w:rsidRPr="008F5E85">
        <w:rPr>
          <w:rFonts w:ascii="Times New Roman" w:hAnsi="Times New Roman" w:cs="Times New Roman"/>
          <w:sz w:val="24"/>
          <w:szCs w:val="24"/>
        </w:rPr>
        <w:t xml:space="preserve"> сроки</w:t>
      </w:r>
      <w:r w:rsidR="008D7199" w:rsidRPr="008F5E85">
        <w:rPr>
          <w:rFonts w:ascii="Times New Roman" w:hAnsi="Times New Roman" w:cs="Times New Roman"/>
          <w:sz w:val="24"/>
          <w:szCs w:val="24"/>
        </w:rPr>
        <w:t xml:space="preserve"> и в объеме</w:t>
      </w:r>
      <w:r w:rsidR="000B5804" w:rsidRPr="008F5E85">
        <w:rPr>
          <w:rFonts w:ascii="Times New Roman" w:hAnsi="Times New Roman" w:cs="Times New Roman"/>
          <w:sz w:val="24"/>
          <w:szCs w:val="24"/>
        </w:rPr>
        <w:t>, предусмотренные настоящим Договором</w:t>
      </w:r>
      <w:r w:rsidRPr="008F5E85">
        <w:rPr>
          <w:rFonts w:ascii="Times New Roman" w:hAnsi="Times New Roman" w:cs="Times New Roman"/>
          <w:sz w:val="24"/>
          <w:szCs w:val="24"/>
        </w:rPr>
        <w:t>, а Заказчик обязуется принять результат Работ</w:t>
      </w:r>
      <w:r w:rsidR="00ED1A57"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и </w:t>
      </w:r>
      <w:r w:rsidR="00ED1A57" w:rsidRPr="008F5E85">
        <w:rPr>
          <w:rFonts w:ascii="Times New Roman" w:hAnsi="Times New Roman" w:cs="Times New Roman"/>
          <w:sz w:val="24"/>
          <w:szCs w:val="24"/>
        </w:rPr>
        <w:t>у</w:t>
      </w:r>
      <w:r w:rsidRPr="008F5E85">
        <w:rPr>
          <w:rFonts w:ascii="Times New Roman" w:hAnsi="Times New Roman" w:cs="Times New Roman"/>
          <w:sz w:val="24"/>
          <w:szCs w:val="24"/>
        </w:rPr>
        <w:t xml:space="preserve">платить </w:t>
      </w:r>
      <w:r w:rsidR="00ED1A57" w:rsidRPr="008F5E85">
        <w:rPr>
          <w:rFonts w:ascii="Times New Roman" w:hAnsi="Times New Roman" w:cs="Times New Roman"/>
          <w:sz w:val="24"/>
          <w:szCs w:val="24"/>
        </w:rPr>
        <w:t xml:space="preserve">Генеральному Подрядчику </w:t>
      </w:r>
      <w:r w:rsidRPr="008F5E85">
        <w:rPr>
          <w:rFonts w:ascii="Times New Roman" w:hAnsi="Times New Roman" w:cs="Times New Roman"/>
          <w:sz w:val="24"/>
          <w:szCs w:val="24"/>
        </w:rPr>
        <w:t xml:space="preserve">Цену </w:t>
      </w:r>
      <w:r w:rsidR="00314372" w:rsidRPr="008F5E85">
        <w:rPr>
          <w:rFonts w:ascii="Times New Roman" w:hAnsi="Times New Roman" w:cs="Times New Roman"/>
          <w:sz w:val="24"/>
          <w:szCs w:val="24"/>
        </w:rPr>
        <w:t xml:space="preserve">Договора </w:t>
      </w:r>
      <w:r w:rsidRPr="008F5E85">
        <w:rPr>
          <w:rFonts w:ascii="Times New Roman" w:hAnsi="Times New Roman" w:cs="Times New Roman"/>
          <w:sz w:val="24"/>
          <w:szCs w:val="24"/>
        </w:rPr>
        <w:t xml:space="preserve">согласно условиям </w:t>
      </w:r>
      <w:r w:rsidR="00ED1A57" w:rsidRPr="008F5E85">
        <w:rPr>
          <w:rFonts w:ascii="Times New Roman" w:hAnsi="Times New Roman" w:cs="Times New Roman"/>
          <w:sz w:val="24"/>
          <w:szCs w:val="24"/>
        </w:rPr>
        <w:t xml:space="preserve">настоящего </w:t>
      </w:r>
      <w:r w:rsidRPr="008F5E85">
        <w:rPr>
          <w:rFonts w:ascii="Times New Roman" w:hAnsi="Times New Roman" w:cs="Times New Roman"/>
          <w:sz w:val="24"/>
          <w:szCs w:val="24"/>
        </w:rPr>
        <w:t>Договора.</w:t>
      </w:r>
      <w:r w:rsidR="004D2396" w:rsidRPr="008F5E85">
        <w:rPr>
          <w:rFonts w:ascii="Times New Roman" w:hAnsi="Times New Roman" w:cs="Times New Roman"/>
          <w:sz w:val="24"/>
          <w:szCs w:val="24"/>
        </w:rPr>
        <w:t xml:space="preserve"> </w:t>
      </w:r>
    </w:p>
    <w:p w:rsidR="005D008A" w:rsidRPr="008F5E85" w:rsidRDefault="005D008A" w:rsidP="00B71DF8">
      <w:pPr>
        <w:pStyle w:val="a4"/>
        <w:numPr>
          <w:ilvl w:val="1"/>
          <w:numId w:val="3"/>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Работы включают в себя </w:t>
      </w:r>
      <w:r w:rsidR="004E7552" w:rsidRPr="008F5E85">
        <w:rPr>
          <w:rFonts w:ascii="Times New Roman" w:hAnsi="Times New Roman" w:cs="Times New Roman"/>
          <w:sz w:val="24"/>
          <w:szCs w:val="24"/>
        </w:rPr>
        <w:t xml:space="preserve">все работы, которые </w:t>
      </w:r>
      <w:r w:rsidRPr="008F5E85">
        <w:rPr>
          <w:rFonts w:ascii="Times New Roman" w:hAnsi="Times New Roman" w:cs="Times New Roman"/>
          <w:sz w:val="24"/>
          <w:szCs w:val="24"/>
        </w:rPr>
        <w:t xml:space="preserve">необходимы для </w:t>
      </w:r>
      <w:r w:rsidR="0059082F" w:rsidRPr="008F5E85">
        <w:rPr>
          <w:rFonts w:ascii="Times New Roman" w:hAnsi="Times New Roman" w:cs="Times New Roman"/>
          <w:sz w:val="24"/>
          <w:szCs w:val="24"/>
        </w:rPr>
        <w:t xml:space="preserve">строительства и ввода </w:t>
      </w:r>
      <w:r w:rsidR="000C262E" w:rsidRPr="008F5E85">
        <w:rPr>
          <w:rFonts w:ascii="Times New Roman" w:hAnsi="Times New Roman" w:cs="Times New Roman"/>
          <w:sz w:val="24"/>
          <w:szCs w:val="24"/>
        </w:rPr>
        <w:t>Объект</w:t>
      </w:r>
      <w:r w:rsidR="003F271F">
        <w:rPr>
          <w:rFonts w:ascii="Times New Roman" w:hAnsi="Times New Roman" w:cs="Times New Roman"/>
          <w:sz w:val="24"/>
          <w:szCs w:val="24"/>
        </w:rPr>
        <w:t>а</w:t>
      </w:r>
      <w:r w:rsidR="00354EEE" w:rsidRPr="008F5E85">
        <w:rPr>
          <w:rFonts w:ascii="Times New Roman" w:hAnsi="Times New Roman" w:cs="Times New Roman"/>
          <w:sz w:val="24"/>
          <w:szCs w:val="24"/>
        </w:rPr>
        <w:t xml:space="preserve"> в эксплуатацию</w:t>
      </w:r>
      <w:r w:rsidRPr="008F5E85">
        <w:rPr>
          <w:rFonts w:ascii="Times New Roman" w:hAnsi="Times New Roman" w:cs="Times New Roman"/>
          <w:sz w:val="24"/>
          <w:szCs w:val="24"/>
        </w:rPr>
        <w:t>.</w:t>
      </w:r>
    </w:p>
    <w:p w:rsidR="005D008A" w:rsidRPr="008F5E85" w:rsidRDefault="001E444D" w:rsidP="00B71DF8">
      <w:pPr>
        <w:pStyle w:val="BMKHeading2"/>
        <w:numPr>
          <w:ilvl w:val="1"/>
          <w:numId w:val="3"/>
        </w:numPr>
        <w:tabs>
          <w:tab w:val="left" w:pos="993"/>
          <w:tab w:val="left" w:pos="1276"/>
        </w:tabs>
        <w:spacing w:after="0"/>
        <w:ind w:left="0" w:firstLine="709"/>
        <w:rPr>
          <w:sz w:val="24"/>
          <w:szCs w:val="24"/>
          <w:lang w:val="ru-RU"/>
        </w:rPr>
      </w:pPr>
      <w:bookmarkStart w:id="2" w:name="_Toc321466312"/>
      <w:r w:rsidRPr="008F5E85">
        <w:rPr>
          <w:sz w:val="24"/>
          <w:szCs w:val="24"/>
          <w:lang w:val="ru-RU"/>
        </w:rPr>
        <w:lastRenderedPageBreak/>
        <w:t>Объем</w:t>
      </w:r>
      <w:r w:rsidR="005D008A" w:rsidRPr="008F5E85">
        <w:rPr>
          <w:sz w:val="24"/>
          <w:szCs w:val="24"/>
          <w:lang w:val="ru-RU"/>
        </w:rPr>
        <w:t xml:space="preserve"> Работ </w:t>
      </w:r>
      <w:r w:rsidR="00D907FD" w:rsidRPr="008F5E85">
        <w:rPr>
          <w:sz w:val="24"/>
          <w:szCs w:val="24"/>
          <w:lang w:val="ru-RU"/>
        </w:rPr>
        <w:t>может быть изменен</w:t>
      </w:r>
      <w:r w:rsidR="004E7552" w:rsidRPr="008F5E85">
        <w:rPr>
          <w:sz w:val="24"/>
          <w:szCs w:val="24"/>
          <w:lang w:val="ru-RU"/>
        </w:rPr>
        <w:t xml:space="preserve"> в порядке,</w:t>
      </w:r>
      <w:r w:rsidR="005D008A" w:rsidRPr="008F5E85">
        <w:rPr>
          <w:sz w:val="24"/>
          <w:szCs w:val="24"/>
          <w:lang w:val="ru-RU"/>
        </w:rPr>
        <w:t xml:space="preserve"> предусмотрен</w:t>
      </w:r>
      <w:r w:rsidR="004E7552" w:rsidRPr="008F5E85">
        <w:rPr>
          <w:sz w:val="24"/>
          <w:szCs w:val="24"/>
          <w:lang w:val="ru-RU"/>
        </w:rPr>
        <w:t>н</w:t>
      </w:r>
      <w:r w:rsidR="005D008A" w:rsidRPr="008F5E85">
        <w:rPr>
          <w:sz w:val="24"/>
          <w:szCs w:val="24"/>
          <w:lang w:val="ru-RU"/>
        </w:rPr>
        <w:t>о</w:t>
      </w:r>
      <w:r w:rsidR="004E7552" w:rsidRPr="008F5E85">
        <w:rPr>
          <w:sz w:val="24"/>
          <w:szCs w:val="24"/>
          <w:lang w:val="ru-RU"/>
        </w:rPr>
        <w:t>м</w:t>
      </w:r>
      <w:r w:rsidR="005D008A" w:rsidRPr="008F5E85">
        <w:rPr>
          <w:sz w:val="24"/>
          <w:szCs w:val="24"/>
          <w:lang w:val="ru-RU"/>
        </w:rPr>
        <w:t xml:space="preserve"> </w:t>
      </w:r>
      <w:r w:rsidR="00DE6C14" w:rsidRPr="008F5E85">
        <w:rPr>
          <w:sz w:val="24"/>
          <w:szCs w:val="24"/>
          <w:lang w:val="ru-RU"/>
        </w:rPr>
        <w:t>настоящим Договором</w:t>
      </w:r>
      <w:r w:rsidR="005D008A" w:rsidRPr="008F5E85">
        <w:rPr>
          <w:sz w:val="24"/>
          <w:szCs w:val="24"/>
          <w:lang w:val="ru-RU"/>
        </w:rPr>
        <w:t>.</w:t>
      </w:r>
      <w:bookmarkEnd w:id="2"/>
      <w:r w:rsidR="005D008A" w:rsidRPr="008F5E85">
        <w:rPr>
          <w:sz w:val="24"/>
          <w:szCs w:val="24"/>
          <w:lang w:val="ru-RU"/>
        </w:rPr>
        <w:t xml:space="preserve"> </w:t>
      </w:r>
    </w:p>
    <w:p w:rsidR="008F77FE" w:rsidRPr="008F5E85" w:rsidRDefault="000B5804" w:rsidP="00B71DF8">
      <w:pPr>
        <w:pStyle w:val="a4"/>
        <w:numPr>
          <w:ilvl w:val="1"/>
          <w:numId w:val="3"/>
        </w:numPr>
        <w:tabs>
          <w:tab w:val="left" w:pos="993"/>
          <w:tab w:val="left" w:pos="1276"/>
        </w:tabs>
        <w:spacing w:after="0" w:line="240" w:lineRule="auto"/>
        <w:ind w:left="0" w:firstLine="709"/>
        <w:jc w:val="both"/>
        <w:rPr>
          <w:rFonts w:ascii="Times New Roman" w:hAnsi="Times New Roman" w:cs="Times New Roman"/>
          <w:b/>
          <w:sz w:val="24"/>
          <w:szCs w:val="24"/>
        </w:rPr>
      </w:pPr>
      <w:r w:rsidRPr="008F5E85">
        <w:rPr>
          <w:rFonts w:ascii="Times New Roman" w:hAnsi="Times New Roman" w:cs="Times New Roman"/>
          <w:sz w:val="24"/>
          <w:szCs w:val="24"/>
        </w:rPr>
        <w:t xml:space="preserve">Генеральный Подрядчик обязан выполнять Работы в соответствии с применимыми стандартами, </w:t>
      </w:r>
      <w:r w:rsidR="009C6DA9" w:rsidRPr="008F5E85">
        <w:rPr>
          <w:rFonts w:ascii="Times New Roman" w:hAnsi="Times New Roman" w:cs="Times New Roman"/>
          <w:sz w:val="24"/>
          <w:szCs w:val="24"/>
        </w:rPr>
        <w:t xml:space="preserve">Указаниями Заказчика, </w:t>
      </w:r>
      <w:r w:rsidR="00E3444D" w:rsidRPr="008F5E85">
        <w:rPr>
          <w:rFonts w:ascii="Times New Roman" w:hAnsi="Times New Roman" w:cs="Times New Roman"/>
          <w:sz w:val="24"/>
          <w:szCs w:val="24"/>
        </w:rPr>
        <w:t xml:space="preserve">Техническими регламентами, </w:t>
      </w:r>
      <w:r w:rsidR="00FC200E" w:rsidRPr="008F5E85">
        <w:rPr>
          <w:rFonts w:ascii="Times New Roman" w:hAnsi="Times New Roman" w:cs="Times New Roman"/>
          <w:sz w:val="24"/>
          <w:szCs w:val="24"/>
        </w:rPr>
        <w:t xml:space="preserve">Рабочей документацией, </w:t>
      </w:r>
      <w:r w:rsidR="00321FD3" w:rsidRPr="008F5E85">
        <w:rPr>
          <w:rFonts w:ascii="Times New Roman" w:hAnsi="Times New Roman" w:cs="Times New Roman"/>
          <w:sz w:val="24"/>
          <w:szCs w:val="24"/>
        </w:rPr>
        <w:t xml:space="preserve">Правилами проекта, </w:t>
      </w:r>
      <w:r w:rsidRPr="008F5E85">
        <w:rPr>
          <w:rFonts w:ascii="Times New Roman" w:hAnsi="Times New Roman" w:cs="Times New Roman"/>
          <w:sz w:val="24"/>
          <w:szCs w:val="24"/>
        </w:rPr>
        <w:t>требованиями Законодательства РФ и условиями настоящего Договора</w:t>
      </w:r>
      <w:r w:rsidR="009C6DA9" w:rsidRPr="008F5E85">
        <w:rPr>
          <w:rFonts w:ascii="Times New Roman" w:hAnsi="Times New Roman" w:cs="Times New Roman"/>
          <w:sz w:val="24"/>
          <w:szCs w:val="24"/>
        </w:rPr>
        <w:t>.</w:t>
      </w:r>
    </w:p>
    <w:p w:rsidR="00B35989" w:rsidRPr="008F5E85" w:rsidRDefault="00B23F7F" w:rsidP="005660CC">
      <w:pPr>
        <w:pStyle w:val="a4"/>
        <w:numPr>
          <w:ilvl w:val="1"/>
          <w:numId w:val="3"/>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Качество Работ и </w:t>
      </w:r>
      <w:r w:rsidR="000C262E" w:rsidRPr="008F5E85">
        <w:rPr>
          <w:rFonts w:ascii="Times New Roman" w:hAnsi="Times New Roman" w:cs="Times New Roman"/>
          <w:sz w:val="24"/>
          <w:szCs w:val="24"/>
        </w:rPr>
        <w:t>построенн</w:t>
      </w:r>
      <w:r w:rsidR="003F271F">
        <w:rPr>
          <w:rFonts w:ascii="Times New Roman" w:hAnsi="Times New Roman" w:cs="Times New Roman"/>
          <w:sz w:val="24"/>
          <w:szCs w:val="24"/>
        </w:rPr>
        <w:t>ого</w:t>
      </w:r>
      <w:r w:rsidR="000C262E" w:rsidRPr="008F5E85">
        <w:rPr>
          <w:rFonts w:ascii="Times New Roman" w:hAnsi="Times New Roman" w:cs="Times New Roman"/>
          <w:sz w:val="24"/>
          <w:szCs w:val="24"/>
        </w:rPr>
        <w:t xml:space="preserve"> Объект</w:t>
      </w:r>
      <w:r w:rsidR="003F271F">
        <w:rPr>
          <w:rFonts w:ascii="Times New Roman" w:hAnsi="Times New Roman" w:cs="Times New Roman"/>
          <w:sz w:val="24"/>
          <w:szCs w:val="24"/>
        </w:rPr>
        <w:t>а</w:t>
      </w:r>
      <w:r w:rsidR="00355E75"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должно соответствовать требованиям </w:t>
      </w:r>
      <w:r w:rsidR="00D907FD" w:rsidRPr="008F5E85">
        <w:rPr>
          <w:rFonts w:ascii="Times New Roman" w:hAnsi="Times New Roman" w:cs="Times New Roman"/>
          <w:sz w:val="24"/>
          <w:szCs w:val="24"/>
        </w:rPr>
        <w:t>Исходных данных</w:t>
      </w:r>
      <w:r w:rsidRPr="008F5E85">
        <w:rPr>
          <w:rFonts w:ascii="Times New Roman" w:hAnsi="Times New Roman" w:cs="Times New Roman"/>
          <w:sz w:val="24"/>
          <w:szCs w:val="24"/>
        </w:rPr>
        <w:t xml:space="preserve">, СНиПов, ГОСТов и </w:t>
      </w:r>
      <w:r w:rsidR="00F13CB6" w:rsidRPr="008F5E85">
        <w:rPr>
          <w:rFonts w:ascii="Times New Roman" w:hAnsi="Times New Roman" w:cs="Times New Roman"/>
          <w:sz w:val="24"/>
          <w:szCs w:val="24"/>
        </w:rPr>
        <w:t>Т</w:t>
      </w:r>
      <w:r w:rsidRPr="008F5E85">
        <w:rPr>
          <w:rFonts w:ascii="Times New Roman" w:hAnsi="Times New Roman" w:cs="Times New Roman"/>
          <w:sz w:val="24"/>
          <w:szCs w:val="24"/>
        </w:rPr>
        <w:t>ехнических регламентов, а также Законодательства РФ.</w:t>
      </w:r>
      <w:r w:rsidR="00F13CB6" w:rsidRPr="008F5E85">
        <w:rPr>
          <w:rFonts w:ascii="Times New Roman" w:hAnsi="Times New Roman" w:cs="Times New Roman"/>
          <w:sz w:val="24"/>
          <w:szCs w:val="24"/>
        </w:rPr>
        <w:t xml:space="preserve"> В случае противоречия между СНиПами и иными вступившими в силу нормативно-правовыми актами, в том числе Техническими регламентами, требования о соответствии результатов Работ СНиПам применяются только в той части, в которой СНиПы не противоречат </w:t>
      </w:r>
      <w:r w:rsidR="00045B6C" w:rsidRPr="008F5E85">
        <w:rPr>
          <w:rFonts w:ascii="Times New Roman" w:hAnsi="Times New Roman" w:cs="Times New Roman"/>
          <w:sz w:val="24"/>
          <w:szCs w:val="24"/>
        </w:rPr>
        <w:t xml:space="preserve">таким нормативно-правовым актам или </w:t>
      </w:r>
      <w:r w:rsidR="00F13CB6" w:rsidRPr="008F5E85">
        <w:rPr>
          <w:rFonts w:ascii="Times New Roman" w:hAnsi="Times New Roman" w:cs="Times New Roman"/>
          <w:sz w:val="24"/>
          <w:szCs w:val="24"/>
        </w:rPr>
        <w:t>Техническим регламентам.</w:t>
      </w:r>
    </w:p>
    <w:p w:rsidR="005660CC" w:rsidRPr="008F5E85" w:rsidRDefault="005660CC" w:rsidP="005660CC">
      <w:pPr>
        <w:pStyle w:val="a4"/>
        <w:tabs>
          <w:tab w:val="left" w:pos="993"/>
          <w:tab w:val="left" w:pos="1276"/>
        </w:tabs>
        <w:spacing w:after="0" w:line="240" w:lineRule="auto"/>
        <w:ind w:left="709"/>
        <w:jc w:val="both"/>
        <w:rPr>
          <w:rFonts w:ascii="Times New Roman" w:hAnsi="Times New Roman" w:cs="Times New Roman"/>
          <w:sz w:val="24"/>
          <w:szCs w:val="24"/>
        </w:rPr>
      </w:pPr>
    </w:p>
    <w:p w:rsidR="009C7DC9" w:rsidRPr="008F5E85" w:rsidRDefault="009C7DC9" w:rsidP="00B71DF8">
      <w:pPr>
        <w:pStyle w:val="a4"/>
        <w:numPr>
          <w:ilvl w:val="0"/>
          <w:numId w:val="3"/>
        </w:numPr>
        <w:tabs>
          <w:tab w:val="left" w:pos="993"/>
          <w:tab w:val="left" w:pos="1276"/>
        </w:tabs>
        <w:spacing w:after="0" w:line="240" w:lineRule="auto"/>
        <w:ind w:left="0"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РАБОТЫ</w:t>
      </w:r>
    </w:p>
    <w:p w:rsidR="005660CC" w:rsidRPr="008F5E85" w:rsidRDefault="005660CC" w:rsidP="005660CC">
      <w:pPr>
        <w:pStyle w:val="a4"/>
        <w:tabs>
          <w:tab w:val="left" w:pos="993"/>
          <w:tab w:val="left" w:pos="1276"/>
        </w:tabs>
        <w:spacing w:after="0" w:line="240" w:lineRule="auto"/>
        <w:ind w:left="709"/>
        <w:jc w:val="both"/>
        <w:rPr>
          <w:rFonts w:ascii="Times New Roman" w:hAnsi="Times New Roman" w:cs="Times New Roman"/>
          <w:b/>
          <w:bCs/>
          <w:sz w:val="24"/>
          <w:szCs w:val="24"/>
        </w:rPr>
      </w:pPr>
    </w:p>
    <w:p w:rsidR="00BA09B0" w:rsidRPr="008F5E85" w:rsidRDefault="00BA09B0" w:rsidP="00B71DF8">
      <w:pPr>
        <w:pStyle w:val="a4"/>
        <w:numPr>
          <w:ilvl w:val="1"/>
          <w:numId w:val="3"/>
        </w:numPr>
        <w:tabs>
          <w:tab w:val="left" w:pos="993"/>
          <w:tab w:val="left" w:pos="1276"/>
        </w:tabs>
        <w:spacing w:after="0" w:line="240" w:lineRule="auto"/>
        <w:ind w:left="0"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Общие положения</w:t>
      </w:r>
    </w:p>
    <w:p w:rsidR="00136473" w:rsidRPr="008F5E85" w:rsidRDefault="001E444D" w:rsidP="005660C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Работы, выполняемые Генеральным Подрядчиком по настоящему Договору, включают</w:t>
      </w:r>
      <w:r w:rsidR="00B23F7F"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Строительно-монтажные </w:t>
      </w:r>
      <w:r w:rsidR="00696847" w:rsidRPr="008F5E85">
        <w:rPr>
          <w:rFonts w:ascii="Times New Roman" w:hAnsi="Times New Roman" w:cs="Times New Roman"/>
          <w:sz w:val="24"/>
          <w:szCs w:val="24"/>
        </w:rPr>
        <w:t>Р</w:t>
      </w:r>
      <w:r w:rsidR="0059082F" w:rsidRPr="008F5E85">
        <w:rPr>
          <w:rFonts w:ascii="Times New Roman" w:hAnsi="Times New Roman" w:cs="Times New Roman"/>
          <w:sz w:val="24"/>
          <w:szCs w:val="24"/>
        </w:rPr>
        <w:t>аботы</w:t>
      </w:r>
      <w:r w:rsidRPr="008F5E85">
        <w:rPr>
          <w:rFonts w:ascii="Times New Roman" w:hAnsi="Times New Roman" w:cs="Times New Roman"/>
          <w:sz w:val="24"/>
          <w:szCs w:val="24"/>
        </w:rPr>
        <w:t xml:space="preserve">, </w:t>
      </w:r>
      <w:r w:rsidR="00B117FD" w:rsidRPr="008F5E85">
        <w:rPr>
          <w:rFonts w:ascii="Times New Roman" w:hAnsi="Times New Roman" w:cs="Times New Roman"/>
          <w:sz w:val="24"/>
          <w:szCs w:val="24"/>
        </w:rPr>
        <w:t xml:space="preserve">пусконаладочные </w:t>
      </w:r>
      <w:r w:rsidR="000B3AB3" w:rsidRPr="008F5E85">
        <w:rPr>
          <w:rFonts w:ascii="Times New Roman" w:hAnsi="Times New Roman" w:cs="Times New Roman"/>
          <w:sz w:val="24"/>
          <w:szCs w:val="24"/>
        </w:rPr>
        <w:t>работы</w:t>
      </w:r>
      <w:r w:rsidR="00740240" w:rsidRPr="008F5E85">
        <w:rPr>
          <w:rFonts w:ascii="Times New Roman" w:hAnsi="Times New Roman" w:cs="Times New Roman"/>
          <w:sz w:val="24"/>
          <w:szCs w:val="24"/>
        </w:rPr>
        <w:t xml:space="preserve"> в отношении </w:t>
      </w:r>
      <w:r w:rsidR="000C262E" w:rsidRPr="008F5E85">
        <w:rPr>
          <w:rFonts w:ascii="Times New Roman" w:hAnsi="Times New Roman" w:cs="Times New Roman"/>
          <w:sz w:val="24"/>
          <w:szCs w:val="24"/>
        </w:rPr>
        <w:t>Объект</w:t>
      </w:r>
      <w:r w:rsidR="003F271F">
        <w:rPr>
          <w:rFonts w:ascii="Times New Roman" w:hAnsi="Times New Roman" w:cs="Times New Roman"/>
          <w:sz w:val="24"/>
          <w:szCs w:val="24"/>
        </w:rPr>
        <w:t>а</w:t>
      </w:r>
      <w:r w:rsidR="00045B6C" w:rsidRPr="008F5E85">
        <w:rPr>
          <w:rFonts w:ascii="Times New Roman" w:hAnsi="Times New Roman" w:cs="Times New Roman"/>
          <w:sz w:val="24"/>
          <w:szCs w:val="24"/>
        </w:rPr>
        <w:t>,</w:t>
      </w:r>
      <w:r w:rsidRPr="008F5E85">
        <w:rPr>
          <w:rFonts w:ascii="Times New Roman" w:hAnsi="Times New Roman" w:cs="Times New Roman"/>
          <w:sz w:val="24"/>
          <w:szCs w:val="24"/>
        </w:rPr>
        <w:t xml:space="preserve"> </w:t>
      </w:r>
      <w:r w:rsidR="000B3AB3" w:rsidRPr="008F5E85">
        <w:rPr>
          <w:rFonts w:ascii="Times New Roman" w:hAnsi="Times New Roman" w:cs="Times New Roman"/>
          <w:sz w:val="24"/>
          <w:szCs w:val="24"/>
        </w:rPr>
        <w:t>ввод</w:t>
      </w:r>
      <w:r w:rsidRPr="008F5E85">
        <w:rPr>
          <w:rFonts w:ascii="Times New Roman" w:hAnsi="Times New Roman" w:cs="Times New Roman"/>
          <w:sz w:val="24"/>
          <w:szCs w:val="24"/>
        </w:rPr>
        <w:t xml:space="preserve"> </w:t>
      </w:r>
      <w:r w:rsidR="000C262E" w:rsidRPr="008F5E85">
        <w:rPr>
          <w:rFonts w:ascii="Times New Roman" w:hAnsi="Times New Roman" w:cs="Times New Roman"/>
          <w:sz w:val="24"/>
          <w:szCs w:val="24"/>
        </w:rPr>
        <w:t>Объект</w:t>
      </w:r>
      <w:r w:rsidR="003F271F">
        <w:rPr>
          <w:rFonts w:ascii="Times New Roman" w:hAnsi="Times New Roman" w:cs="Times New Roman"/>
          <w:sz w:val="24"/>
          <w:szCs w:val="24"/>
        </w:rPr>
        <w:t>а</w:t>
      </w:r>
      <w:r w:rsidR="00A73BA9"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в эксплуатацию, </w:t>
      </w:r>
      <w:r w:rsidR="00762954" w:rsidRPr="008F5E85">
        <w:rPr>
          <w:rFonts w:ascii="Times New Roman" w:hAnsi="Times New Roman" w:cs="Times New Roman"/>
          <w:sz w:val="24"/>
          <w:szCs w:val="24"/>
        </w:rPr>
        <w:t>а также иные Работы, предусмотренные настоящим Договором</w:t>
      </w:r>
      <w:r w:rsidR="000B3AB3" w:rsidRPr="008F5E85">
        <w:rPr>
          <w:rFonts w:ascii="Times New Roman" w:hAnsi="Times New Roman" w:cs="Times New Roman"/>
          <w:sz w:val="24"/>
          <w:szCs w:val="24"/>
        </w:rPr>
        <w:t xml:space="preserve"> и необходимые</w:t>
      </w:r>
      <w:r w:rsidR="00933166" w:rsidRPr="008F5E85">
        <w:rPr>
          <w:rFonts w:ascii="Times New Roman" w:hAnsi="Times New Roman" w:cs="Times New Roman"/>
          <w:sz w:val="24"/>
          <w:szCs w:val="24"/>
        </w:rPr>
        <w:t>,</w:t>
      </w:r>
      <w:r w:rsidR="000B3AB3" w:rsidRPr="008F5E85">
        <w:rPr>
          <w:rFonts w:ascii="Times New Roman" w:hAnsi="Times New Roman" w:cs="Times New Roman"/>
          <w:sz w:val="24"/>
          <w:szCs w:val="24"/>
        </w:rPr>
        <w:t xml:space="preserve"> для сдачи </w:t>
      </w:r>
      <w:r w:rsidR="000C262E" w:rsidRPr="008F5E85">
        <w:rPr>
          <w:rFonts w:ascii="Times New Roman" w:hAnsi="Times New Roman" w:cs="Times New Roman"/>
          <w:sz w:val="24"/>
          <w:szCs w:val="24"/>
        </w:rPr>
        <w:t>Объект</w:t>
      </w:r>
      <w:r w:rsidR="003F271F">
        <w:rPr>
          <w:rFonts w:ascii="Times New Roman" w:hAnsi="Times New Roman" w:cs="Times New Roman"/>
          <w:sz w:val="24"/>
          <w:szCs w:val="24"/>
        </w:rPr>
        <w:t>а</w:t>
      </w:r>
      <w:r w:rsidR="00933166" w:rsidRPr="008F5E85">
        <w:rPr>
          <w:rFonts w:ascii="Times New Roman" w:hAnsi="Times New Roman" w:cs="Times New Roman"/>
          <w:sz w:val="24"/>
          <w:szCs w:val="24"/>
        </w:rPr>
        <w:t xml:space="preserve"> </w:t>
      </w:r>
      <w:r w:rsidR="00E94D27" w:rsidRPr="008F5E85">
        <w:rPr>
          <w:rFonts w:ascii="Times New Roman" w:hAnsi="Times New Roman" w:cs="Times New Roman"/>
          <w:sz w:val="24"/>
          <w:szCs w:val="24"/>
        </w:rPr>
        <w:t>в эксплуатацию</w:t>
      </w:r>
      <w:r w:rsidRPr="008F5E85">
        <w:rPr>
          <w:rFonts w:ascii="Times New Roman" w:hAnsi="Times New Roman" w:cs="Times New Roman"/>
          <w:sz w:val="24"/>
          <w:szCs w:val="24"/>
        </w:rPr>
        <w:t>.</w:t>
      </w:r>
    </w:p>
    <w:p w:rsidR="004110D3" w:rsidRPr="008F5E85" w:rsidRDefault="001E444D" w:rsidP="005660C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bookmarkStart w:id="3" w:name="_Ref246334808"/>
      <w:r w:rsidR="004110D3" w:rsidRPr="008F5E85">
        <w:rPr>
          <w:rFonts w:ascii="Times New Roman" w:hAnsi="Times New Roman" w:cs="Times New Roman"/>
          <w:sz w:val="24"/>
          <w:szCs w:val="24"/>
        </w:rPr>
        <w:t xml:space="preserve">Заказчик передал Генеральному Подрядчику </w:t>
      </w:r>
      <w:r w:rsidR="00925D61" w:rsidRPr="008F5E85">
        <w:rPr>
          <w:rFonts w:ascii="Times New Roman" w:hAnsi="Times New Roman" w:cs="Times New Roman"/>
          <w:sz w:val="24"/>
          <w:szCs w:val="24"/>
        </w:rPr>
        <w:t xml:space="preserve">все необходимые </w:t>
      </w:r>
      <w:r w:rsidR="00925D61" w:rsidRPr="008F5E85">
        <w:rPr>
          <w:rFonts w:ascii="Times New Roman" w:hAnsi="Times New Roman" w:cs="Times New Roman"/>
          <w:bCs/>
          <w:sz w:val="24"/>
          <w:szCs w:val="24"/>
        </w:rPr>
        <w:t>Исходные данные</w:t>
      </w:r>
      <w:r w:rsidR="00925D61" w:rsidRPr="008F5E85">
        <w:rPr>
          <w:rFonts w:ascii="Times New Roman" w:hAnsi="Times New Roman" w:cs="Times New Roman"/>
          <w:sz w:val="24"/>
          <w:szCs w:val="24"/>
        </w:rPr>
        <w:t xml:space="preserve">, </w:t>
      </w:r>
      <w:r w:rsidR="00925D61" w:rsidRPr="008F5E85">
        <w:rPr>
          <w:rFonts w:ascii="Times New Roman" w:hAnsi="Times New Roman" w:cs="Times New Roman"/>
          <w:bCs/>
          <w:sz w:val="24"/>
          <w:szCs w:val="24"/>
        </w:rPr>
        <w:t xml:space="preserve">согласно Перечню </w:t>
      </w:r>
      <w:r w:rsidR="00770E89" w:rsidRPr="008F5E85">
        <w:rPr>
          <w:rFonts w:ascii="Times New Roman" w:hAnsi="Times New Roman" w:cs="Times New Roman"/>
          <w:sz w:val="24"/>
          <w:szCs w:val="24"/>
        </w:rPr>
        <w:t>и</w:t>
      </w:r>
      <w:r w:rsidR="00473B5E" w:rsidRPr="008F5E85">
        <w:rPr>
          <w:rFonts w:ascii="Times New Roman" w:hAnsi="Times New Roman" w:cs="Times New Roman"/>
          <w:sz w:val="24"/>
          <w:szCs w:val="24"/>
        </w:rPr>
        <w:t xml:space="preserve">сходных данных, </w:t>
      </w:r>
      <w:r w:rsidR="00A8721A" w:rsidRPr="008F5E85">
        <w:rPr>
          <w:rFonts w:ascii="Times New Roman" w:hAnsi="Times New Roman" w:cs="Times New Roman"/>
          <w:bCs/>
          <w:sz w:val="24"/>
          <w:szCs w:val="24"/>
        </w:rPr>
        <w:t>изложенному в приложении № 13</w:t>
      </w:r>
      <w:r w:rsidR="00925D61" w:rsidRPr="008F5E85">
        <w:rPr>
          <w:rFonts w:ascii="Times New Roman" w:hAnsi="Times New Roman" w:cs="Times New Roman"/>
          <w:bCs/>
          <w:sz w:val="24"/>
          <w:szCs w:val="24"/>
        </w:rPr>
        <w:t xml:space="preserve"> к настоящему Договору,</w:t>
      </w:r>
      <w:r w:rsidR="004110D3" w:rsidRPr="008F5E85">
        <w:rPr>
          <w:rFonts w:ascii="Times New Roman" w:hAnsi="Times New Roman" w:cs="Times New Roman"/>
          <w:sz w:val="24"/>
          <w:szCs w:val="24"/>
        </w:rPr>
        <w:t xml:space="preserve"> </w:t>
      </w:r>
      <w:r w:rsidR="00473B5E" w:rsidRPr="008F5E85">
        <w:rPr>
          <w:rFonts w:ascii="Times New Roman" w:hAnsi="Times New Roman" w:cs="Times New Roman"/>
          <w:sz w:val="24"/>
          <w:szCs w:val="24"/>
        </w:rPr>
        <w:t xml:space="preserve">за исключением Исходных данных, которые, по условиям </w:t>
      </w:r>
      <w:r w:rsidR="00800838" w:rsidRPr="008F5E85">
        <w:rPr>
          <w:rFonts w:ascii="Times New Roman" w:hAnsi="Times New Roman" w:cs="Times New Roman"/>
          <w:sz w:val="24"/>
          <w:szCs w:val="24"/>
        </w:rPr>
        <w:t>пункта 12.1</w:t>
      </w:r>
      <w:r w:rsidR="004C6B05" w:rsidRPr="008F5E85">
        <w:rPr>
          <w:rFonts w:ascii="Times New Roman" w:hAnsi="Times New Roman" w:cs="Times New Roman"/>
          <w:sz w:val="24"/>
          <w:szCs w:val="24"/>
        </w:rPr>
        <w:t>.4</w:t>
      </w:r>
      <w:r w:rsidR="00473B5E" w:rsidRPr="008F5E85">
        <w:rPr>
          <w:rFonts w:ascii="Times New Roman" w:hAnsi="Times New Roman" w:cs="Times New Roman"/>
          <w:sz w:val="24"/>
          <w:szCs w:val="24"/>
        </w:rPr>
        <w:t xml:space="preserve"> настоящего Договора, должны быть переданы Генеральному Подрядчику после подписания настоящего Договора</w:t>
      </w:r>
      <w:r w:rsidR="000473BE" w:rsidRPr="008F5E85">
        <w:rPr>
          <w:rFonts w:ascii="Times New Roman" w:hAnsi="Times New Roman" w:cs="Times New Roman"/>
          <w:sz w:val="24"/>
          <w:szCs w:val="24"/>
        </w:rPr>
        <w:t xml:space="preserve"> или получены Генеральным Подрядчиком</w:t>
      </w:r>
      <w:r w:rsidR="00473B5E" w:rsidRPr="008F5E85">
        <w:rPr>
          <w:rFonts w:ascii="Times New Roman" w:hAnsi="Times New Roman" w:cs="Times New Roman"/>
          <w:sz w:val="24"/>
          <w:szCs w:val="24"/>
        </w:rPr>
        <w:t xml:space="preserve">; </w:t>
      </w:r>
      <w:r w:rsidR="004110D3" w:rsidRPr="008F5E85">
        <w:rPr>
          <w:rFonts w:ascii="Times New Roman" w:hAnsi="Times New Roman" w:cs="Times New Roman"/>
          <w:sz w:val="24"/>
          <w:szCs w:val="24"/>
        </w:rPr>
        <w:t xml:space="preserve">и Генеральный Подрядчик настоящим подтверждает получение </w:t>
      </w:r>
      <w:r w:rsidR="00925D61" w:rsidRPr="008F5E85">
        <w:rPr>
          <w:rFonts w:ascii="Times New Roman" w:hAnsi="Times New Roman" w:cs="Times New Roman"/>
          <w:sz w:val="24"/>
          <w:szCs w:val="24"/>
        </w:rPr>
        <w:t xml:space="preserve">таких </w:t>
      </w:r>
      <w:r w:rsidR="00925D61" w:rsidRPr="008F5E85">
        <w:rPr>
          <w:rFonts w:ascii="Times New Roman" w:hAnsi="Times New Roman" w:cs="Times New Roman"/>
          <w:bCs/>
          <w:sz w:val="24"/>
          <w:szCs w:val="24"/>
        </w:rPr>
        <w:t>Исходных данных</w:t>
      </w:r>
      <w:r w:rsidR="00925D61" w:rsidRPr="008F5E85">
        <w:rPr>
          <w:rFonts w:ascii="Times New Roman" w:hAnsi="Times New Roman" w:cs="Times New Roman"/>
          <w:sz w:val="24"/>
          <w:szCs w:val="24"/>
        </w:rPr>
        <w:t xml:space="preserve">, их </w:t>
      </w:r>
      <w:r w:rsidR="004110D3" w:rsidRPr="008F5E85">
        <w:rPr>
          <w:rFonts w:ascii="Times New Roman" w:hAnsi="Times New Roman" w:cs="Times New Roman"/>
          <w:sz w:val="24"/>
          <w:szCs w:val="24"/>
        </w:rPr>
        <w:t xml:space="preserve">достаточность для выполнения Работ </w:t>
      </w:r>
      <w:r w:rsidR="00B8755B" w:rsidRPr="008F5E85">
        <w:rPr>
          <w:rFonts w:ascii="Times New Roman" w:hAnsi="Times New Roman" w:cs="Times New Roman"/>
          <w:sz w:val="24"/>
          <w:szCs w:val="24"/>
        </w:rPr>
        <w:t xml:space="preserve">в полном объеме </w:t>
      </w:r>
      <w:r w:rsidR="004110D3" w:rsidRPr="008F5E85">
        <w:rPr>
          <w:rFonts w:ascii="Times New Roman" w:hAnsi="Times New Roman" w:cs="Times New Roman"/>
          <w:sz w:val="24"/>
          <w:szCs w:val="24"/>
        </w:rPr>
        <w:t>по настоящему Договору.</w:t>
      </w:r>
      <w:bookmarkEnd w:id="3"/>
      <w:r w:rsidR="004110D3" w:rsidRPr="008F5E85">
        <w:rPr>
          <w:rFonts w:ascii="Times New Roman" w:hAnsi="Times New Roman" w:cs="Times New Roman"/>
          <w:sz w:val="24"/>
          <w:szCs w:val="24"/>
        </w:rPr>
        <w:t xml:space="preserve"> </w:t>
      </w:r>
    </w:p>
    <w:p w:rsidR="000B3AB3" w:rsidRPr="008F5E85" w:rsidRDefault="000B3AB3" w:rsidP="005660C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получил всю необходимую информацию в отношении рисков, непредвиденных и всех прочих обстоятельствах, которые могут повлиять на стоимость или сроки выполнения Работ. Генеральный Подрядчик обследовал и изучил Строительную площадку для выполнения </w:t>
      </w:r>
      <w:r w:rsidR="00355E75"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 xml:space="preserve">Работ, </w:t>
      </w:r>
      <w:r w:rsidR="002249F1" w:rsidRPr="008F5E85">
        <w:rPr>
          <w:rFonts w:ascii="Times New Roman" w:hAnsi="Times New Roman" w:cs="Times New Roman"/>
          <w:sz w:val="24"/>
          <w:szCs w:val="24"/>
        </w:rPr>
        <w:t xml:space="preserve">существующие </w:t>
      </w:r>
      <w:r w:rsidR="00E94D27" w:rsidRPr="008F5E85">
        <w:rPr>
          <w:rFonts w:ascii="Times New Roman" w:hAnsi="Times New Roman" w:cs="Times New Roman"/>
          <w:sz w:val="24"/>
          <w:szCs w:val="24"/>
        </w:rPr>
        <w:t>и</w:t>
      </w:r>
      <w:r w:rsidR="002249F1" w:rsidRPr="008F5E85">
        <w:rPr>
          <w:rFonts w:ascii="Times New Roman" w:hAnsi="Times New Roman" w:cs="Times New Roman"/>
          <w:sz w:val="24"/>
          <w:szCs w:val="24"/>
        </w:rPr>
        <w:t>сходные данные</w:t>
      </w:r>
      <w:r w:rsidRPr="008F5E85">
        <w:rPr>
          <w:rFonts w:ascii="Times New Roman" w:hAnsi="Times New Roman" w:cs="Times New Roman"/>
          <w:sz w:val="24"/>
          <w:szCs w:val="24"/>
        </w:rPr>
        <w:t xml:space="preserve"> и другую имеющуюся информацию</w:t>
      </w:r>
      <w:r w:rsidR="002249F1" w:rsidRPr="008F5E85">
        <w:rPr>
          <w:rFonts w:ascii="Times New Roman" w:hAnsi="Times New Roman" w:cs="Times New Roman"/>
          <w:sz w:val="24"/>
          <w:szCs w:val="24"/>
        </w:rPr>
        <w:t>,</w:t>
      </w:r>
      <w:r w:rsidRPr="008F5E85">
        <w:rPr>
          <w:rFonts w:ascii="Times New Roman" w:hAnsi="Times New Roman" w:cs="Times New Roman"/>
          <w:sz w:val="24"/>
          <w:szCs w:val="24"/>
        </w:rPr>
        <w:t xml:space="preserve"> и нашел ее достаточной и приемлемой для выполнения своих обязанностей по Договору</w:t>
      </w:r>
      <w:r w:rsidR="009D2A17" w:rsidRPr="008F5E85">
        <w:rPr>
          <w:rFonts w:ascii="Times New Roman" w:hAnsi="Times New Roman" w:cs="Times New Roman"/>
          <w:sz w:val="24"/>
          <w:szCs w:val="24"/>
        </w:rPr>
        <w:t>, в том числе</w:t>
      </w:r>
      <w:r w:rsidRPr="008F5E85">
        <w:rPr>
          <w:rFonts w:ascii="Times New Roman" w:hAnsi="Times New Roman" w:cs="Times New Roman"/>
          <w:sz w:val="24"/>
          <w:szCs w:val="24"/>
        </w:rPr>
        <w:t xml:space="preserve"> в отношении: </w:t>
      </w:r>
    </w:p>
    <w:p w:rsidR="00474FC4" w:rsidRPr="008F5E85" w:rsidRDefault="009C7DC9" w:rsidP="005660CC">
      <w:pPr>
        <w:tabs>
          <w:tab w:val="left" w:pos="993"/>
          <w:tab w:val="left" w:pos="1134"/>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0B3AB3" w:rsidRPr="008F5E85">
        <w:rPr>
          <w:rFonts w:ascii="Times New Roman" w:hAnsi="Times New Roman"/>
          <w:sz w:val="24"/>
          <w:szCs w:val="24"/>
        </w:rPr>
        <w:tab/>
      </w:r>
      <w:r w:rsidR="00AA377B" w:rsidRPr="008F5E85">
        <w:rPr>
          <w:rFonts w:ascii="Times New Roman" w:hAnsi="Times New Roman"/>
          <w:sz w:val="24"/>
          <w:szCs w:val="24"/>
        </w:rPr>
        <w:t xml:space="preserve">условий, </w:t>
      </w:r>
      <w:r w:rsidR="000B3AB3" w:rsidRPr="008F5E85">
        <w:rPr>
          <w:rFonts w:ascii="Times New Roman" w:hAnsi="Times New Roman"/>
          <w:sz w:val="24"/>
          <w:szCs w:val="24"/>
        </w:rPr>
        <w:t>формы и характера Строительной площадки</w:t>
      </w:r>
      <w:r w:rsidR="00860F31" w:rsidRPr="008F5E85">
        <w:rPr>
          <w:rFonts w:ascii="Times New Roman" w:hAnsi="Times New Roman"/>
          <w:sz w:val="24"/>
          <w:szCs w:val="24"/>
        </w:rPr>
        <w:t>, включая геологические условия;</w:t>
      </w:r>
    </w:p>
    <w:p w:rsidR="000B3AB3" w:rsidRPr="008F5E85" w:rsidRDefault="00860F31" w:rsidP="005660CC">
      <w:pPr>
        <w:tabs>
          <w:tab w:val="left" w:pos="993"/>
          <w:tab w:val="left" w:pos="1134"/>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Pr="008F5E85">
        <w:rPr>
          <w:rFonts w:ascii="Times New Roman" w:hAnsi="Times New Roman"/>
          <w:sz w:val="24"/>
          <w:szCs w:val="24"/>
        </w:rPr>
        <w:tab/>
        <w:t>гидрологических и климатических условий</w:t>
      </w:r>
      <w:r w:rsidR="000B3AB3" w:rsidRPr="008F5E85">
        <w:rPr>
          <w:rFonts w:ascii="Times New Roman" w:hAnsi="Times New Roman"/>
          <w:sz w:val="24"/>
          <w:szCs w:val="24"/>
        </w:rPr>
        <w:t>;</w:t>
      </w:r>
    </w:p>
    <w:p w:rsidR="000B3AB3" w:rsidRPr="008F5E85" w:rsidRDefault="009C7DC9" w:rsidP="005660CC">
      <w:pPr>
        <w:tabs>
          <w:tab w:val="left" w:pos="993"/>
          <w:tab w:val="left" w:pos="1134"/>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0B3AB3" w:rsidRPr="008F5E85">
        <w:rPr>
          <w:rFonts w:ascii="Times New Roman" w:hAnsi="Times New Roman"/>
          <w:sz w:val="24"/>
          <w:szCs w:val="24"/>
        </w:rPr>
        <w:tab/>
        <w:t xml:space="preserve">объемов и характера Работ, Оборудования, Материалов, механизации и временного </w:t>
      </w:r>
      <w:r w:rsidR="00474FC4" w:rsidRPr="008F5E85">
        <w:rPr>
          <w:rFonts w:ascii="Times New Roman" w:hAnsi="Times New Roman"/>
          <w:sz w:val="24"/>
          <w:szCs w:val="24"/>
        </w:rPr>
        <w:t>оборудования</w:t>
      </w:r>
      <w:r w:rsidR="000B3AB3" w:rsidRPr="008F5E85">
        <w:rPr>
          <w:rFonts w:ascii="Times New Roman" w:hAnsi="Times New Roman"/>
          <w:sz w:val="24"/>
          <w:szCs w:val="24"/>
        </w:rPr>
        <w:t xml:space="preserve">, необходимых для выполнения и сдачи Работ и устранения всех </w:t>
      </w:r>
      <w:r w:rsidR="009B2788" w:rsidRPr="008F5E85">
        <w:rPr>
          <w:rFonts w:ascii="Times New Roman" w:hAnsi="Times New Roman"/>
          <w:sz w:val="24"/>
          <w:szCs w:val="24"/>
        </w:rPr>
        <w:t>Недостатков</w:t>
      </w:r>
      <w:r w:rsidR="000B3AB3" w:rsidRPr="008F5E85">
        <w:rPr>
          <w:rFonts w:ascii="Times New Roman" w:hAnsi="Times New Roman"/>
          <w:sz w:val="24"/>
          <w:szCs w:val="24"/>
        </w:rPr>
        <w:t xml:space="preserve">; </w:t>
      </w:r>
    </w:p>
    <w:p w:rsidR="004331A1" w:rsidRPr="008F5E85" w:rsidRDefault="009C7DC9" w:rsidP="005660CC">
      <w:pPr>
        <w:pStyle w:val="a4"/>
        <w:tabs>
          <w:tab w:val="left" w:pos="993"/>
          <w:tab w:val="left" w:pos="1134"/>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B3AB3" w:rsidRPr="008F5E85">
        <w:rPr>
          <w:rFonts w:ascii="Times New Roman" w:hAnsi="Times New Roman" w:cs="Times New Roman"/>
          <w:sz w:val="24"/>
          <w:szCs w:val="24"/>
        </w:rPr>
        <w:tab/>
        <w:t xml:space="preserve">потребностей Генерального Подрядчика в обеспечении доступа на </w:t>
      </w:r>
      <w:r w:rsidR="002249F1" w:rsidRPr="008F5E85">
        <w:rPr>
          <w:rFonts w:ascii="Times New Roman" w:hAnsi="Times New Roman" w:cs="Times New Roman"/>
          <w:sz w:val="24"/>
          <w:szCs w:val="24"/>
        </w:rPr>
        <w:t xml:space="preserve">Строительную </w:t>
      </w:r>
      <w:r w:rsidR="000B3AB3" w:rsidRPr="008F5E85">
        <w:rPr>
          <w:rFonts w:ascii="Times New Roman" w:hAnsi="Times New Roman" w:cs="Times New Roman"/>
          <w:sz w:val="24"/>
          <w:szCs w:val="24"/>
        </w:rPr>
        <w:t xml:space="preserve">площадку, помещениях, сооружениях, ресурсах, а также в </w:t>
      </w:r>
      <w:proofErr w:type="spellStart"/>
      <w:r w:rsidR="000B3AB3" w:rsidRPr="008F5E85">
        <w:rPr>
          <w:rFonts w:ascii="Times New Roman" w:hAnsi="Times New Roman" w:cs="Times New Roman"/>
          <w:sz w:val="24"/>
          <w:szCs w:val="24"/>
        </w:rPr>
        <w:t>энергообесп</w:t>
      </w:r>
      <w:proofErr w:type="gramStart"/>
      <w:r w:rsidR="000B3AB3" w:rsidRPr="008F5E85">
        <w:rPr>
          <w:rFonts w:ascii="Times New Roman" w:hAnsi="Times New Roman" w:cs="Times New Roman"/>
          <w:sz w:val="24"/>
          <w:szCs w:val="24"/>
        </w:rPr>
        <w:t>e</w:t>
      </w:r>
      <w:proofErr w:type="gramEnd"/>
      <w:r w:rsidR="000B3AB3" w:rsidRPr="008F5E85">
        <w:rPr>
          <w:rFonts w:ascii="Times New Roman" w:hAnsi="Times New Roman" w:cs="Times New Roman"/>
          <w:sz w:val="24"/>
          <w:szCs w:val="24"/>
        </w:rPr>
        <w:t>чeнии</w:t>
      </w:r>
      <w:proofErr w:type="spellEnd"/>
      <w:r w:rsidR="000B3AB3" w:rsidRPr="008F5E85">
        <w:rPr>
          <w:rFonts w:ascii="Times New Roman" w:hAnsi="Times New Roman" w:cs="Times New Roman"/>
          <w:sz w:val="24"/>
          <w:szCs w:val="24"/>
        </w:rPr>
        <w:t>, водоснабжении и прочих временных сетях.</w:t>
      </w:r>
    </w:p>
    <w:p w:rsidR="00FC200E" w:rsidRPr="008F5E85" w:rsidRDefault="000B3AB3" w:rsidP="005660C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 xml:space="preserve">Генеральный Подрядчик обязуется выполнять Работы </w:t>
      </w:r>
      <w:r w:rsidR="005E0530" w:rsidRPr="008F5E85">
        <w:rPr>
          <w:rFonts w:ascii="Times New Roman" w:hAnsi="Times New Roman" w:cs="Times New Roman"/>
          <w:sz w:val="24"/>
          <w:szCs w:val="24"/>
        </w:rPr>
        <w:t xml:space="preserve">из своих </w:t>
      </w:r>
      <w:r w:rsidR="00E16163" w:rsidRPr="008F5E85">
        <w:rPr>
          <w:rFonts w:ascii="Times New Roman" w:hAnsi="Times New Roman" w:cs="Times New Roman"/>
          <w:sz w:val="24"/>
          <w:szCs w:val="24"/>
        </w:rPr>
        <w:t>Материал</w:t>
      </w:r>
      <w:r w:rsidR="005E0530" w:rsidRPr="008F5E85">
        <w:rPr>
          <w:rFonts w:ascii="Times New Roman" w:hAnsi="Times New Roman" w:cs="Times New Roman"/>
          <w:sz w:val="24"/>
          <w:szCs w:val="24"/>
        </w:rPr>
        <w:t xml:space="preserve">ов, </w:t>
      </w:r>
      <w:r w:rsidR="00474FC4" w:rsidRPr="008F5E85">
        <w:rPr>
          <w:rFonts w:ascii="Times New Roman" w:hAnsi="Times New Roman" w:cs="Times New Roman"/>
          <w:sz w:val="24"/>
          <w:szCs w:val="24"/>
        </w:rPr>
        <w:t xml:space="preserve">своими силами и средствами, </w:t>
      </w:r>
      <w:r w:rsidRPr="008F5E85">
        <w:rPr>
          <w:rFonts w:ascii="Times New Roman" w:hAnsi="Times New Roman" w:cs="Times New Roman"/>
          <w:sz w:val="24"/>
          <w:szCs w:val="24"/>
        </w:rPr>
        <w:t xml:space="preserve">привлеченной Генеральным Подрядчиком и за его счет рабочей силой, </w:t>
      </w:r>
      <w:r w:rsidR="00474FC4" w:rsidRPr="008F5E85">
        <w:rPr>
          <w:rFonts w:ascii="Times New Roman" w:hAnsi="Times New Roman" w:cs="Times New Roman"/>
          <w:sz w:val="24"/>
          <w:szCs w:val="24"/>
        </w:rPr>
        <w:t>а также</w:t>
      </w:r>
      <w:r w:rsidR="004711AC" w:rsidRPr="008F5E85">
        <w:rPr>
          <w:rFonts w:ascii="Times New Roman" w:hAnsi="Times New Roman" w:cs="Times New Roman"/>
          <w:sz w:val="24"/>
          <w:szCs w:val="24"/>
        </w:rPr>
        <w:t>,</w:t>
      </w:r>
      <w:r w:rsidR="00474FC4" w:rsidRPr="008F5E85">
        <w:rPr>
          <w:rFonts w:ascii="Times New Roman" w:hAnsi="Times New Roman" w:cs="Times New Roman"/>
          <w:sz w:val="24"/>
          <w:szCs w:val="24"/>
        </w:rPr>
        <w:t xml:space="preserve"> </w:t>
      </w:r>
      <w:r w:rsidR="004711AC" w:rsidRPr="008F5E85">
        <w:rPr>
          <w:rFonts w:ascii="Times New Roman" w:hAnsi="Times New Roman" w:cs="Times New Roman"/>
          <w:sz w:val="24"/>
          <w:szCs w:val="24"/>
        </w:rPr>
        <w:t>при необходимости, с</w:t>
      </w:r>
      <w:r w:rsidR="00474FC4" w:rsidRPr="008F5E85">
        <w:rPr>
          <w:rFonts w:ascii="Times New Roman" w:hAnsi="Times New Roman" w:cs="Times New Roman"/>
          <w:sz w:val="24"/>
          <w:szCs w:val="24"/>
        </w:rPr>
        <w:t xml:space="preserve">илами </w:t>
      </w:r>
      <w:r w:rsidRPr="008F5E85">
        <w:rPr>
          <w:rFonts w:ascii="Times New Roman" w:hAnsi="Times New Roman" w:cs="Times New Roman"/>
          <w:sz w:val="24"/>
          <w:szCs w:val="24"/>
        </w:rPr>
        <w:t xml:space="preserve">Субподрядчиков. При </w:t>
      </w:r>
      <w:r w:rsidR="00474FC4" w:rsidRPr="008F5E85">
        <w:rPr>
          <w:rFonts w:ascii="Times New Roman" w:hAnsi="Times New Roman" w:cs="Times New Roman"/>
          <w:sz w:val="24"/>
          <w:szCs w:val="24"/>
        </w:rPr>
        <w:t xml:space="preserve">выполнении Работ </w:t>
      </w:r>
      <w:r w:rsidRPr="008F5E85">
        <w:rPr>
          <w:rFonts w:ascii="Times New Roman" w:hAnsi="Times New Roman" w:cs="Times New Roman"/>
          <w:sz w:val="24"/>
          <w:szCs w:val="24"/>
        </w:rPr>
        <w:t>Генеральный Подрядчик обязуется привлекать собственный персонал и</w:t>
      </w:r>
      <w:r w:rsidR="00304D25" w:rsidRPr="008F5E85">
        <w:rPr>
          <w:rFonts w:ascii="Times New Roman" w:hAnsi="Times New Roman" w:cs="Times New Roman"/>
          <w:sz w:val="24"/>
          <w:szCs w:val="24"/>
        </w:rPr>
        <w:t>. при необходимости,</w:t>
      </w:r>
      <w:r w:rsidRPr="008F5E85">
        <w:rPr>
          <w:rFonts w:ascii="Times New Roman" w:hAnsi="Times New Roman" w:cs="Times New Roman"/>
          <w:sz w:val="24"/>
          <w:szCs w:val="24"/>
        </w:rPr>
        <w:t xml:space="preserve"> персонал Субподрядчиков</w:t>
      </w:r>
      <w:r w:rsidR="00DE6C14" w:rsidRPr="008F5E85">
        <w:rPr>
          <w:rFonts w:ascii="Times New Roman" w:hAnsi="Times New Roman" w:cs="Times New Roman"/>
          <w:sz w:val="24"/>
          <w:szCs w:val="24"/>
        </w:rPr>
        <w:t>,</w:t>
      </w:r>
      <w:r w:rsidRPr="008F5E85">
        <w:rPr>
          <w:rFonts w:ascii="Times New Roman" w:hAnsi="Times New Roman" w:cs="Times New Roman"/>
          <w:sz w:val="24"/>
          <w:szCs w:val="24"/>
        </w:rPr>
        <w:t xml:space="preserve"> имеющих все необходимые сертификаты, разрешения, свидетельства и допуски,</w:t>
      </w:r>
      <w:r w:rsidR="004331A1" w:rsidRPr="008F5E85">
        <w:rPr>
          <w:rFonts w:ascii="Times New Roman" w:hAnsi="Times New Roman" w:cs="Times New Roman"/>
          <w:sz w:val="24"/>
          <w:szCs w:val="24"/>
        </w:rPr>
        <w:t xml:space="preserve"> необходимые для выполнения Работ по Договору,</w:t>
      </w:r>
      <w:r w:rsidRPr="008F5E85">
        <w:rPr>
          <w:rFonts w:ascii="Times New Roman" w:hAnsi="Times New Roman" w:cs="Times New Roman"/>
          <w:sz w:val="24"/>
          <w:szCs w:val="24"/>
        </w:rPr>
        <w:t xml:space="preserve"> обладающих достаточным опытом и квалификацией для выполнения Работ по настоящему Договору. </w:t>
      </w:r>
      <w:r w:rsidR="00474FC4" w:rsidRPr="008F5E85">
        <w:rPr>
          <w:rFonts w:ascii="Times New Roman" w:hAnsi="Times New Roman" w:cs="Times New Roman"/>
          <w:sz w:val="24"/>
          <w:szCs w:val="24"/>
        </w:rPr>
        <w:t>Генеральный Подрядчик обязан по требованию Заказчика подтверждать</w:t>
      </w:r>
      <w:r w:rsidRPr="008F5E85">
        <w:rPr>
          <w:rFonts w:ascii="Times New Roman" w:hAnsi="Times New Roman" w:cs="Times New Roman"/>
          <w:sz w:val="24"/>
          <w:szCs w:val="24"/>
        </w:rPr>
        <w:t xml:space="preserve"> квалификацию привлекаемого персонала с предоставлением заверенных копий документов. </w:t>
      </w:r>
    </w:p>
    <w:p w:rsidR="0046334F" w:rsidRPr="008F5E85" w:rsidRDefault="000B3AB3" w:rsidP="005660C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Генеральный Подрядчик должен обеспечить высокое качество Работ, в том числе путем использования качестве</w:t>
      </w:r>
      <w:r w:rsidR="00BF292A" w:rsidRPr="008F5E85">
        <w:rPr>
          <w:rFonts w:ascii="Times New Roman" w:hAnsi="Times New Roman" w:cs="Times New Roman"/>
          <w:sz w:val="24"/>
          <w:szCs w:val="24"/>
        </w:rPr>
        <w:t>нных</w:t>
      </w:r>
      <w:r w:rsidRPr="008F5E85">
        <w:rPr>
          <w:rFonts w:ascii="Times New Roman" w:hAnsi="Times New Roman" w:cs="Times New Roman"/>
          <w:sz w:val="24"/>
          <w:szCs w:val="24"/>
        </w:rPr>
        <w:t xml:space="preserve"> Материалов и Оборудования</w:t>
      </w:r>
      <w:r w:rsidR="00770E89" w:rsidRPr="008F5E85">
        <w:rPr>
          <w:rFonts w:ascii="Times New Roman" w:hAnsi="Times New Roman" w:cs="Times New Roman"/>
          <w:sz w:val="24"/>
          <w:szCs w:val="24"/>
        </w:rPr>
        <w:t xml:space="preserve">. </w:t>
      </w:r>
    </w:p>
    <w:p w:rsidR="000B3AB3" w:rsidRPr="008F5E85" w:rsidRDefault="00FC200E" w:rsidP="005660C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lastRenderedPageBreak/>
        <w:t>Заказчик имеет</w:t>
      </w:r>
      <w:r w:rsidR="000B3AB3" w:rsidRPr="008F5E85">
        <w:rPr>
          <w:rFonts w:ascii="Times New Roman" w:hAnsi="Times New Roman" w:cs="Times New Roman"/>
          <w:sz w:val="24"/>
          <w:szCs w:val="24"/>
        </w:rPr>
        <w:t xml:space="preserve"> право накладывать вето н</w:t>
      </w:r>
      <w:r w:rsidR="00697705" w:rsidRPr="008F5E85">
        <w:rPr>
          <w:rFonts w:ascii="Times New Roman" w:hAnsi="Times New Roman" w:cs="Times New Roman"/>
          <w:sz w:val="24"/>
          <w:szCs w:val="24"/>
        </w:rPr>
        <w:t>а выбор используемых Материалов и</w:t>
      </w:r>
      <w:r w:rsidR="000B3AB3" w:rsidRPr="008F5E85">
        <w:rPr>
          <w:rFonts w:ascii="Times New Roman" w:hAnsi="Times New Roman" w:cs="Times New Roman"/>
          <w:sz w:val="24"/>
          <w:szCs w:val="24"/>
        </w:rPr>
        <w:t xml:space="preserve"> Оборудования. Заказчик вправе, направив письменное уведомление Генеральному Подрядчику, потребовать </w:t>
      </w:r>
      <w:r w:rsidR="00AB6372" w:rsidRPr="008F5E85">
        <w:rPr>
          <w:rFonts w:ascii="Times New Roman" w:hAnsi="Times New Roman" w:cs="Times New Roman"/>
          <w:sz w:val="24"/>
          <w:szCs w:val="24"/>
        </w:rPr>
        <w:t>замены исполь</w:t>
      </w:r>
      <w:r w:rsidR="00697705" w:rsidRPr="008F5E85">
        <w:rPr>
          <w:rFonts w:ascii="Times New Roman" w:hAnsi="Times New Roman" w:cs="Times New Roman"/>
          <w:sz w:val="24"/>
          <w:szCs w:val="24"/>
        </w:rPr>
        <w:t xml:space="preserve">зуемых Материалов, Оборудования, которые не были согласованы с Заказчиком, </w:t>
      </w:r>
      <w:r w:rsidR="000B3AB3" w:rsidRPr="008F5E85">
        <w:rPr>
          <w:rFonts w:ascii="Times New Roman" w:hAnsi="Times New Roman" w:cs="Times New Roman"/>
          <w:sz w:val="24"/>
          <w:szCs w:val="24"/>
        </w:rPr>
        <w:t xml:space="preserve">без возмещения убытков Генеральному Подрядчику. Генеральный Подрядчик обязуется включить данное положение во все договоры </w:t>
      </w:r>
      <w:r w:rsidR="001A768F" w:rsidRPr="008F5E85">
        <w:rPr>
          <w:rFonts w:ascii="Times New Roman" w:hAnsi="Times New Roman" w:cs="Times New Roman"/>
          <w:sz w:val="24"/>
          <w:szCs w:val="24"/>
        </w:rPr>
        <w:t>с</w:t>
      </w:r>
      <w:r w:rsidR="000B3AB3" w:rsidRPr="008F5E85">
        <w:rPr>
          <w:rFonts w:ascii="Times New Roman" w:hAnsi="Times New Roman" w:cs="Times New Roman"/>
          <w:sz w:val="24"/>
          <w:szCs w:val="24"/>
        </w:rPr>
        <w:t xml:space="preserve"> Субподрядчиками и </w:t>
      </w:r>
      <w:r w:rsidR="001A768F" w:rsidRPr="008F5E85">
        <w:rPr>
          <w:rFonts w:ascii="Times New Roman" w:hAnsi="Times New Roman" w:cs="Times New Roman"/>
          <w:sz w:val="24"/>
          <w:szCs w:val="24"/>
        </w:rPr>
        <w:t xml:space="preserve">их </w:t>
      </w:r>
      <w:r w:rsidR="000B3AB3" w:rsidRPr="008F5E85">
        <w:rPr>
          <w:rFonts w:ascii="Times New Roman" w:hAnsi="Times New Roman" w:cs="Times New Roman"/>
          <w:sz w:val="24"/>
          <w:szCs w:val="24"/>
        </w:rPr>
        <w:t>субподрядчиками.</w:t>
      </w:r>
    </w:p>
    <w:p w:rsidR="00B424BA" w:rsidRPr="008F5E85" w:rsidRDefault="00B424BA" w:rsidP="005660CC">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Генеральный Подрядчик обязуется по запросу Заказчика в течение 7 (семи) Календарных дней </w:t>
      </w:r>
      <w:proofErr w:type="gramStart"/>
      <w:r w:rsidRPr="008F5E85">
        <w:rPr>
          <w:rFonts w:ascii="Times New Roman" w:hAnsi="Times New Roman" w:cs="Times New Roman"/>
          <w:bCs/>
          <w:sz w:val="24"/>
          <w:szCs w:val="24"/>
        </w:rPr>
        <w:t>предоставлять отчеты</w:t>
      </w:r>
      <w:proofErr w:type="gramEnd"/>
      <w:r w:rsidRPr="008F5E85">
        <w:rPr>
          <w:rFonts w:ascii="Times New Roman" w:hAnsi="Times New Roman" w:cs="Times New Roman"/>
          <w:bCs/>
          <w:sz w:val="24"/>
          <w:szCs w:val="24"/>
        </w:rPr>
        <w:t xml:space="preserve"> о заключенных с Поставщиками договорах, включающие информацию об основ</w:t>
      </w:r>
      <w:r w:rsidR="008778A1" w:rsidRPr="008F5E85">
        <w:rPr>
          <w:rFonts w:ascii="Times New Roman" w:hAnsi="Times New Roman" w:cs="Times New Roman"/>
          <w:bCs/>
          <w:sz w:val="24"/>
          <w:szCs w:val="24"/>
        </w:rPr>
        <w:t xml:space="preserve">ных условиях таких договоров: </w:t>
      </w:r>
      <w:r w:rsidRPr="008F5E85">
        <w:rPr>
          <w:rFonts w:ascii="Times New Roman" w:hAnsi="Times New Roman" w:cs="Times New Roman"/>
          <w:bCs/>
          <w:sz w:val="24"/>
          <w:szCs w:val="24"/>
        </w:rPr>
        <w:t>реквизит</w:t>
      </w:r>
      <w:r w:rsidR="008778A1" w:rsidRPr="008F5E85">
        <w:rPr>
          <w:rFonts w:ascii="Times New Roman" w:hAnsi="Times New Roman" w:cs="Times New Roman"/>
          <w:bCs/>
          <w:sz w:val="24"/>
          <w:szCs w:val="24"/>
        </w:rPr>
        <w:t>ы</w:t>
      </w:r>
      <w:r w:rsidRPr="008F5E85">
        <w:rPr>
          <w:rFonts w:ascii="Times New Roman" w:hAnsi="Times New Roman" w:cs="Times New Roman"/>
          <w:bCs/>
          <w:sz w:val="24"/>
          <w:szCs w:val="24"/>
        </w:rPr>
        <w:t xml:space="preserve"> договора, наименов</w:t>
      </w:r>
      <w:r w:rsidR="008778A1" w:rsidRPr="008F5E85">
        <w:rPr>
          <w:rFonts w:ascii="Times New Roman" w:hAnsi="Times New Roman" w:cs="Times New Roman"/>
          <w:bCs/>
          <w:sz w:val="24"/>
          <w:szCs w:val="24"/>
        </w:rPr>
        <w:t>ании и ОГРН Поставщика</w:t>
      </w:r>
      <w:r w:rsidRPr="008F5E85">
        <w:rPr>
          <w:rFonts w:ascii="Times New Roman" w:hAnsi="Times New Roman" w:cs="Times New Roman"/>
          <w:bCs/>
          <w:sz w:val="24"/>
          <w:szCs w:val="24"/>
        </w:rPr>
        <w:t>, наименовани</w:t>
      </w:r>
      <w:r w:rsidR="008778A1" w:rsidRPr="008F5E85">
        <w:rPr>
          <w:rFonts w:ascii="Times New Roman" w:hAnsi="Times New Roman" w:cs="Times New Roman"/>
          <w:bCs/>
          <w:sz w:val="24"/>
          <w:szCs w:val="24"/>
        </w:rPr>
        <w:t>е</w:t>
      </w:r>
      <w:r w:rsidRPr="008F5E85">
        <w:rPr>
          <w:rFonts w:ascii="Times New Roman" w:hAnsi="Times New Roman" w:cs="Times New Roman"/>
          <w:bCs/>
          <w:sz w:val="24"/>
          <w:szCs w:val="24"/>
        </w:rPr>
        <w:t>, цен</w:t>
      </w:r>
      <w:r w:rsidR="008778A1" w:rsidRPr="008F5E85">
        <w:rPr>
          <w:rFonts w:ascii="Times New Roman" w:hAnsi="Times New Roman" w:cs="Times New Roman"/>
          <w:bCs/>
          <w:sz w:val="24"/>
          <w:szCs w:val="24"/>
        </w:rPr>
        <w:t>а и</w:t>
      </w:r>
      <w:r w:rsidRPr="008F5E85">
        <w:rPr>
          <w:rFonts w:ascii="Times New Roman" w:hAnsi="Times New Roman" w:cs="Times New Roman"/>
          <w:bCs/>
          <w:sz w:val="24"/>
          <w:szCs w:val="24"/>
        </w:rPr>
        <w:t xml:space="preserve"> количеств</w:t>
      </w:r>
      <w:r w:rsidR="008778A1" w:rsidRPr="008F5E85">
        <w:rPr>
          <w:rFonts w:ascii="Times New Roman" w:hAnsi="Times New Roman" w:cs="Times New Roman"/>
          <w:bCs/>
          <w:sz w:val="24"/>
          <w:szCs w:val="24"/>
        </w:rPr>
        <w:t>о</w:t>
      </w:r>
      <w:r w:rsidRPr="008F5E85">
        <w:rPr>
          <w:rFonts w:ascii="Times New Roman" w:hAnsi="Times New Roman" w:cs="Times New Roman"/>
          <w:bCs/>
          <w:sz w:val="24"/>
          <w:szCs w:val="24"/>
        </w:rPr>
        <w:t xml:space="preserve"> Материалов, Оборудования. В случае </w:t>
      </w:r>
      <w:r w:rsidR="008778A1" w:rsidRPr="008F5E85">
        <w:rPr>
          <w:rFonts w:ascii="Times New Roman" w:hAnsi="Times New Roman" w:cs="Times New Roman"/>
          <w:bCs/>
          <w:sz w:val="24"/>
          <w:szCs w:val="24"/>
        </w:rPr>
        <w:t>непредставления</w:t>
      </w:r>
      <w:r w:rsidRPr="008F5E85">
        <w:rPr>
          <w:rFonts w:ascii="Times New Roman" w:hAnsi="Times New Roman" w:cs="Times New Roman"/>
          <w:bCs/>
          <w:sz w:val="24"/>
          <w:szCs w:val="24"/>
        </w:rPr>
        <w:t xml:space="preserve"> таких отчётов, Заказчик вправе приостановить платежи за выполненные Работы до получения отчёта без продления срока выполнения Работ по настоящему Договору. При этом </w:t>
      </w:r>
      <w:r w:rsidR="00FC200E" w:rsidRPr="008F5E85">
        <w:rPr>
          <w:rFonts w:ascii="Times New Roman" w:hAnsi="Times New Roman" w:cs="Times New Roman"/>
          <w:bCs/>
          <w:sz w:val="24"/>
          <w:szCs w:val="24"/>
        </w:rPr>
        <w:t xml:space="preserve">такая приостановка не является просрочкой Заказчика, в </w:t>
      </w:r>
      <w:proofErr w:type="gramStart"/>
      <w:r w:rsidR="00FC200E" w:rsidRPr="008F5E85">
        <w:rPr>
          <w:rFonts w:ascii="Times New Roman" w:hAnsi="Times New Roman" w:cs="Times New Roman"/>
          <w:bCs/>
          <w:sz w:val="24"/>
          <w:szCs w:val="24"/>
        </w:rPr>
        <w:t>связи</w:t>
      </w:r>
      <w:proofErr w:type="gramEnd"/>
      <w:r w:rsidR="00FC200E" w:rsidRPr="008F5E85">
        <w:rPr>
          <w:rFonts w:ascii="Times New Roman" w:hAnsi="Times New Roman" w:cs="Times New Roman"/>
          <w:bCs/>
          <w:sz w:val="24"/>
          <w:szCs w:val="24"/>
        </w:rPr>
        <w:t xml:space="preserve"> с чем </w:t>
      </w:r>
      <w:r w:rsidR="00E51BA6" w:rsidRPr="008F5E85">
        <w:rPr>
          <w:rFonts w:ascii="Times New Roman" w:hAnsi="Times New Roman" w:cs="Times New Roman"/>
          <w:bCs/>
          <w:sz w:val="24"/>
          <w:szCs w:val="24"/>
        </w:rPr>
        <w:t>н</w:t>
      </w:r>
      <w:r w:rsidRPr="008F5E85">
        <w:rPr>
          <w:rFonts w:ascii="Times New Roman" w:hAnsi="Times New Roman" w:cs="Times New Roman"/>
          <w:bCs/>
          <w:sz w:val="24"/>
          <w:szCs w:val="24"/>
        </w:rPr>
        <w:t>еустойка за задержку Заказчиком платежей и проценты, предусмотренные ст. 395 Гражданского кодекса РФ, не начисляются.</w:t>
      </w:r>
    </w:p>
    <w:p w:rsidR="009C7DC9" w:rsidRPr="008F5E85" w:rsidRDefault="000B3AB3" w:rsidP="005660CC">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 xml:space="preserve">Генеральный Подрядчик </w:t>
      </w:r>
      <w:r w:rsidR="001A768F" w:rsidRPr="008F5E85">
        <w:rPr>
          <w:rFonts w:ascii="Times New Roman" w:hAnsi="Times New Roman" w:cs="Times New Roman"/>
          <w:sz w:val="24"/>
          <w:szCs w:val="24"/>
        </w:rPr>
        <w:t xml:space="preserve">обязан получить </w:t>
      </w:r>
      <w:r w:rsidRPr="008F5E85">
        <w:rPr>
          <w:rFonts w:ascii="Times New Roman" w:hAnsi="Times New Roman" w:cs="Times New Roman"/>
          <w:sz w:val="24"/>
          <w:szCs w:val="24"/>
        </w:rPr>
        <w:t>все необходимые разрешения для выполнения Работ по настоящему Договору.</w:t>
      </w:r>
    </w:p>
    <w:p w:rsidR="00F319AD" w:rsidRPr="008F5E85" w:rsidRDefault="00F319AD" w:rsidP="005660CC">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Право собственности на всю документацию, предоставленную Заказчиком Генеральному Подрядчику, сохраняется за Заказчиком. Вся техническая информация, конструкторская, техническая, технологическая и иная документация, Исполнительная документация, подготовленная Генеральным Подрядчиком и/или привлеченными им Субподрядчиками в рамках выполнения Работ по Договору, а также техническая часть конкурсного предложения Генерального Подрядчика (далее в совокупности – «Техническая документация») подлежит передаче в собственность Заказчика.</w:t>
      </w:r>
    </w:p>
    <w:p w:rsidR="00F319AD" w:rsidRPr="008F5E85" w:rsidRDefault="00F319AD" w:rsidP="005660CC">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 xml:space="preserve">Документация, </w:t>
      </w:r>
      <w:proofErr w:type="gramStart"/>
      <w:r w:rsidRPr="008F5E85">
        <w:rPr>
          <w:rFonts w:ascii="Times New Roman" w:hAnsi="Times New Roman" w:cs="Times New Roman"/>
          <w:sz w:val="24"/>
          <w:szCs w:val="24"/>
        </w:rPr>
        <w:t>предоставленную</w:t>
      </w:r>
      <w:proofErr w:type="gramEnd"/>
      <w:r w:rsidRPr="008F5E85">
        <w:rPr>
          <w:rFonts w:ascii="Times New Roman" w:hAnsi="Times New Roman" w:cs="Times New Roman"/>
          <w:sz w:val="24"/>
          <w:szCs w:val="24"/>
        </w:rPr>
        <w:t xml:space="preserve"> Заказчиком Генеральному Подрядчику, должна быть возвращена Генеральным Подрядчиком Заказчику по окончании срока действия Договора или при его досрочном расторжении по любым основаниям, не позднее 5 (пяти)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дней с даты получения Генеральным Подрядчиком соответствующего уведомления от Заказчика.</w:t>
      </w:r>
    </w:p>
    <w:p w:rsidR="00F319AD" w:rsidRPr="008F5E85" w:rsidRDefault="00F319AD" w:rsidP="005660CC">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proofErr w:type="gramStart"/>
      <w:r w:rsidRPr="008F5E85">
        <w:rPr>
          <w:rFonts w:ascii="Times New Roman" w:hAnsi="Times New Roman" w:cs="Times New Roman"/>
          <w:sz w:val="24"/>
          <w:szCs w:val="24"/>
        </w:rPr>
        <w:t>Генеральный Подрядчик не имеет право использовать собственные результаты Работ по Договору, а также результаты Работ, переданные Генеральному Подрядчику в рамках Договора, и выполненные привлеченными Заказчиком лицами, как до подписания Договора, так и во время выполнения Работ Генеральным Подрядчиком в рамках Договора, для собственных нужд или в иных не предусмотренных Договором целях.</w:t>
      </w:r>
      <w:proofErr w:type="gramEnd"/>
    </w:p>
    <w:p w:rsidR="00F319AD" w:rsidRPr="008F5E85" w:rsidRDefault="00F319AD" w:rsidP="00B71DF8">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b/>
          <w:sz w:val="24"/>
          <w:szCs w:val="24"/>
        </w:rPr>
      </w:pPr>
      <w:r w:rsidRPr="008F5E85">
        <w:rPr>
          <w:rFonts w:ascii="Times New Roman" w:hAnsi="Times New Roman" w:cs="Times New Roman"/>
          <w:sz w:val="24"/>
          <w:szCs w:val="24"/>
        </w:rPr>
        <w:t xml:space="preserve">В процессе исполнения настоящего Договора Генеральный Подрядчик обязан предоставлять Заказчику перечень запатентованных результатов интеллектуальной деятельности, использование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 </w:t>
      </w:r>
    </w:p>
    <w:p w:rsidR="00561F02" w:rsidRPr="008F5E85" w:rsidRDefault="00561F02" w:rsidP="005660CC">
      <w:pPr>
        <w:pStyle w:val="a4"/>
        <w:numPr>
          <w:ilvl w:val="1"/>
          <w:numId w:val="3"/>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4" w:name="_Ref303945832"/>
      <w:r w:rsidRPr="008F5E85">
        <w:rPr>
          <w:rFonts w:ascii="Times New Roman" w:hAnsi="Times New Roman" w:cs="Times New Roman"/>
          <w:b/>
          <w:bCs/>
          <w:sz w:val="24"/>
          <w:szCs w:val="24"/>
        </w:rPr>
        <w:t xml:space="preserve">Этапы Работ </w:t>
      </w:r>
    </w:p>
    <w:p w:rsidR="00C70B23" w:rsidRPr="008F5E85" w:rsidRDefault="009C7DC9" w:rsidP="005660CC">
      <w:pPr>
        <w:pStyle w:val="a4"/>
        <w:tabs>
          <w:tab w:val="left" w:pos="993"/>
          <w:tab w:val="left" w:pos="1276"/>
        </w:tabs>
        <w:spacing w:after="0" w:line="240" w:lineRule="auto"/>
        <w:ind w:left="0" w:right="-1" w:firstLine="709"/>
        <w:rPr>
          <w:rFonts w:ascii="Times New Roman" w:hAnsi="Times New Roman" w:cs="Times New Roman"/>
          <w:b/>
          <w:sz w:val="24"/>
          <w:szCs w:val="24"/>
        </w:rPr>
      </w:pPr>
      <w:bookmarkStart w:id="5" w:name="_Ref303949718"/>
      <w:bookmarkEnd w:id="4"/>
      <w:r w:rsidRPr="008F5E85">
        <w:rPr>
          <w:rFonts w:ascii="Times New Roman" w:hAnsi="Times New Roman" w:cs="Times New Roman"/>
          <w:b/>
          <w:bCs/>
          <w:sz w:val="24"/>
          <w:szCs w:val="24"/>
        </w:rPr>
        <w:t>3.2.</w:t>
      </w:r>
      <w:r w:rsidR="0081464C" w:rsidRPr="008F5E85">
        <w:rPr>
          <w:rFonts w:ascii="Times New Roman" w:hAnsi="Times New Roman" w:cs="Times New Roman"/>
          <w:b/>
          <w:bCs/>
          <w:sz w:val="24"/>
          <w:szCs w:val="24"/>
        </w:rPr>
        <w:t>1</w:t>
      </w:r>
      <w:r w:rsidR="00577F58" w:rsidRPr="008F5E85">
        <w:rPr>
          <w:rFonts w:ascii="Times New Roman" w:hAnsi="Times New Roman" w:cs="Times New Roman"/>
          <w:bCs/>
          <w:sz w:val="24"/>
          <w:szCs w:val="24"/>
        </w:rPr>
        <w:t>.</w:t>
      </w:r>
      <w:r w:rsidR="004F4481" w:rsidRPr="008F5E85">
        <w:rPr>
          <w:rFonts w:ascii="Times New Roman" w:hAnsi="Times New Roman" w:cs="Times New Roman"/>
          <w:bCs/>
          <w:sz w:val="24"/>
          <w:szCs w:val="24"/>
        </w:rPr>
        <w:tab/>
      </w:r>
      <w:bookmarkStart w:id="6" w:name="_Ref303952805"/>
      <w:r w:rsidR="00C70B23" w:rsidRPr="008F5E85">
        <w:rPr>
          <w:rFonts w:ascii="Times New Roman" w:hAnsi="Times New Roman" w:cs="Times New Roman"/>
          <w:b/>
          <w:bCs/>
          <w:sz w:val="24"/>
          <w:szCs w:val="24"/>
        </w:rPr>
        <w:t xml:space="preserve">Строительно-монтажные </w:t>
      </w:r>
      <w:r w:rsidR="00C64240" w:rsidRPr="008F5E85">
        <w:rPr>
          <w:rFonts w:ascii="Times New Roman" w:hAnsi="Times New Roman" w:cs="Times New Roman"/>
          <w:b/>
          <w:bCs/>
          <w:sz w:val="24"/>
          <w:szCs w:val="24"/>
        </w:rPr>
        <w:t>Работ</w:t>
      </w:r>
      <w:r w:rsidR="00C70B23" w:rsidRPr="008F5E85">
        <w:rPr>
          <w:rFonts w:ascii="Times New Roman" w:hAnsi="Times New Roman" w:cs="Times New Roman"/>
          <w:b/>
          <w:bCs/>
          <w:sz w:val="24"/>
          <w:szCs w:val="24"/>
        </w:rPr>
        <w:t>ы</w:t>
      </w:r>
      <w:bookmarkEnd w:id="6"/>
    </w:p>
    <w:p w:rsidR="00577F58" w:rsidRPr="008F5E85" w:rsidRDefault="00860F31" w:rsidP="0027790E">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proofErr w:type="gramStart"/>
      <w:r w:rsidRPr="008F5E85">
        <w:rPr>
          <w:rFonts w:ascii="Times New Roman" w:hAnsi="Times New Roman" w:cs="Times New Roman"/>
          <w:bCs/>
          <w:sz w:val="24"/>
          <w:szCs w:val="24"/>
        </w:rPr>
        <w:t xml:space="preserve">Генеральный Подрядчик обязан выполнить Строительно-монтажные Работы в соответствии с Рабочей документацией, СНиП 12-01-2004 «Организация строительства», а также иными СНиПами, ГОСТами, Техническими регламентами, прочими нормативными и рекомендуемыми документами, которые регулируют выполнение отдельных видов Строительно-монтажных </w:t>
      </w:r>
      <w:r w:rsidR="003A6892" w:rsidRPr="008F5E85">
        <w:rPr>
          <w:rFonts w:ascii="Times New Roman" w:hAnsi="Times New Roman" w:cs="Times New Roman"/>
          <w:bCs/>
          <w:sz w:val="24"/>
          <w:szCs w:val="24"/>
        </w:rPr>
        <w:t>Работ</w:t>
      </w:r>
      <w:r w:rsidRPr="008F5E85">
        <w:rPr>
          <w:rFonts w:ascii="Times New Roman" w:hAnsi="Times New Roman" w:cs="Times New Roman"/>
          <w:bCs/>
          <w:sz w:val="24"/>
          <w:szCs w:val="24"/>
        </w:rPr>
        <w:t xml:space="preserve">, а также в соответствии с </w:t>
      </w:r>
      <w:r w:rsidR="00B85EA1" w:rsidRPr="008F5E85">
        <w:rPr>
          <w:rFonts w:ascii="Times New Roman" w:hAnsi="Times New Roman" w:cs="Times New Roman"/>
          <w:bCs/>
          <w:sz w:val="24"/>
          <w:szCs w:val="24"/>
        </w:rPr>
        <w:t xml:space="preserve">иными законными </w:t>
      </w:r>
      <w:r w:rsidRPr="008F5E85">
        <w:rPr>
          <w:rFonts w:ascii="Times New Roman" w:hAnsi="Times New Roman" w:cs="Times New Roman"/>
          <w:bCs/>
          <w:sz w:val="24"/>
          <w:szCs w:val="24"/>
        </w:rPr>
        <w:t>требованиями</w:t>
      </w:r>
      <w:r w:rsidR="00D80819" w:rsidRPr="008F5E85">
        <w:rPr>
          <w:rFonts w:ascii="Times New Roman" w:hAnsi="Times New Roman" w:cs="Times New Roman"/>
          <w:bCs/>
          <w:sz w:val="24"/>
          <w:szCs w:val="24"/>
        </w:rPr>
        <w:t>, в том числе по охране труда, промышленной, пожарной и экологической безопасности.</w:t>
      </w:r>
      <w:proofErr w:type="gramEnd"/>
    </w:p>
    <w:p w:rsidR="00577F58" w:rsidRPr="008F5E85" w:rsidRDefault="00860F31" w:rsidP="005660CC">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proofErr w:type="gramStart"/>
      <w:r w:rsidRPr="008F5E85">
        <w:rPr>
          <w:rFonts w:ascii="Times New Roman" w:hAnsi="Times New Roman" w:cs="Times New Roman"/>
          <w:bCs/>
          <w:sz w:val="24"/>
          <w:szCs w:val="24"/>
        </w:rPr>
        <w:t xml:space="preserve">Генеральный Подрядчик должен своими силами и за свой счет разработать проект производства работ, включающий, в том числе, положения, описывающие способы и методы выполнения </w:t>
      </w:r>
      <w:r w:rsidR="00E9290B" w:rsidRPr="008F5E85">
        <w:rPr>
          <w:rFonts w:ascii="Times New Roman" w:hAnsi="Times New Roman" w:cs="Times New Roman"/>
          <w:bCs/>
          <w:sz w:val="24"/>
          <w:szCs w:val="24"/>
        </w:rPr>
        <w:t xml:space="preserve">Строительно-монтажных </w:t>
      </w:r>
      <w:r w:rsidR="00343268" w:rsidRPr="008F5E85">
        <w:rPr>
          <w:rFonts w:ascii="Times New Roman" w:hAnsi="Times New Roman" w:cs="Times New Roman"/>
          <w:bCs/>
          <w:sz w:val="24"/>
          <w:szCs w:val="24"/>
        </w:rPr>
        <w:t>Работ</w:t>
      </w:r>
      <w:r w:rsidR="00D80819" w:rsidRPr="008F5E85">
        <w:rPr>
          <w:rFonts w:ascii="Times New Roman" w:hAnsi="Times New Roman" w:cs="Times New Roman"/>
          <w:bCs/>
          <w:sz w:val="24"/>
          <w:szCs w:val="24"/>
        </w:rPr>
        <w:t xml:space="preserve">, принятые с учетом требований правил </w:t>
      </w:r>
      <w:hyperlink r:id="rId66" w:history="1">
        <w:r w:rsidR="00D80819" w:rsidRPr="008F5E85">
          <w:rPr>
            <w:rFonts w:ascii="Times New Roman" w:hAnsi="Times New Roman"/>
            <w:sz w:val="24"/>
            <w:szCs w:val="24"/>
            <w:lang w:eastAsia="ru-RU"/>
          </w:rPr>
          <w:t>охраны труда</w:t>
        </w:r>
      </w:hyperlink>
      <w:r w:rsidR="00D80819" w:rsidRPr="008F5E85">
        <w:rPr>
          <w:rFonts w:ascii="Times New Roman" w:hAnsi="Times New Roman"/>
          <w:sz w:val="24"/>
          <w:szCs w:val="24"/>
          <w:lang w:eastAsia="ru-RU"/>
        </w:rPr>
        <w:t>,  промышленной, пожарной и экологической безопасности</w:t>
      </w:r>
      <w:r w:rsidR="00D80819" w:rsidRPr="008F5E85">
        <w:rPr>
          <w:rFonts w:ascii="Times New Roman" w:hAnsi="Times New Roman" w:cs="Times New Roman"/>
          <w:bCs/>
          <w:sz w:val="24"/>
          <w:szCs w:val="24"/>
        </w:rPr>
        <w:t>.</w:t>
      </w:r>
      <w:proofErr w:type="gramEnd"/>
    </w:p>
    <w:p w:rsidR="00577F58" w:rsidRPr="008F5E85" w:rsidRDefault="00860F31" w:rsidP="005660CC">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lastRenderedPageBreak/>
        <w:t>При выполнении Строительно-монтажных Работ Генеральный Подрядчик обязан учитывать требования Заказчика</w:t>
      </w:r>
      <w:r w:rsidR="00F20823" w:rsidRPr="008F5E85">
        <w:rPr>
          <w:rFonts w:ascii="Times New Roman" w:hAnsi="Times New Roman" w:cs="Times New Roman"/>
          <w:bCs/>
          <w:sz w:val="24"/>
          <w:szCs w:val="24"/>
        </w:rPr>
        <w:t>,</w:t>
      </w:r>
      <w:r w:rsidRPr="008F5E85">
        <w:rPr>
          <w:rFonts w:ascii="Times New Roman" w:hAnsi="Times New Roman" w:cs="Times New Roman"/>
          <w:bCs/>
          <w:sz w:val="24"/>
          <w:szCs w:val="24"/>
        </w:rPr>
        <w:t xml:space="preserve"> требования </w:t>
      </w:r>
      <w:r w:rsidR="00D2324B" w:rsidRPr="008F5E85">
        <w:rPr>
          <w:rFonts w:ascii="Times New Roman" w:hAnsi="Times New Roman" w:cs="Times New Roman"/>
          <w:bCs/>
          <w:sz w:val="24"/>
          <w:szCs w:val="24"/>
        </w:rPr>
        <w:t xml:space="preserve">Рабочей </w:t>
      </w:r>
      <w:proofErr w:type="gramStart"/>
      <w:r w:rsidR="00D2324B" w:rsidRPr="008F5E85">
        <w:rPr>
          <w:rFonts w:ascii="Times New Roman" w:hAnsi="Times New Roman" w:cs="Times New Roman"/>
          <w:bCs/>
          <w:sz w:val="24"/>
          <w:szCs w:val="24"/>
        </w:rPr>
        <w:t>документации</w:t>
      </w:r>
      <w:proofErr w:type="gramEnd"/>
      <w:r w:rsidR="00F75C35" w:rsidRPr="008F5E85">
        <w:rPr>
          <w:rFonts w:ascii="Times New Roman" w:hAnsi="Times New Roman" w:cs="Times New Roman"/>
          <w:bCs/>
          <w:sz w:val="24"/>
          <w:szCs w:val="24"/>
        </w:rPr>
        <w:t xml:space="preserve"> в том числе</w:t>
      </w:r>
      <w:r w:rsidR="00E9290B" w:rsidRPr="008F5E85">
        <w:rPr>
          <w:rFonts w:ascii="Times New Roman" w:hAnsi="Times New Roman" w:cs="Times New Roman"/>
          <w:bCs/>
          <w:sz w:val="24"/>
          <w:szCs w:val="24"/>
        </w:rPr>
        <w:t xml:space="preserve"> </w:t>
      </w:r>
      <w:r w:rsidRPr="008F5E85">
        <w:rPr>
          <w:rFonts w:ascii="Times New Roman" w:hAnsi="Times New Roman" w:cs="Times New Roman"/>
          <w:bCs/>
          <w:sz w:val="24"/>
          <w:szCs w:val="24"/>
        </w:rPr>
        <w:t xml:space="preserve">по </w:t>
      </w:r>
      <w:proofErr w:type="spellStart"/>
      <w:r w:rsidRPr="008F5E85">
        <w:rPr>
          <w:rFonts w:ascii="Times New Roman" w:hAnsi="Times New Roman" w:cs="Times New Roman"/>
          <w:bCs/>
          <w:sz w:val="24"/>
          <w:szCs w:val="24"/>
        </w:rPr>
        <w:t>энергоэффективности</w:t>
      </w:r>
      <w:proofErr w:type="spellEnd"/>
      <w:r w:rsidRPr="008F5E85">
        <w:rPr>
          <w:rFonts w:ascii="Times New Roman" w:hAnsi="Times New Roman" w:cs="Times New Roman"/>
          <w:bCs/>
          <w:sz w:val="24"/>
          <w:szCs w:val="24"/>
        </w:rPr>
        <w:t xml:space="preserve">, экологии, </w:t>
      </w:r>
      <w:r w:rsidR="003A6892" w:rsidRPr="008F5E85">
        <w:rPr>
          <w:rFonts w:ascii="Times New Roman" w:hAnsi="Times New Roman" w:cs="Times New Roman"/>
          <w:bCs/>
          <w:sz w:val="24"/>
          <w:szCs w:val="24"/>
        </w:rPr>
        <w:t>эргономике</w:t>
      </w:r>
      <w:r w:rsidRPr="008F5E85">
        <w:rPr>
          <w:rFonts w:ascii="Times New Roman" w:hAnsi="Times New Roman" w:cs="Times New Roman"/>
          <w:bCs/>
          <w:sz w:val="24"/>
          <w:szCs w:val="24"/>
        </w:rPr>
        <w:t xml:space="preserve">, </w:t>
      </w:r>
      <w:r w:rsidR="003A6892" w:rsidRPr="008F5E85">
        <w:rPr>
          <w:rFonts w:ascii="Times New Roman" w:hAnsi="Times New Roman" w:cs="Times New Roman"/>
          <w:bCs/>
          <w:sz w:val="24"/>
          <w:szCs w:val="24"/>
        </w:rPr>
        <w:t>энергосбережению</w:t>
      </w:r>
      <w:r w:rsidRPr="008F5E85">
        <w:rPr>
          <w:rFonts w:ascii="Times New Roman" w:hAnsi="Times New Roman" w:cs="Times New Roman"/>
          <w:bCs/>
          <w:sz w:val="24"/>
          <w:szCs w:val="24"/>
        </w:rPr>
        <w:t xml:space="preserve">, </w:t>
      </w:r>
      <w:r w:rsidR="003A6892" w:rsidRPr="008F5E85">
        <w:rPr>
          <w:rFonts w:ascii="Times New Roman" w:hAnsi="Times New Roman" w:cs="Times New Roman"/>
          <w:bCs/>
          <w:sz w:val="24"/>
          <w:szCs w:val="24"/>
        </w:rPr>
        <w:t xml:space="preserve">охране </w:t>
      </w:r>
      <w:r w:rsidRPr="008F5E85">
        <w:rPr>
          <w:rFonts w:ascii="Times New Roman" w:hAnsi="Times New Roman" w:cs="Times New Roman"/>
          <w:bCs/>
          <w:sz w:val="24"/>
          <w:szCs w:val="24"/>
        </w:rPr>
        <w:t>окружающей среды.</w:t>
      </w:r>
    </w:p>
    <w:p w:rsidR="00577F58" w:rsidRPr="008F5E85" w:rsidRDefault="00C70B23" w:rsidP="005660CC">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По настоящему Договору Генеральный Подрядчик обязуется выполнить все необходимые </w:t>
      </w:r>
      <w:r w:rsidR="00E9290B" w:rsidRPr="008F5E85">
        <w:rPr>
          <w:rFonts w:ascii="Times New Roman" w:hAnsi="Times New Roman" w:cs="Times New Roman"/>
          <w:bCs/>
          <w:sz w:val="24"/>
          <w:szCs w:val="24"/>
        </w:rPr>
        <w:t xml:space="preserve">Строительно-монтажные </w:t>
      </w:r>
      <w:r w:rsidRPr="008F5E85">
        <w:rPr>
          <w:rFonts w:ascii="Times New Roman" w:hAnsi="Times New Roman" w:cs="Times New Roman"/>
          <w:sz w:val="24"/>
          <w:szCs w:val="24"/>
        </w:rPr>
        <w:t xml:space="preserve">Работы и мероприятия, необходимые для </w:t>
      </w:r>
      <w:r w:rsidR="00297CDF" w:rsidRPr="008F5E85">
        <w:rPr>
          <w:rFonts w:ascii="Times New Roman" w:hAnsi="Times New Roman" w:cs="Times New Roman"/>
          <w:sz w:val="24"/>
          <w:szCs w:val="24"/>
        </w:rPr>
        <w:t xml:space="preserve">ввода </w:t>
      </w:r>
      <w:r w:rsidR="000B1016" w:rsidRPr="008F5E85">
        <w:rPr>
          <w:rFonts w:ascii="Times New Roman" w:hAnsi="Times New Roman" w:cs="Times New Roman"/>
          <w:sz w:val="24"/>
          <w:szCs w:val="24"/>
        </w:rPr>
        <w:t xml:space="preserve">каждого </w:t>
      </w:r>
      <w:r w:rsidR="00B85EA1" w:rsidRPr="008F5E85">
        <w:rPr>
          <w:rFonts w:ascii="Times New Roman" w:hAnsi="Times New Roman" w:cs="Times New Roman"/>
          <w:sz w:val="24"/>
          <w:szCs w:val="24"/>
        </w:rPr>
        <w:t>Объекта</w:t>
      </w:r>
      <w:r w:rsidR="00297CDF" w:rsidRPr="008F5E85">
        <w:rPr>
          <w:rFonts w:ascii="Times New Roman" w:hAnsi="Times New Roman" w:cs="Times New Roman"/>
          <w:sz w:val="24"/>
          <w:szCs w:val="24"/>
        </w:rPr>
        <w:t xml:space="preserve"> в эксплуатацию</w:t>
      </w:r>
      <w:r w:rsidR="00AB1370" w:rsidRPr="008F5E85">
        <w:rPr>
          <w:rFonts w:ascii="Times New Roman" w:hAnsi="Times New Roman" w:cs="Times New Roman"/>
          <w:sz w:val="24"/>
          <w:szCs w:val="24"/>
        </w:rPr>
        <w:t>.</w:t>
      </w:r>
      <w:r w:rsidRPr="008F5E85">
        <w:rPr>
          <w:rFonts w:ascii="Times New Roman" w:hAnsi="Times New Roman" w:cs="Times New Roman"/>
          <w:sz w:val="24"/>
          <w:szCs w:val="24"/>
        </w:rPr>
        <w:t xml:space="preserve"> </w:t>
      </w:r>
    </w:p>
    <w:p w:rsidR="00577F58" w:rsidRPr="008F5E85" w:rsidRDefault="00C70B23" w:rsidP="005660CC">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Строительно-монтажные </w:t>
      </w:r>
      <w:r w:rsidR="00C64240" w:rsidRPr="008F5E85">
        <w:rPr>
          <w:rFonts w:ascii="Times New Roman" w:hAnsi="Times New Roman" w:cs="Times New Roman"/>
          <w:sz w:val="24"/>
          <w:szCs w:val="24"/>
        </w:rPr>
        <w:t>Работ</w:t>
      </w:r>
      <w:r w:rsidRPr="008F5E85">
        <w:rPr>
          <w:rFonts w:ascii="Times New Roman" w:hAnsi="Times New Roman" w:cs="Times New Roman"/>
          <w:sz w:val="24"/>
          <w:szCs w:val="24"/>
        </w:rPr>
        <w:t xml:space="preserve">ы выполняются в соответствии с Графиком </w:t>
      </w:r>
      <w:r w:rsidR="008817A1" w:rsidRPr="008F5E85">
        <w:rPr>
          <w:rFonts w:ascii="Times New Roman" w:hAnsi="Times New Roman" w:cs="Times New Roman"/>
          <w:sz w:val="24"/>
          <w:szCs w:val="24"/>
        </w:rPr>
        <w:t>выполнения р</w:t>
      </w:r>
      <w:r w:rsidRPr="008F5E85">
        <w:rPr>
          <w:rFonts w:ascii="Times New Roman" w:hAnsi="Times New Roman" w:cs="Times New Roman"/>
          <w:sz w:val="24"/>
          <w:szCs w:val="24"/>
        </w:rPr>
        <w:t xml:space="preserve">абот (Приложение № </w:t>
      </w:r>
      <w:r w:rsidR="00E94D27" w:rsidRPr="008F5E85">
        <w:rPr>
          <w:rFonts w:ascii="Times New Roman" w:hAnsi="Times New Roman" w:cs="Times New Roman"/>
          <w:bCs/>
          <w:sz w:val="24"/>
          <w:szCs w:val="24"/>
        </w:rPr>
        <w:t>2</w:t>
      </w:r>
      <w:r w:rsidRPr="008F5E85">
        <w:rPr>
          <w:rFonts w:ascii="Times New Roman" w:hAnsi="Times New Roman" w:cs="Times New Roman"/>
          <w:sz w:val="24"/>
          <w:szCs w:val="24"/>
        </w:rPr>
        <w:t xml:space="preserve">).  </w:t>
      </w:r>
    </w:p>
    <w:p w:rsidR="003B0EE4" w:rsidRPr="008F5E85" w:rsidRDefault="00D9414B" w:rsidP="005660CC">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 xml:space="preserve">Порядок приемки Строительно-монтажных Работ </w:t>
      </w:r>
      <w:r w:rsidR="00682C92" w:rsidRPr="008F5E85">
        <w:rPr>
          <w:rFonts w:ascii="Times New Roman" w:hAnsi="Times New Roman" w:cs="Times New Roman"/>
          <w:sz w:val="24"/>
          <w:szCs w:val="24"/>
        </w:rPr>
        <w:t xml:space="preserve">определен </w:t>
      </w:r>
      <w:r w:rsidRPr="008F5E85">
        <w:rPr>
          <w:rFonts w:ascii="Times New Roman" w:hAnsi="Times New Roman" w:cs="Times New Roman"/>
          <w:sz w:val="24"/>
          <w:szCs w:val="24"/>
        </w:rPr>
        <w:t xml:space="preserve">в </w:t>
      </w:r>
      <w:r w:rsidR="006C7852" w:rsidRPr="008F5E85">
        <w:rPr>
          <w:rFonts w:ascii="Times New Roman" w:hAnsi="Times New Roman" w:cs="Times New Roman"/>
          <w:sz w:val="24"/>
          <w:szCs w:val="24"/>
        </w:rPr>
        <w:t>разделе</w:t>
      </w:r>
      <w:r w:rsidR="009C7DC9" w:rsidRPr="008F5E85">
        <w:rPr>
          <w:rFonts w:ascii="Times New Roman" w:hAnsi="Times New Roman" w:cs="Times New Roman"/>
          <w:sz w:val="24"/>
          <w:szCs w:val="24"/>
        </w:rPr>
        <w:t xml:space="preserve"> </w:t>
      </w:r>
      <w:r w:rsidR="006C7852" w:rsidRPr="008F5E85">
        <w:rPr>
          <w:rFonts w:ascii="Times New Roman" w:hAnsi="Times New Roman" w:cs="Times New Roman"/>
          <w:sz w:val="24"/>
          <w:szCs w:val="24"/>
        </w:rPr>
        <w:t>7</w:t>
      </w:r>
      <w:r w:rsidRPr="008F5E85">
        <w:rPr>
          <w:rFonts w:ascii="Times New Roman" w:hAnsi="Times New Roman" w:cs="Times New Roman"/>
          <w:sz w:val="24"/>
          <w:szCs w:val="24"/>
        </w:rPr>
        <w:t xml:space="preserve"> настоящего Договора.</w:t>
      </w:r>
    </w:p>
    <w:p w:rsidR="00C70B23" w:rsidRPr="008F5E85" w:rsidRDefault="00297CDF" w:rsidP="005660CC">
      <w:pPr>
        <w:tabs>
          <w:tab w:val="left" w:pos="993"/>
          <w:tab w:val="left" w:pos="1276"/>
        </w:tabs>
        <w:spacing w:after="0" w:line="240" w:lineRule="auto"/>
        <w:ind w:right="-1" w:firstLine="709"/>
        <w:jc w:val="both"/>
        <w:rPr>
          <w:rFonts w:ascii="Times New Roman" w:hAnsi="Times New Roman"/>
          <w:b/>
          <w:sz w:val="24"/>
          <w:szCs w:val="24"/>
        </w:rPr>
      </w:pPr>
      <w:bookmarkStart w:id="7" w:name="_Ref320633763"/>
      <w:bookmarkStart w:id="8" w:name="_Ref303953654"/>
      <w:bookmarkEnd w:id="5"/>
      <w:r w:rsidRPr="008F5E85">
        <w:rPr>
          <w:rFonts w:ascii="Times New Roman" w:hAnsi="Times New Roman"/>
          <w:b/>
          <w:sz w:val="24"/>
          <w:szCs w:val="24"/>
        </w:rPr>
        <w:t>3.2.2</w:t>
      </w:r>
      <w:r w:rsidR="009F2E8A" w:rsidRPr="008F5E85">
        <w:rPr>
          <w:rFonts w:ascii="Times New Roman" w:hAnsi="Times New Roman"/>
          <w:sz w:val="24"/>
          <w:szCs w:val="24"/>
        </w:rPr>
        <w:t>.</w:t>
      </w:r>
      <w:r w:rsidR="009F2E8A" w:rsidRPr="008F5E85">
        <w:rPr>
          <w:rFonts w:ascii="Times New Roman" w:hAnsi="Times New Roman"/>
          <w:b/>
          <w:sz w:val="24"/>
          <w:szCs w:val="24"/>
        </w:rPr>
        <w:t xml:space="preserve"> </w:t>
      </w:r>
      <w:r w:rsidR="009F2E8A" w:rsidRPr="008F5E85">
        <w:rPr>
          <w:rFonts w:ascii="Times New Roman" w:hAnsi="Times New Roman"/>
          <w:b/>
          <w:sz w:val="24"/>
          <w:szCs w:val="24"/>
        </w:rPr>
        <w:tab/>
      </w:r>
      <w:r w:rsidR="00C70B23" w:rsidRPr="008F5E85">
        <w:rPr>
          <w:rFonts w:ascii="Times New Roman" w:hAnsi="Times New Roman"/>
          <w:b/>
          <w:sz w:val="24"/>
          <w:szCs w:val="24"/>
        </w:rPr>
        <w:t xml:space="preserve">Ввод </w:t>
      </w:r>
      <w:r w:rsidR="0061046B" w:rsidRPr="008F5E85">
        <w:rPr>
          <w:rFonts w:ascii="Times New Roman" w:hAnsi="Times New Roman"/>
          <w:b/>
          <w:sz w:val="24"/>
          <w:szCs w:val="24"/>
        </w:rPr>
        <w:t>Объект</w:t>
      </w:r>
      <w:r w:rsidR="00917FC0" w:rsidRPr="008F5E85">
        <w:rPr>
          <w:rFonts w:ascii="Times New Roman" w:hAnsi="Times New Roman"/>
          <w:b/>
          <w:sz w:val="24"/>
          <w:szCs w:val="24"/>
        </w:rPr>
        <w:t xml:space="preserve">а </w:t>
      </w:r>
      <w:r w:rsidR="00C70B23" w:rsidRPr="008F5E85">
        <w:rPr>
          <w:rFonts w:ascii="Times New Roman" w:hAnsi="Times New Roman"/>
          <w:b/>
          <w:sz w:val="24"/>
          <w:szCs w:val="24"/>
        </w:rPr>
        <w:t>в эксплуатацию</w:t>
      </w:r>
      <w:bookmarkEnd w:id="7"/>
    </w:p>
    <w:p w:rsidR="00577F58" w:rsidRPr="008F5E85" w:rsidRDefault="00517043" w:rsidP="005660CC">
      <w:pPr>
        <w:pStyle w:val="a4"/>
        <w:numPr>
          <w:ilvl w:val="0"/>
          <w:numId w:val="31"/>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 xml:space="preserve">Генеральный Подрядчик обязан провести все необходимые комплексные испытания </w:t>
      </w:r>
      <w:r w:rsidR="0069583C" w:rsidRPr="008F5E85">
        <w:rPr>
          <w:rFonts w:ascii="Times New Roman" w:hAnsi="Times New Roman" w:cs="Times New Roman"/>
          <w:sz w:val="24"/>
          <w:szCs w:val="24"/>
        </w:rPr>
        <w:t>Объект</w:t>
      </w:r>
      <w:r w:rsidR="00F75C35" w:rsidRPr="008F5E85">
        <w:rPr>
          <w:rFonts w:ascii="Times New Roman" w:hAnsi="Times New Roman" w:cs="Times New Roman"/>
          <w:sz w:val="24"/>
          <w:szCs w:val="24"/>
        </w:rPr>
        <w:t>а</w:t>
      </w:r>
      <w:r w:rsidR="0061046B" w:rsidRPr="008F5E85">
        <w:rPr>
          <w:rFonts w:ascii="Times New Roman" w:hAnsi="Times New Roman" w:cs="Times New Roman"/>
          <w:sz w:val="24"/>
          <w:szCs w:val="24"/>
        </w:rPr>
        <w:t xml:space="preserve"> </w:t>
      </w:r>
      <w:r w:rsidRPr="008F5E85">
        <w:rPr>
          <w:rFonts w:ascii="Times New Roman" w:hAnsi="Times New Roman" w:cs="Times New Roman"/>
          <w:sz w:val="24"/>
          <w:szCs w:val="24"/>
        </w:rPr>
        <w:t>в соответствии с условиями настоящего Договора.</w:t>
      </w:r>
    </w:p>
    <w:p w:rsidR="00E51BA6" w:rsidRPr="008F5E85" w:rsidRDefault="00E51BA6" w:rsidP="005660CC">
      <w:pPr>
        <w:pStyle w:val="a4"/>
        <w:numPr>
          <w:ilvl w:val="0"/>
          <w:numId w:val="31"/>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 xml:space="preserve">После проведения испытаний </w:t>
      </w:r>
      <w:r w:rsidR="002F169E" w:rsidRPr="008F5E85">
        <w:rPr>
          <w:rFonts w:ascii="Times New Roman" w:hAnsi="Times New Roman" w:cs="Times New Roman"/>
          <w:sz w:val="24"/>
          <w:szCs w:val="24"/>
        </w:rPr>
        <w:t xml:space="preserve">Стороны </w:t>
      </w:r>
      <w:r w:rsidR="00517043" w:rsidRPr="008F5E85">
        <w:rPr>
          <w:rFonts w:ascii="Times New Roman" w:hAnsi="Times New Roman" w:cs="Times New Roman"/>
          <w:sz w:val="24"/>
          <w:szCs w:val="24"/>
        </w:rPr>
        <w:t xml:space="preserve">подписывают </w:t>
      </w:r>
      <w:r w:rsidR="00A245E5" w:rsidRPr="008F5E85">
        <w:rPr>
          <w:rFonts w:ascii="Times New Roman" w:hAnsi="Times New Roman" w:cs="Times New Roman"/>
          <w:sz w:val="24"/>
          <w:szCs w:val="24"/>
        </w:rPr>
        <w:t>Акт</w:t>
      </w:r>
      <w:r w:rsidR="00517043" w:rsidRPr="008F5E85">
        <w:rPr>
          <w:rFonts w:ascii="Times New Roman" w:hAnsi="Times New Roman" w:cs="Times New Roman"/>
          <w:sz w:val="24"/>
          <w:szCs w:val="24"/>
        </w:rPr>
        <w:t xml:space="preserve"> приемки </w:t>
      </w:r>
      <w:r w:rsidR="0069583C" w:rsidRPr="008F5E85">
        <w:rPr>
          <w:rFonts w:ascii="Times New Roman" w:hAnsi="Times New Roman" w:cs="Times New Roman"/>
          <w:sz w:val="24"/>
          <w:szCs w:val="24"/>
        </w:rPr>
        <w:t>законченн</w:t>
      </w:r>
      <w:r w:rsidR="00F75C35" w:rsidRPr="008F5E85">
        <w:rPr>
          <w:rFonts w:ascii="Times New Roman" w:hAnsi="Times New Roman" w:cs="Times New Roman"/>
          <w:sz w:val="24"/>
          <w:szCs w:val="24"/>
        </w:rPr>
        <w:t>ого</w:t>
      </w:r>
      <w:r w:rsidR="0069583C" w:rsidRPr="008F5E85">
        <w:rPr>
          <w:rFonts w:ascii="Times New Roman" w:hAnsi="Times New Roman" w:cs="Times New Roman"/>
          <w:sz w:val="24"/>
          <w:szCs w:val="24"/>
        </w:rPr>
        <w:t xml:space="preserve"> </w:t>
      </w:r>
      <w:r w:rsidR="00517043" w:rsidRPr="008F5E85">
        <w:rPr>
          <w:rFonts w:ascii="Times New Roman" w:hAnsi="Times New Roman" w:cs="Times New Roman"/>
          <w:sz w:val="24"/>
          <w:szCs w:val="24"/>
        </w:rPr>
        <w:t xml:space="preserve">строительством </w:t>
      </w:r>
      <w:r w:rsidR="0069583C" w:rsidRPr="008F5E85">
        <w:rPr>
          <w:rFonts w:ascii="Times New Roman" w:hAnsi="Times New Roman" w:cs="Times New Roman"/>
          <w:sz w:val="24"/>
          <w:szCs w:val="24"/>
        </w:rPr>
        <w:t>Объект</w:t>
      </w:r>
      <w:r w:rsidR="00F75C35" w:rsidRPr="008F5E85">
        <w:rPr>
          <w:rFonts w:ascii="Times New Roman" w:hAnsi="Times New Roman" w:cs="Times New Roman"/>
          <w:sz w:val="24"/>
          <w:szCs w:val="24"/>
        </w:rPr>
        <w:t>а</w:t>
      </w:r>
      <w:r w:rsidR="0069583C" w:rsidRPr="008F5E85">
        <w:rPr>
          <w:rFonts w:ascii="Times New Roman" w:hAnsi="Times New Roman" w:cs="Times New Roman"/>
          <w:sz w:val="24"/>
          <w:szCs w:val="24"/>
        </w:rPr>
        <w:t xml:space="preserve"> </w:t>
      </w:r>
      <w:r w:rsidR="00517043" w:rsidRPr="008F5E85">
        <w:rPr>
          <w:rFonts w:ascii="Times New Roman" w:hAnsi="Times New Roman" w:cs="Times New Roman"/>
          <w:sz w:val="24"/>
          <w:szCs w:val="24"/>
        </w:rPr>
        <w:t>в соответствии с условиями настоящего Договора.</w:t>
      </w:r>
      <w:r w:rsidR="00567140" w:rsidRPr="008F5E85">
        <w:rPr>
          <w:rFonts w:ascii="Times New Roman" w:hAnsi="Times New Roman" w:cs="Times New Roman"/>
          <w:sz w:val="24"/>
          <w:szCs w:val="24"/>
        </w:rPr>
        <w:t xml:space="preserve"> </w:t>
      </w:r>
    </w:p>
    <w:p w:rsidR="00D80819" w:rsidRPr="008F5E85" w:rsidRDefault="00E51BA6" w:rsidP="00D80819">
      <w:pPr>
        <w:pStyle w:val="a4"/>
        <w:numPr>
          <w:ilvl w:val="0"/>
          <w:numId w:val="31"/>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 xml:space="preserve">Генеральный Подрядчик оказывает Заказчику необходимое содействие </w:t>
      </w:r>
      <w:proofErr w:type="gramStart"/>
      <w:r w:rsidRPr="008F5E85">
        <w:rPr>
          <w:rFonts w:ascii="Times New Roman" w:hAnsi="Times New Roman" w:cs="Times New Roman"/>
          <w:sz w:val="24"/>
          <w:szCs w:val="24"/>
        </w:rPr>
        <w:t>в получении разрешения на ввод Объекта в эксплуатацию в соответствии с условиями</w:t>
      </w:r>
      <w:proofErr w:type="gramEnd"/>
      <w:r w:rsidRPr="008F5E85">
        <w:rPr>
          <w:rFonts w:ascii="Times New Roman" w:hAnsi="Times New Roman" w:cs="Times New Roman"/>
          <w:sz w:val="24"/>
          <w:szCs w:val="24"/>
        </w:rPr>
        <w:t xml:space="preserve"> настоящего Договора.</w:t>
      </w:r>
    </w:p>
    <w:p w:rsidR="00A80A5A" w:rsidRPr="008F5E85" w:rsidRDefault="00A80A5A" w:rsidP="005660CC">
      <w:pPr>
        <w:pStyle w:val="a4"/>
        <w:numPr>
          <w:ilvl w:val="2"/>
          <w:numId w:val="39"/>
        </w:numPr>
        <w:tabs>
          <w:tab w:val="left" w:pos="993"/>
          <w:tab w:val="left" w:pos="1276"/>
        </w:tabs>
        <w:spacing w:after="0" w:line="240" w:lineRule="auto"/>
        <w:ind w:left="0" w:right="-1" w:firstLine="709"/>
        <w:jc w:val="both"/>
        <w:rPr>
          <w:rFonts w:ascii="Times New Roman" w:hAnsi="Times New Roman" w:cs="Times New Roman"/>
          <w:b/>
          <w:sz w:val="24"/>
          <w:szCs w:val="24"/>
        </w:rPr>
      </w:pPr>
      <w:bookmarkStart w:id="9" w:name="_Ref320168043"/>
      <w:r w:rsidRPr="008F5E85">
        <w:rPr>
          <w:rFonts w:ascii="Times New Roman" w:hAnsi="Times New Roman" w:cs="Times New Roman"/>
          <w:b/>
          <w:sz w:val="24"/>
          <w:szCs w:val="24"/>
        </w:rPr>
        <w:t>Промышленная безопасность</w:t>
      </w:r>
      <w:bookmarkEnd w:id="9"/>
      <w:r w:rsidRPr="008F5E85">
        <w:rPr>
          <w:rFonts w:ascii="Times New Roman" w:hAnsi="Times New Roman" w:cs="Times New Roman"/>
          <w:b/>
          <w:sz w:val="24"/>
          <w:szCs w:val="24"/>
        </w:rPr>
        <w:t xml:space="preserve"> </w:t>
      </w:r>
    </w:p>
    <w:p w:rsidR="00D80819" w:rsidRPr="008F5E85" w:rsidRDefault="003F0DAB"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В случае</w:t>
      </w:r>
      <w:r w:rsidR="00A80A5A" w:rsidRPr="008F5E85">
        <w:rPr>
          <w:rFonts w:ascii="Times New Roman" w:hAnsi="Times New Roman" w:cs="Times New Roman"/>
          <w:sz w:val="24"/>
          <w:szCs w:val="24"/>
        </w:rPr>
        <w:t xml:space="preserve"> если Объект</w:t>
      </w:r>
      <w:r w:rsidR="00E9290B" w:rsidRPr="008F5E85">
        <w:rPr>
          <w:rFonts w:ascii="Times New Roman" w:hAnsi="Times New Roman" w:cs="Times New Roman"/>
          <w:sz w:val="24"/>
          <w:szCs w:val="24"/>
        </w:rPr>
        <w:t xml:space="preserve"> </w:t>
      </w:r>
      <w:r w:rsidR="00A80A5A" w:rsidRPr="008F5E85">
        <w:rPr>
          <w:rFonts w:ascii="Times New Roman" w:hAnsi="Times New Roman" w:cs="Times New Roman"/>
          <w:sz w:val="24"/>
          <w:szCs w:val="24"/>
        </w:rPr>
        <w:t>квалифицируется как опасный производственный объект в соответствии с Ф</w:t>
      </w:r>
      <w:r w:rsidR="00C13ACA" w:rsidRPr="008F5E85">
        <w:rPr>
          <w:rFonts w:ascii="Times New Roman" w:hAnsi="Times New Roman" w:cs="Times New Roman"/>
          <w:sz w:val="24"/>
          <w:szCs w:val="24"/>
        </w:rPr>
        <w:t>едеральным законом</w:t>
      </w:r>
      <w:r w:rsidR="00A80A5A" w:rsidRPr="008F5E85">
        <w:rPr>
          <w:rFonts w:ascii="Times New Roman" w:hAnsi="Times New Roman" w:cs="Times New Roman"/>
          <w:sz w:val="24"/>
          <w:szCs w:val="24"/>
        </w:rPr>
        <w:t xml:space="preserve"> </w:t>
      </w:r>
      <w:r w:rsidR="006C7852" w:rsidRPr="008F5E85">
        <w:rPr>
          <w:rFonts w:ascii="Times New Roman" w:hAnsi="Times New Roman" w:cs="Times New Roman"/>
          <w:sz w:val="24"/>
          <w:szCs w:val="24"/>
        </w:rPr>
        <w:t xml:space="preserve">от 21 июля 1997 г. № 116-ФЗ </w:t>
      </w:r>
      <w:r w:rsidR="00A80A5A" w:rsidRPr="008F5E85">
        <w:rPr>
          <w:rFonts w:ascii="Times New Roman" w:hAnsi="Times New Roman" w:cs="Times New Roman"/>
          <w:sz w:val="24"/>
          <w:szCs w:val="24"/>
        </w:rPr>
        <w:t>«О промышленной безопасности опасных производственных объектов»</w:t>
      </w:r>
      <w:r w:rsidR="00A245E5" w:rsidRPr="008F5E85">
        <w:rPr>
          <w:rFonts w:ascii="Times New Roman" w:hAnsi="Times New Roman" w:cs="Times New Roman"/>
          <w:sz w:val="24"/>
          <w:szCs w:val="24"/>
        </w:rPr>
        <w:t xml:space="preserve"> </w:t>
      </w:r>
      <w:r w:rsidR="00A80A5A" w:rsidRPr="008F5E85">
        <w:rPr>
          <w:rFonts w:ascii="Times New Roman" w:hAnsi="Times New Roman" w:cs="Times New Roman"/>
          <w:sz w:val="24"/>
          <w:szCs w:val="24"/>
        </w:rPr>
        <w:t xml:space="preserve">и другими применимыми нормативно-правовыми актами, то Генеральный Подрядчик обязуется от имени Заказчика </w:t>
      </w:r>
      <w:r w:rsidR="00421065" w:rsidRPr="008F5E85">
        <w:rPr>
          <w:rFonts w:ascii="Times New Roman" w:hAnsi="Times New Roman" w:cs="Times New Roman"/>
          <w:sz w:val="24"/>
          <w:szCs w:val="24"/>
        </w:rPr>
        <w:t xml:space="preserve">или иного лица, указанного Заказчиком, </w:t>
      </w:r>
      <w:r w:rsidR="00A80A5A" w:rsidRPr="008F5E85">
        <w:rPr>
          <w:rFonts w:ascii="Times New Roman" w:hAnsi="Times New Roman" w:cs="Times New Roman"/>
          <w:sz w:val="24"/>
          <w:szCs w:val="24"/>
        </w:rPr>
        <w:t>зарегистрировать такой Объект</w:t>
      </w:r>
      <w:r w:rsidR="00E9290B" w:rsidRPr="008F5E85">
        <w:rPr>
          <w:rFonts w:ascii="Times New Roman" w:hAnsi="Times New Roman" w:cs="Times New Roman"/>
          <w:sz w:val="24"/>
          <w:szCs w:val="24"/>
        </w:rPr>
        <w:t xml:space="preserve"> </w:t>
      </w:r>
      <w:r w:rsidR="00A80A5A" w:rsidRPr="008F5E85">
        <w:rPr>
          <w:rFonts w:ascii="Times New Roman" w:hAnsi="Times New Roman" w:cs="Times New Roman"/>
          <w:sz w:val="24"/>
          <w:szCs w:val="24"/>
        </w:rPr>
        <w:t xml:space="preserve">(включая все технические устройства, применяемые на таком Объекте) в Реестре опасных </w:t>
      </w:r>
      <w:r w:rsidR="006F027A" w:rsidRPr="008F5E85">
        <w:rPr>
          <w:rFonts w:ascii="Times New Roman" w:hAnsi="Times New Roman" w:cs="Times New Roman"/>
          <w:sz w:val="24"/>
          <w:szCs w:val="24"/>
        </w:rPr>
        <w:t xml:space="preserve">производственных </w:t>
      </w:r>
      <w:r w:rsidR="00A80A5A" w:rsidRPr="008F5E85">
        <w:rPr>
          <w:rFonts w:ascii="Times New Roman" w:hAnsi="Times New Roman" w:cs="Times New Roman"/>
          <w:sz w:val="24"/>
          <w:szCs w:val="24"/>
        </w:rPr>
        <w:t>объектов, получить</w:t>
      </w:r>
      <w:proofErr w:type="gramEnd"/>
      <w:r w:rsidR="00A80A5A" w:rsidRPr="008F5E85">
        <w:rPr>
          <w:rFonts w:ascii="Times New Roman" w:hAnsi="Times New Roman" w:cs="Times New Roman"/>
          <w:sz w:val="24"/>
          <w:szCs w:val="24"/>
        </w:rPr>
        <w:t xml:space="preserve"> от имени Заказчика </w:t>
      </w:r>
      <w:r w:rsidR="00421065" w:rsidRPr="008F5E85">
        <w:rPr>
          <w:rFonts w:ascii="Times New Roman" w:hAnsi="Times New Roman" w:cs="Times New Roman"/>
          <w:sz w:val="24"/>
          <w:szCs w:val="24"/>
        </w:rPr>
        <w:t xml:space="preserve">или иного лица, указанного Заказчиком, </w:t>
      </w:r>
      <w:r w:rsidR="00A80A5A" w:rsidRPr="008F5E85">
        <w:rPr>
          <w:rFonts w:ascii="Times New Roman" w:hAnsi="Times New Roman" w:cs="Times New Roman"/>
          <w:sz w:val="24"/>
          <w:szCs w:val="24"/>
        </w:rPr>
        <w:t xml:space="preserve">лицензию на эксплуатацию такого объекта и совершить все другие действия, которые в соответствии с </w:t>
      </w:r>
      <w:r w:rsidR="00B85EA1" w:rsidRPr="008F5E85">
        <w:rPr>
          <w:rFonts w:ascii="Times New Roman" w:hAnsi="Times New Roman" w:cs="Times New Roman"/>
          <w:sz w:val="24"/>
          <w:szCs w:val="24"/>
        </w:rPr>
        <w:t>З</w:t>
      </w:r>
      <w:r w:rsidR="00A80A5A" w:rsidRPr="008F5E85">
        <w:rPr>
          <w:rFonts w:ascii="Times New Roman" w:hAnsi="Times New Roman" w:cs="Times New Roman"/>
          <w:sz w:val="24"/>
          <w:szCs w:val="24"/>
        </w:rPr>
        <w:t>аконодательством</w:t>
      </w:r>
      <w:r w:rsidR="00B85EA1" w:rsidRPr="008F5E85">
        <w:rPr>
          <w:rFonts w:ascii="Times New Roman" w:hAnsi="Times New Roman" w:cs="Times New Roman"/>
          <w:sz w:val="24"/>
          <w:szCs w:val="24"/>
        </w:rPr>
        <w:t xml:space="preserve"> РФ</w:t>
      </w:r>
      <w:r w:rsidR="00A80A5A" w:rsidRPr="008F5E85">
        <w:rPr>
          <w:rFonts w:ascii="Times New Roman" w:hAnsi="Times New Roman" w:cs="Times New Roman"/>
          <w:sz w:val="24"/>
          <w:szCs w:val="24"/>
        </w:rPr>
        <w:t xml:space="preserve"> могут потребоваться для эксплуатации такого Объекта. Стоимость связанных с этим </w:t>
      </w:r>
      <w:r w:rsidR="002871DA" w:rsidRPr="008F5E85">
        <w:rPr>
          <w:rFonts w:ascii="Times New Roman" w:hAnsi="Times New Roman" w:cs="Times New Roman"/>
          <w:sz w:val="24"/>
          <w:szCs w:val="24"/>
        </w:rPr>
        <w:t xml:space="preserve">услуг </w:t>
      </w:r>
      <w:r w:rsidR="00A80A5A" w:rsidRPr="008F5E85">
        <w:rPr>
          <w:rFonts w:ascii="Times New Roman" w:hAnsi="Times New Roman" w:cs="Times New Roman"/>
          <w:sz w:val="24"/>
          <w:szCs w:val="24"/>
        </w:rPr>
        <w:t>Ген</w:t>
      </w:r>
      <w:r w:rsidR="00C00407" w:rsidRPr="008F5E85">
        <w:rPr>
          <w:rFonts w:ascii="Times New Roman" w:hAnsi="Times New Roman" w:cs="Times New Roman"/>
          <w:sz w:val="24"/>
          <w:szCs w:val="24"/>
        </w:rPr>
        <w:t>ерального Подрядчика включена в</w:t>
      </w:r>
      <w:r w:rsidR="002871DA" w:rsidRPr="008F5E85">
        <w:rPr>
          <w:rFonts w:ascii="Times New Roman" w:hAnsi="Times New Roman" w:cs="Times New Roman"/>
          <w:sz w:val="24"/>
          <w:szCs w:val="24"/>
        </w:rPr>
        <w:t xml:space="preserve"> Цену Работ по вводу Объект</w:t>
      </w:r>
      <w:r w:rsidR="00C13ACA" w:rsidRPr="008F5E85">
        <w:rPr>
          <w:rFonts w:ascii="Times New Roman" w:hAnsi="Times New Roman" w:cs="Times New Roman"/>
          <w:sz w:val="24"/>
          <w:szCs w:val="24"/>
        </w:rPr>
        <w:t>а</w:t>
      </w:r>
      <w:r w:rsidR="002871DA" w:rsidRPr="008F5E85">
        <w:rPr>
          <w:rFonts w:ascii="Times New Roman" w:hAnsi="Times New Roman" w:cs="Times New Roman"/>
          <w:sz w:val="24"/>
          <w:szCs w:val="24"/>
        </w:rPr>
        <w:t xml:space="preserve"> в эксплуатацию</w:t>
      </w:r>
      <w:r w:rsidR="009F2E8A" w:rsidRPr="008F5E85">
        <w:rPr>
          <w:rFonts w:ascii="Times New Roman" w:hAnsi="Times New Roman" w:cs="Times New Roman"/>
          <w:sz w:val="24"/>
          <w:szCs w:val="24"/>
        </w:rPr>
        <w:t>.</w:t>
      </w:r>
    </w:p>
    <w:p w:rsidR="00D80819" w:rsidRPr="008F5E85" w:rsidRDefault="009F2E8A" w:rsidP="00D80819">
      <w:pPr>
        <w:autoSpaceDE w:val="0"/>
        <w:autoSpaceDN w:val="0"/>
        <w:adjustRightInd w:val="0"/>
        <w:spacing w:after="0" w:line="240" w:lineRule="auto"/>
        <w:ind w:firstLine="540"/>
        <w:jc w:val="both"/>
        <w:rPr>
          <w:rFonts w:ascii="Times New Roman" w:hAnsi="Times New Roman"/>
          <w:sz w:val="24"/>
          <w:szCs w:val="24"/>
          <w:lang w:eastAsia="ru-RU"/>
        </w:rPr>
      </w:pPr>
      <w:r w:rsidRPr="008F5E85">
        <w:rPr>
          <w:rFonts w:ascii="Times New Roman" w:hAnsi="Times New Roman"/>
          <w:sz w:val="24"/>
          <w:szCs w:val="24"/>
        </w:rPr>
        <w:t xml:space="preserve"> </w:t>
      </w:r>
      <w:r w:rsidR="00D80819" w:rsidRPr="008F5E85">
        <w:rPr>
          <w:rFonts w:ascii="Times New Roman" w:hAnsi="Times New Roman"/>
          <w:sz w:val="24"/>
          <w:szCs w:val="24"/>
          <w:lang w:eastAsia="ru-RU"/>
        </w:rPr>
        <w:t>Генеральный Подрядчик обеспечивает эксплуатацию грузоподъемных машин и других средств механизации, контроль и надзор за которыми осуществляет Федеральная служба по экологическому, технологическому и атомному надзору (</w:t>
      </w:r>
      <w:proofErr w:type="spellStart"/>
      <w:r w:rsidR="00D80819" w:rsidRPr="008F5E85">
        <w:rPr>
          <w:rFonts w:ascii="Times New Roman" w:hAnsi="Times New Roman"/>
          <w:sz w:val="24"/>
          <w:szCs w:val="24"/>
          <w:lang w:eastAsia="ru-RU"/>
        </w:rPr>
        <w:t>Ростехнадзор</w:t>
      </w:r>
      <w:proofErr w:type="spellEnd"/>
      <w:r w:rsidR="00D80819" w:rsidRPr="008F5E85">
        <w:rPr>
          <w:rFonts w:ascii="Times New Roman" w:hAnsi="Times New Roman"/>
          <w:sz w:val="24"/>
          <w:szCs w:val="24"/>
          <w:lang w:eastAsia="ru-RU"/>
        </w:rPr>
        <w:t xml:space="preserve">) России, в соответствии с требованиями нормативных документов, утвержденных указанной выше службой,  и другими  нормативными актами, регламентирующими организацию безопасного проведения данного вида работ. </w:t>
      </w:r>
    </w:p>
    <w:p w:rsidR="00664FB9" w:rsidRPr="008F5E85" w:rsidRDefault="00664FB9" w:rsidP="005660CC">
      <w:pPr>
        <w:pStyle w:val="a4"/>
        <w:numPr>
          <w:ilvl w:val="1"/>
          <w:numId w:val="39"/>
        </w:numPr>
        <w:tabs>
          <w:tab w:val="left" w:pos="993"/>
          <w:tab w:val="left" w:pos="1134"/>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 xml:space="preserve">Строительный контроль. </w:t>
      </w:r>
    </w:p>
    <w:p w:rsidR="00664FB9" w:rsidRPr="008F5E85" w:rsidRDefault="00664FB9"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Заказчик в целях Строительн</w:t>
      </w:r>
      <w:r w:rsidR="00905717" w:rsidRPr="008F5E85">
        <w:rPr>
          <w:rFonts w:ascii="Times New Roman" w:hAnsi="Times New Roman" w:cs="Times New Roman"/>
          <w:sz w:val="24"/>
          <w:szCs w:val="24"/>
        </w:rPr>
        <w:t xml:space="preserve">ого контроля </w:t>
      </w:r>
      <w:r w:rsidRPr="008F5E85">
        <w:rPr>
          <w:rFonts w:ascii="Times New Roman" w:hAnsi="Times New Roman" w:cs="Times New Roman"/>
          <w:sz w:val="24"/>
          <w:szCs w:val="24"/>
        </w:rPr>
        <w:t>вправе привлечь для осущес</w:t>
      </w:r>
      <w:r w:rsidR="00905717" w:rsidRPr="008F5E85">
        <w:rPr>
          <w:rFonts w:ascii="Times New Roman" w:hAnsi="Times New Roman" w:cs="Times New Roman"/>
          <w:sz w:val="24"/>
          <w:szCs w:val="24"/>
        </w:rPr>
        <w:t xml:space="preserve">твления Строительного контроля </w:t>
      </w:r>
      <w:r w:rsidRPr="008F5E85">
        <w:rPr>
          <w:rFonts w:ascii="Times New Roman" w:hAnsi="Times New Roman" w:cs="Times New Roman"/>
          <w:sz w:val="24"/>
          <w:szCs w:val="24"/>
        </w:rPr>
        <w:t>любое третье лицо, заключив соответствующий договор</w:t>
      </w:r>
      <w:r w:rsidR="00B85EA1" w:rsidRPr="008F5E85">
        <w:rPr>
          <w:rFonts w:ascii="Times New Roman" w:hAnsi="Times New Roman" w:cs="Times New Roman"/>
          <w:sz w:val="24"/>
          <w:szCs w:val="24"/>
        </w:rPr>
        <w:t xml:space="preserve">. </w:t>
      </w:r>
      <w:r w:rsidRPr="008F5E85">
        <w:rPr>
          <w:rFonts w:ascii="Times New Roman" w:hAnsi="Times New Roman" w:cs="Times New Roman"/>
          <w:sz w:val="24"/>
          <w:szCs w:val="24"/>
        </w:rPr>
        <w:t>Генеральный Подрядчик обязан обеспечить все необходимые условия на Строитель</w:t>
      </w:r>
      <w:r w:rsidR="003F0DAB" w:rsidRPr="008F5E85">
        <w:rPr>
          <w:rFonts w:ascii="Times New Roman" w:hAnsi="Times New Roman" w:cs="Times New Roman"/>
          <w:sz w:val="24"/>
          <w:szCs w:val="24"/>
        </w:rPr>
        <w:t xml:space="preserve">ной площадке для осуществления </w:t>
      </w:r>
      <w:r w:rsidRPr="008F5E85">
        <w:rPr>
          <w:rFonts w:ascii="Times New Roman" w:hAnsi="Times New Roman" w:cs="Times New Roman"/>
          <w:sz w:val="24"/>
          <w:szCs w:val="24"/>
        </w:rPr>
        <w:t>Строительного контроля.</w:t>
      </w:r>
    </w:p>
    <w:p w:rsidR="005A29D6" w:rsidRPr="008F5E85" w:rsidRDefault="00905717" w:rsidP="005660C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3.4.</w:t>
      </w:r>
      <w:r w:rsidRPr="008F5E85">
        <w:rPr>
          <w:rFonts w:ascii="Times New Roman" w:hAnsi="Times New Roman" w:cs="Times New Roman"/>
          <w:b/>
          <w:sz w:val="24"/>
          <w:szCs w:val="24"/>
        </w:rPr>
        <w:tab/>
      </w:r>
      <w:r w:rsidR="006C7852" w:rsidRPr="008F5E85">
        <w:rPr>
          <w:rFonts w:ascii="Times New Roman" w:hAnsi="Times New Roman" w:cs="Times New Roman"/>
          <w:b/>
          <w:sz w:val="24"/>
          <w:szCs w:val="24"/>
        </w:rPr>
        <w:t>Материалы и О</w:t>
      </w:r>
      <w:r w:rsidR="005A29D6" w:rsidRPr="008F5E85">
        <w:rPr>
          <w:rFonts w:ascii="Times New Roman" w:hAnsi="Times New Roman" w:cs="Times New Roman"/>
          <w:b/>
          <w:sz w:val="24"/>
          <w:szCs w:val="24"/>
        </w:rPr>
        <w:t>борудование</w:t>
      </w:r>
    </w:p>
    <w:p w:rsidR="007338CF" w:rsidRPr="008F5E85" w:rsidRDefault="00D474AA"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Работы по Договору выполняются иждивением </w:t>
      </w:r>
      <w:r w:rsidR="0074555C" w:rsidRPr="008F5E85">
        <w:rPr>
          <w:rFonts w:ascii="Times New Roman" w:hAnsi="Times New Roman" w:cs="Times New Roman"/>
          <w:sz w:val="24"/>
          <w:szCs w:val="24"/>
        </w:rPr>
        <w:t xml:space="preserve">Генерального </w:t>
      </w:r>
      <w:r w:rsidRPr="008F5E85">
        <w:rPr>
          <w:rFonts w:ascii="Times New Roman" w:hAnsi="Times New Roman" w:cs="Times New Roman"/>
          <w:sz w:val="24"/>
          <w:szCs w:val="24"/>
        </w:rPr>
        <w:t xml:space="preserve">Подрядчика, то есть с использованием Материалов и Оборудования, комплектацию которых обеспечивает </w:t>
      </w:r>
      <w:r w:rsidR="0074555C" w:rsidRPr="008F5E85">
        <w:rPr>
          <w:rFonts w:ascii="Times New Roman" w:hAnsi="Times New Roman" w:cs="Times New Roman"/>
          <w:sz w:val="24"/>
          <w:szCs w:val="24"/>
        </w:rPr>
        <w:t xml:space="preserve">Генеральный </w:t>
      </w:r>
      <w:r w:rsidRPr="008F5E85">
        <w:rPr>
          <w:rFonts w:ascii="Times New Roman" w:hAnsi="Times New Roman" w:cs="Times New Roman"/>
          <w:sz w:val="24"/>
          <w:szCs w:val="24"/>
        </w:rPr>
        <w:t>Подрядчик</w:t>
      </w:r>
      <w:r w:rsidR="00CB180E" w:rsidRPr="008F5E85">
        <w:rPr>
          <w:rFonts w:ascii="Times New Roman" w:hAnsi="Times New Roman" w:cs="Times New Roman"/>
          <w:sz w:val="24"/>
          <w:szCs w:val="24"/>
        </w:rPr>
        <w:t xml:space="preserve"> согласно Графику поставки материалов и оборудования (</w:t>
      </w:r>
      <w:r w:rsidR="003F52D3" w:rsidRPr="008F5E85">
        <w:rPr>
          <w:rFonts w:ascii="Times New Roman" w:hAnsi="Times New Roman" w:cs="Times New Roman"/>
          <w:sz w:val="24"/>
          <w:szCs w:val="24"/>
        </w:rPr>
        <w:t>П</w:t>
      </w:r>
      <w:r w:rsidR="00B875E5" w:rsidRPr="008F5E85">
        <w:rPr>
          <w:rFonts w:ascii="Times New Roman" w:hAnsi="Times New Roman" w:cs="Times New Roman"/>
          <w:sz w:val="24"/>
          <w:szCs w:val="24"/>
        </w:rPr>
        <w:t>риложение 7</w:t>
      </w:r>
      <w:r w:rsidR="00CB180E" w:rsidRPr="008F5E85">
        <w:rPr>
          <w:rFonts w:ascii="Times New Roman" w:hAnsi="Times New Roman" w:cs="Times New Roman"/>
          <w:sz w:val="24"/>
          <w:szCs w:val="24"/>
        </w:rPr>
        <w:t xml:space="preserve"> к настоящему Договору)</w:t>
      </w:r>
      <w:r w:rsidRPr="008F5E85">
        <w:rPr>
          <w:rFonts w:ascii="Times New Roman" w:hAnsi="Times New Roman" w:cs="Times New Roman"/>
          <w:sz w:val="24"/>
          <w:szCs w:val="24"/>
        </w:rPr>
        <w:t>.</w:t>
      </w:r>
    </w:p>
    <w:p w:rsidR="00D474AA" w:rsidRPr="008F5E85" w:rsidRDefault="00D474AA" w:rsidP="005660CC">
      <w:pPr>
        <w:pStyle w:val="a4"/>
        <w:numPr>
          <w:ilvl w:val="2"/>
          <w:numId w:val="40"/>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настоящем Договоре.</w:t>
      </w:r>
    </w:p>
    <w:p w:rsidR="00D474AA" w:rsidRPr="008F5E85" w:rsidRDefault="00D474AA"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Комплектация Объекта Материалами, Оборудованием и запасными частями к Оборудованию осуществляется в соответствии с </w:t>
      </w:r>
      <w:r w:rsidR="00E51BA6" w:rsidRPr="008F5E85">
        <w:rPr>
          <w:rFonts w:ascii="Times New Roman" w:hAnsi="Times New Roman" w:cs="Times New Roman"/>
          <w:sz w:val="24"/>
          <w:szCs w:val="24"/>
        </w:rPr>
        <w:t>Рабочей документацией, с</w:t>
      </w:r>
      <w:r w:rsidRPr="008F5E85">
        <w:rPr>
          <w:rFonts w:ascii="Times New Roman" w:hAnsi="Times New Roman" w:cs="Times New Roman"/>
          <w:sz w:val="24"/>
          <w:szCs w:val="24"/>
        </w:rPr>
        <w:t xml:space="preserve">пецификацией оборудования, в сроки, установленные Графиком </w:t>
      </w:r>
      <w:r w:rsidR="0061192E" w:rsidRPr="008F5E85">
        <w:rPr>
          <w:rFonts w:ascii="Times New Roman" w:hAnsi="Times New Roman" w:cs="Times New Roman"/>
          <w:sz w:val="24"/>
          <w:szCs w:val="24"/>
        </w:rPr>
        <w:t>выполнения</w:t>
      </w:r>
      <w:r w:rsidR="003F52D3" w:rsidRPr="008F5E85">
        <w:rPr>
          <w:rFonts w:ascii="Times New Roman" w:hAnsi="Times New Roman" w:cs="Times New Roman"/>
          <w:sz w:val="24"/>
          <w:szCs w:val="24"/>
        </w:rPr>
        <w:t xml:space="preserve"> р</w:t>
      </w:r>
      <w:r w:rsidRPr="008F5E85">
        <w:rPr>
          <w:rFonts w:ascii="Times New Roman" w:hAnsi="Times New Roman" w:cs="Times New Roman"/>
          <w:sz w:val="24"/>
          <w:szCs w:val="24"/>
        </w:rPr>
        <w:t>абот.</w:t>
      </w:r>
    </w:p>
    <w:p w:rsidR="00D474AA" w:rsidRPr="008F5E85" w:rsidRDefault="00D474AA" w:rsidP="005660CC">
      <w:pPr>
        <w:pStyle w:val="a4"/>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Периода. </w:t>
      </w:r>
    </w:p>
    <w:p w:rsidR="00D474AA" w:rsidRPr="008F5E85" w:rsidRDefault="00D474AA" w:rsidP="005660CC">
      <w:pPr>
        <w:pStyle w:val="a4"/>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w:t>
      </w:r>
    </w:p>
    <w:p w:rsidR="00D474AA" w:rsidRPr="008F5E85" w:rsidRDefault="00D474AA"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Транспортировка, доставка на </w:t>
      </w:r>
      <w:r w:rsidR="00BA572E" w:rsidRPr="008F5E85">
        <w:rPr>
          <w:rFonts w:ascii="Times New Roman" w:hAnsi="Times New Roman" w:cs="Times New Roman"/>
          <w:sz w:val="24"/>
          <w:szCs w:val="24"/>
        </w:rPr>
        <w:t>С</w:t>
      </w:r>
      <w:r w:rsidRPr="008F5E85">
        <w:rPr>
          <w:rFonts w:ascii="Times New Roman" w:hAnsi="Times New Roman" w:cs="Times New Roman"/>
          <w:sz w:val="24"/>
          <w:szCs w:val="24"/>
        </w:rPr>
        <w:t>троительную площадку Материалов, Оборудования и запасных частей к Оборудованию, их выгрузка, складирование, хранение обеспечивается</w:t>
      </w:r>
      <w:r w:rsidR="0074555C" w:rsidRPr="008F5E85">
        <w:rPr>
          <w:rFonts w:ascii="Times New Roman" w:hAnsi="Times New Roman" w:cs="Times New Roman"/>
          <w:sz w:val="24"/>
          <w:szCs w:val="24"/>
        </w:rPr>
        <w:t xml:space="preserve"> Генеральным</w:t>
      </w:r>
      <w:r w:rsidRPr="008F5E85">
        <w:rPr>
          <w:rFonts w:ascii="Times New Roman" w:hAnsi="Times New Roman" w:cs="Times New Roman"/>
          <w:sz w:val="24"/>
          <w:szCs w:val="24"/>
        </w:rPr>
        <w:t xml:space="preserve"> </w:t>
      </w:r>
      <w:r w:rsidR="007E2290" w:rsidRPr="008F5E85">
        <w:rPr>
          <w:rFonts w:ascii="Times New Roman" w:hAnsi="Times New Roman" w:cs="Times New Roman"/>
          <w:sz w:val="24"/>
          <w:szCs w:val="24"/>
        </w:rPr>
        <w:t>Подрядчиком</w:t>
      </w:r>
      <w:r w:rsidRPr="008F5E85">
        <w:rPr>
          <w:rFonts w:ascii="Times New Roman" w:hAnsi="Times New Roman" w:cs="Times New Roman"/>
          <w:sz w:val="24"/>
          <w:szCs w:val="24"/>
        </w:rPr>
        <w:t xml:space="preserve"> в счет Цены Договора.</w:t>
      </w:r>
    </w:p>
    <w:p w:rsidR="00D474AA" w:rsidRPr="008F5E85" w:rsidRDefault="0074555C"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w:t>
      </w:r>
      <w:r w:rsidR="007E2290" w:rsidRPr="008F5E85">
        <w:rPr>
          <w:rFonts w:ascii="Times New Roman" w:hAnsi="Times New Roman" w:cs="Times New Roman"/>
          <w:sz w:val="24"/>
          <w:szCs w:val="24"/>
        </w:rPr>
        <w:t>Подрядчик</w:t>
      </w:r>
      <w:r w:rsidR="00D474AA" w:rsidRPr="008F5E85">
        <w:rPr>
          <w:rFonts w:ascii="Times New Roman" w:hAnsi="Times New Roman" w:cs="Times New Roman"/>
          <w:sz w:val="24"/>
          <w:szCs w:val="24"/>
        </w:rPr>
        <w:t xml:space="preserve"> со</w:t>
      </w:r>
      <w:r w:rsidR="006C7852" w:rsidRPr="008F5E85">
        <w:rPr>
          <w:rFonts w:ascii="Times New Roman" w:hAnsi="Times New Roman" w:cs="Times New Roman"/>
          <w:sz w:val="24"/>
          <w:szCs w:val="24"/>
        </w:rPr>
        <w:t>общает Заказчику о доставке на С</w:t>
      </w:r>
      <w:r w:rsidR="00D474AA" w:rsidRPr="008F5E85">
        <w:rPr>
          <w:rFonts w:ascii="Times New Roman" w:hAnsi="Times New Roman" w:cs="Times New Roman"/>
          <w:sz w:val="24"/>
          <w:szCs w:val="24"/>
        </w:rPr>
        <w:t xml:space="preserve">троительную площадку Материалов, Оборудования и запасных частей к нему. При этом до начала поставки Оборудования </w:t>
      </w:r>
      <w:r w:rsidRPr="008F5E85">
        <w:rPr>
          <w:rFonts w:ascii="Times New Roman" w:hAnsi="Times New Roman" w:cs="Times New Roman"/>
          <w:sz w:val="24"/>
          <w:szCs w:val="24"/>
        </w:rPr>
        <w:t xml:space="preserve">Генеральный </w:t>
      </w:r>
      <w:r w:rsidR="007E2290" w:rsidRPr="008F5E85">
        <w:rPr>
          <w:rFonts w:ascii="Times New Roman" w:hAnsi="Times New Roman" w:cs="Times New Roman"/>
          <w:sz w:val="24"/>
          <w:szCs w:val="24"/>
        </w:rPr>
        <w:t>Подрядчик</w:t>
      </w:r>
      <w:r w:rsidR="00D474AA" w:rsidRPr="008F5E85">
        <w:rPr>
          <w:rFonts w:ascii="Times New Roman" w:hAnsi="Times New Roman" w:cs="Times New Roman"/>
          <w:sz w:val="24"/>
          <w:szCs w:val="24"/>
        </w:rPr>
        <w:t xml:space="preserve"> обязан получить решение об отгрузке Оборудования, принятое Заказчиком.</w:t>
      </w:r>
    </w:p>
    <w:p w:rsidR="00D474AA" w:rsidRPr="008F5E85" w:rsidRDefault="00D474AA"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Для осуществления осмотра доставленного Оборудования Заказчик назначает своих ответственных представителей и сообщает </w:t>
      </w:r>
      <w:r w:rsidR="0074555C" w:rsidRPr="008F5E85">
        <w:rPr>
          <w:rFonts w:ascii="Times New Roman" w:hAnsi="Times New Roman" w:cs="Times New Roman"/>
          <w:sz w:val="24"/>
          <w:szCs w:val="24"/>
        </w:rPr>
        <w:t xml:space="preserve">Генеральному </w:t>
      </w:r>
      <w:r w:rsidR="007E2290" w:rsidRPr="008F5E85">
        <w:rPr>
          <w:rFonts w:ascii="Times New Roman" w:hAnsi="Times New Roman" w:cs="Times New Roman"/>
          <w:sz w:val="24"/>
          <w:szCs w:val="24"/>
        </w:rPr>
        <w:t>Подрядчику</w:t>
      </w:r>
      <w:r w:rsidRPr="008F5E85">
        <w:rPr>
          <w:rFonts w:ascii="Times New Roman" w:hAnsi="Times New Roman" w:cs="Times New Roman"/>
          <w:sz w:val="24"/>
          <w:szCs w:val="24"/>
        </w:rPr>
        <w:t xml:space="preserve"> о своих представителях (инспекторах), назначенных для этих целей.</w:t>
      </w:r>
    </w:p>
    <w:p w:rsidR="00D474AA" w:rsidRPr="008F5E85" w:rsidRDefault="00D474AA"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Уполномоченные представители (инспекторы) Заказчика проводят осмотр Оборудования в целях подтверждения его соответствия требованиям, указанным в Договоре.</w:t>
      </w:r>
    </w:p>
    <w:p w:rsidR="00D474AA" w:rsidRPr="008F5E85" w:rsidRDefault="00D474AA"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bookmarkStart w:id="10" w:name="_Ref348276689"/>
      <w:r w:rsidRPr="008F5E85">
        <w:rPr>
          <w:rFonts w:ascii="Times New Roman" w:hAnsi="Times New Roman" w:cs="Times New Roman"/>
          <w:sz w:val="24"/>
          <w:szCs w:val="24"/>
        </w:rPr>
        <w:t xml:space="preserve">Все используемые для выполнения Работ по Договору Материалы и Оборудование должны соответствовать условиям Договора, нормативно-техническим документам,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w:t>
      </w:r>
      <w:r w:rsidR="0074555C" w:rsidRPr="008F5E85">
        <w:rPr>
          <w:rFonts w:ascii="Times New Roman" w:hAnsi="Times New Roman" w:cs="Times New Roman"/>
          <w:sz w:val="24"/>
          <w:szCs w:val="24"/>
        </w:rPr>
        <w:t xml:space="preserve">Генерального </w:t>
      </w:r>
      <w:r w:rsidR="007E2290" w:rsidRPr="008F5E85">
        <w:rPr>
          <w:rFonts w:ascii="Times New Roman" w:hAnsi="Times New Roman" w:cs="Times New Roman"/>
          <w:sz w:val="24"/>
          <w:szCs w:val="24"/>
        </w:rPr>
        <w:t>Подрядчика</w:t>
      </w:r>
      <w:r w:rsidRPr="008F5E85">
        <w:rPr>
          <w:rFonts w:ascii="Times New Roman" w:hAnsi="Times New Roman" w:cs="Times New Roman"/>
          <w:sz w:val="24"/>
          <w:szCs w:val="24"/>
        </w:rPr>
        <w:t xml:space="preserve"> до начала производства Работ с использованием этих Материалов и Оборудования.</w:t>
      </w:r>
      <w:bookmarkEnd w:id="10"/>
      <w:r w:rsidRPr="008F5E85">
        <w:rPr>
          <w:rFonts w:ascii="Times New Roman" w:hAnsi="Times New Roman" w:cs="Times New Roman"/>
          <w:sz w:val="24"/>
          <w:szCs w:val="24"/>
        </w:rPr>
        <w:t xml:space="preserve"> </w:t>
      </w:r>
      <w:r w:rsidR="00286D22" w:rsidRPr="008F5E85">
        <w:rPr>
          <w:rFonts w:ascii="Times New Roman" w:hAnsi="Times New Roman" w:cs="Times New Roman"/>
          <w:sz w:val="24"/>
          <w:szCs w:val="24"/>
        </w:rPr>
        <w:t xml:space="preserve">По требованию Заказчика </w:t>
      </w:r>
      <w:r w:rsidR="0074555C" w:rsidRPr="008F5E85">
        <w:rPr>
          <w:rFonts w:ascii="Times New Roman" w:hAnsi="Times New Roman" w:cs="Times New Roman"/>
          <w:sz w:val="24"/>
          <w:szCs w:val="24"/>
        </w:rPr>
        <w:t xml:space="preserve">Генеральный </w:t>
      </w:r>
      <w:r w:rsidR="00286D22" w:rsidRPr="008F5E85">
        <w:rPr>
          <w:rFonts w:ascii="Times New Roman" w:hAnsi="Times New Roman" w:cs="Times New Roman"/>
          <w:sz w:val="24"/>
          <w:szCs w:val="24"/>
        </w:rPr>
        <w:t>Подрядчик обязан предоставить Заказчику копии договоров поставки Материалов и Оборудования, использу</w:t>
      </w:r>
      <w:r w:rsidR="005A29D6" w:rsidRPr="008F5E85">
        <w:rPr>
          <w:rFonts w:ascii="Times New Roman" w:hAnsi="Times New Roman" w:cs="Times New Roman"/>
          <w:sz w:val="24"/>
          <w:szCs w:val="24"/>
        </w:rPr>
        <w:t>емых на Объекте, копии товарно-</w:t>
      </w:r>
      <w:r w:rsidR="00286D22" w:rsidRPr="008F5E85">
        <w:rPr>
          <w:rFonts w:ascii="Times New Roman" w:hAnsi="Times New Roman" w:cs="Times New Roman"/>
          <w:sz w:val="24"/>
          <w:szCs w:val="24"/>
        </w:rPr>
        <w:t>транспортных  накладных и счетов-фактур, выданных Поставщиком.</w:t>
      </w:r>
    </w:p>
    <w:p w:rsidR="00D474AA" w:rsidRPr="008F5E85" w:rsidRDefault="0074555C"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bookmarkStart w:id="11" w:name="_Ref348276403"/>
      <w:r w:rsidRPr="008F5E85">
        <w:rPr>
          <w:rFonts w:ascii="Times New Roman" w:hAnsi="Times New Roman" w:cs="Times New Roman"/>
          <w:sz w:val="24"/>
          <w:szCs w:val="24"/>
        </w:rPr>
        <w:t xml:space="preserve">Генеральный </w:t>
      </w:r>
      <w:r w:rsidR="007E2290" w:rsidRPr="008F5E85">
        <w:rPr>
          <w:rFonts w:ascii="Times New Roman" w:hAnsi="Times New Roman" w:cs="Times New Roman"/>
          <w:sz w:val="24"/>
          <w:szCs w:val="24"/>
        </w:rPr>
        <w:t>Подрядчик</w:t>
      </w:r>
      <w:r w:rsidR="00D474AA" w:rsidRPr="008F5E85">
        <w:rPr>
          <w:rFonts w:ascii="Times New Roman" w:hAnsi="Times New Roman" w:cs="Times New Roman"/>
          <w:sz w:val="24"/>
          <w:szCs w:val="24"/>
        </w:rPr>
        <w:t xml:space="preserve"> обязан за свой счет обеспечить на дату поставки Оборудования предоставление Заказчику копий разрешения </w:t>
      </w:r>
      <w:proofErr w:type="spellStart"/>
      <w:r w:rsidR="00D474AA" w:rsidRPr="008F5E85">
        <w:rPr>
          <w:rFonts w:ascii="Times New Roman" w:hAnsi="Times New Roman" w:cs="Times New Roman"/>
          <w:sz w:val="24"/>
          <w:szCs w:val="24"/>
        </w:rPr>
        <w:t>Ростехнадзора</w:t>
      </w:r>
      <w:proofErr w:type="spellEnd"/>
      <w:r w:rsidR="00D474AA" w:rsidRPr="008F5E85">
        <w:rPr>
          <w:rFonts w:ascii="Times New Roman" w:hAnsi="Times New Roman" w:cs="Times New Roman"/>
          <w:sz w:val="24"/>
          <w:szCs w:val="24"/>
        </w:rPr>
        <w:t xml:space="preserve"> на применение Оборудования и технических устройств, приборов и средств автоматизации, устанавливаемых на опасных производственных объектах. </w:t>
      </w:r>
      <w:proofErr w:type="gramStart"/>
      <w:r w:rsidR="00D474AA" w:rsidRPr="008F5E85">
        <w:rPr>
          <w:rFonts w:ascii="Times New Roman" w:hAnsi="Times New Roman" w:cs="Times New Roman"/>
          <w:sz w:val="24"/>
          <w:szCs w:val="24"/>
        </w:rPr>
        <w:t>Перечень этих оборудования и технических устройств, приборов и средств автоматизации указан в приложении №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 112.</w:t>
      </w:r>
      <w:proofErr w:type="gramEnd"/>
      <w:r w:rsidR="00D474AA" w:rsidRPr="008F5E85">
        <w:rPr>
          <w:rFonts w:ascii="Times New Roman" w:hAnsi="Times New Roman" w:cs="Times New Roman"/>
          <w:sz w:val="24"/>
          <w:szCs w:val="24"/>
        </w:rPr>
        <w:t xml:space="preserve"> 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bookmarkEnd w:id="11"/>
    </w:p>
    <w:p w:rsidR="00D474AA" w:rsidRPr="008F5E85" w:rsidRDefault="00D474AA"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В случае отсутствия документов, указанных в п</w:t>
      </w:r>
      <w:r w:rsidR="00E94ACD" w:rsidRPr="008F5E85">
        <w:rPr>
          <w:rFonts w:ascii="Times New Roman" w:hAnsi="Times New Roman" w:cs="Times New Roman"/>
          <w:sz w:val="24"/>
          <w:szCs w:val="24"/>
        </w:rPr>
        <w:t>унктах</w:t>
      </w:r>
      <w:r w:rsidR="00B3132B" w:rsidRPr="008F5E85">
        <w:rPr>
          <w:rFonts w:ascii="Times New Roman" w:hAnsi="Times New Roman" w:cs="Times New Roman"/>
          <w:sz w:val="24"/>
          <w:szCs w:val="24"/>
        </w:rPr>
        <w:t xml:space="preserve">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_Ref348276689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44688F" w:rsidRPr="008F5E85">
        <w:rPr>
          <w:rFonts w:ascii="Times New Roman" w:hAnsi="Times New Roman" w:cs="Times New Roman"/>
          <w:sz w:val="24"/>
          <w:szCs w:val="24"/>
        </w:rPr>
        <w:t>3.4.8</w:t>
      </w:r>
      <w:r w:rsidR="00B03E6E" w:rsidRPr="008F5E85">
        <w:rPr>
          <w:rFonts w:ascii="Times New Roman" w:hAnsi="Times New Roman" w:cs="Times New Roman"/>
          <w:sz w:val="24"/>
          <w:szCs w:val="24"/>
        </w:rPr>
        <w:fldChar w:fldCharType="end"/>
      </w:r>
      <w:r w:rsidR="00B3132B" w:rsidRPr="008F5E85">
        <w:rPr>
          <w:rFonts w:ascii="Times New Roman" w:hAnsi="Times New Roman" w:cs="Times New Roman"/>
          <w:sz w:val="24"/>
          <w:szCs w:val="24"/>
        </w:rPr>
        <w:t xml:space="preserve"> и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_Ref348276403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44688F" w:rsidRPr="008F5E85">
        <w:rPr>
          <w:rFonts w:ascii="Times New Roman" w:hAnsi="Times New Roman" w:cs="Times New Roman"/>
          <w:sz w:val="24"/>
          <w:szCs w:val="24"/>
        </w:rPr>
        <w:t>3.4.9</w:t>
      </w:r>
      <w:r w:rsidR="00B03E6E" w:rsidRPr="008F5E85">
        <w:rPr>
          <w:rFonts w:ascii="Times New Roman" w:hAnsi="Times New Roman" w:cs="Times New Roman"/>
          <w:sz w:val="24"/>
          <w:szCs w:val="24"/>
        </w:rPr>
        <w:fldChar w:fldCharType="end"/>
      </w:r>
      <w:r w:rsidR="005A29D6" w:rsidRPr="008F5E85">
        <w:rPr>
          <w:rFonts w:ascii="Times New Roman" w:hAnsi="Times New Roman" w:cs="Times New Roman"/>
          <w:sz w:val="24"/>
          <w:szCs w:val="24"/>
        </w:rPr>
        <w:t xml:space="preserve"> настоящего Договора</w:t>
      </w:r>
      <w:r w:rsidRPr="008F5E85">
        <w:rPr>
          <w:rFonts w:ascii="Times New Roman" w:hAnsi="Times New Roman" w:cs="Times New Roman"/>
          <w:sz w:val="24"/>
          <w:szCs w:val="24"/>
        </w:rPr>
        <w:t xml:space="preserve">, </w:t>
      </w:r>
      <w:r w:rsidR="00EA0AFF" w:rsidRPr="008F5E85">
        <w:rPr>
          <w:rFonts w:ascii="Times New Roman" w:hAnsi="Times New Roman" w:cs="Times New Roman"/>
          <w:sz w:val="24"/>
          <w:szCs w:val="24"/>
        </w:rPr>
        <w:t>Заказчик вправе отказаться от</w:t>
      </w:r>
      <w:r w:rsidRPr="008F5E85">
        <w:rPr>
          <w:rFonts w:ascii="Times New Roman" w:hAnsi="Times New Roman" w:cs="Times New Roman"/>
          <w:sz w:val="24"/>
          <w:szCs w:val="24"/>
        </w:rPr>
        <w:t xml:space="preserve"> приемки Работ, выполняемых с применением таких Материалов и Оборудования. </w:t>
      </w:r>
    </w:p>
    <w:p w:rsidR="00D474AA" w:rsidRPr="008F5E85" w:rsidRDefault="00D474AA"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случае использования </w:t>
      </w:r>
      <w:r w:rsidR="0074555C" w:rsidRPr="008F5E85">
        <w:rPr>
          <w:rFonts w:ascii="Times New Roman" w:hAnsi="Times New Roman" w:cs="Times New Roman"/>
          <w:sz w:val="24"/>
          <w:szCs w:val="24"/>
        </w:rPr>
        <w:t xml:space="preserve">Генеральным </w:t>
      </w:r>
      <w:r w:rsidR="007E2290" w:rsidRPr="008F5E85">
        <w:rPr>
          <w:rFonts w:ascii="Times New Roman" w:hAnsi="Times New Roman" w:cs="Times New Roman"/>
          <w:sz w:val="24"/>
          <w:szCs w:val="24"/>
        </w:rPr>
        <w:t>Подрядчиком</w:t>
      </w:r>
      <w:r w:rsidRPr="008F5E85">
        <w:rPr>
          <w:rFonts w:ascii="Times New Roman" w:hAnsi="Times New Roman" w:cs="Times New Roman"/>
          <w:sz w:val="24"/>
          <w:szCs w:val="24"/>
        </w:rPr>
        <w:t xml:space="preserve"> либо привлекаемыми им Субподрядчиками импортных Материалов и Оборудования, </w:t>
      </w:r>
      <w:r w:rsidR="0074555C" w:rsidRPr="008F5E85">
        <w:rPr>
          <w:rFonts w:ascii="Times New Roman" w:hAnsi="Times New Roman" w:cs="Times New Roman"/>
          <w:sz w:val="24"/>
          <w:szCs w:val="24"/>
        </w:rPr>
        <w:t xml:space="preserve">Генеральный </w:t>
      </w:r>
      <w:r w:rsidR="007E2290" w:rsidRPr="008F5E85">
        <w:rPr>
          <w:rFonts w:ascii="Times New Roman" w:hAnsi="Times New Roman" w:cs="Times New Roman"/>
          <w:sz w:val="24"/>
          <w:szCs w:val="24"/>
        </w:rPr>
        <w:t>Подрядчик</w:t>
      </w:r>
      <w:r w:rsidRPr="008F5E85">
        <w:rPr>
          <w:rFonts w:ascii="Times New Roman" w:hAnsi="Times New Roman" w:cs="Times New Roman"/>
          <w:sz w:val="24"/>
          <w:szCs w:val="24"/>
        </w:rPr>
        <w:t xml:space="preserve"> обязан по письменному требованию Заказчика предоставить Заказчику документы, подтверждающие факт </w:t>
      </w:r>
      <w:proofErr w:type="gramStart"/>
      <w:r w:rsidRPr="008F5E85">
        <w:rPr>
          <w:rFonts w:ascii="Times New Roman" w:hAnsi="Times New Roman" w:cs="Times New Roman"/>
          <w:sz w:val="24"/>
          <w:szCs w:val="24"/>
        </w:rPr>
        <w:t>завершения прохождения процедуры таможенного оформления Материалов</w:t>
      </w:r>
      <w:proofErr w:type="gramEnd"/>
      <w:r w:rsidRPr="008F5E85">
        <w:rPr>
          <w:rFonts w:ascii="Times New Roman" w:hAnsi="Times New Roman" w:cs="Times New Roman"/>
          <w:sz w:val="24"/>
          <w:szCs w:val="24"/>
        </w:rPr>
        <w:t xml:space="preserve">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 </w:t>
      </w:r>
    </w:p>
    <w:p w:rsidR="00D474AA" w:rsidRPr="008F5E85" w:rsidRDefault="00D474AA"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случае выявления недостатков </w:t>
      </w:r>
      <w:r w:rsidR="00665CEC" w:rsidRPr="008F5E85">
        <w:rPr>
          <w:rFonts w:ascii="Times New Roman" w:hAnsi="Times New Roman" w:cs="Times New Roman"/>
          <w:sz w:val="24"/>
          <w:szCs w:val="24"/>
        </w:rPr>
        <w:t xml:space="preserve">при осмотре </w:t>
      </w:r>
      <w:r w:rsidRPr="008F5E85">
        <w:rPr>
          <w:rFonts w:ascii="Times New Roman" w:hAnsi="Times New Roman" w:cs="Times New Roman"/>
          <w:sz w:val="24"/>
          <w:szCs w:val="24"/>
        </w:rPr>
        <w:t>Оборудования, такие недостатки фиксируются Заказчиком.</w:t>
      </w:r>
    </w:p>
    <w:p w:rsidR="00D474AA" w:rsidRPr="008F5E85" w:rsidRDefault="0074555C" w:rsidP="005660CC">
      <w:pPr>
        <w:pStyle w:val="a4"/>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w:t>
      </w:r>
      <w:r w:rsidR="007E2290" w:rsidRPr="008F5E85">
        <w:rPr>
          <w:rFonts w:ascii="Times New Roman" w:hAnsi="Times New Roman" w:cs="Times New Roman"/>
          <w:sz w:val="24"/>
          <w:szCs w:val="24"/>
        </w:rPr>
        <w:t>Подрядчик</w:t>
      </w:r>
      <w:r w:rsidR="00D474AA" w:rsidRPr="008F5E85">
        <w:rPr>
          <w:rFonts w:ascii="Times New Roman" w:hAnsi="Times New Roman" w:cs="Times New Roman"/>
          <w:sz w:val="24"/>
          <w:szCs w:val="24"/>
        </w:rPr>
        <w:t xml:space="preserve"> обязан устранить выявленные недостатки Оборудования за свой счет без изменения сроков выполнения соответствующих Работ, указанных в Графике </w:t>
      </w:r>
      <w:r w:rsidR="003F52D3" w:rsidRPr="008F5E85">
        <w:rPr>
          <w:rFonts w:ascii="Times New Roman" w:hAnsi="Times New Roman" w:cs="Times New Roman"/>
          <w:sz w:val="24"/>
          <w:szCs w:val="24"/>
        </w:rPr>
        <w:t xml:space="preserve">выполнения </w:t>
      </w:r>
      <w:r w:rsidR="003F52D3" w:rsidRPr="008F5E85">
        <w:rPr>
          <w:rFonts w:ascii="Times New Roman" w:hAnsi="Times New Roman" w:cs="Times New Roman"/>
          <w:sz w:val="24"/>
          <w:szCs w:val="24"/>
        </w:rPr>
        <w:lastRenderedPageBreak/>
        <w:t>р</w:t>
      </w:r>
      <w:r w:rsidR="00D474AA" w:rsidRPr="008F5E85">
        <w:rPr>
          <w:rFonts w:ascii="Times New Roman" w:hAnsi="Times New Roman" w:cs="Times New Roman"/>
          <w:sz w:val="24"/>
          <w:szCs w:val="24"/>
        </w:rPr>
        <w:t xml:space="preserve">абот. Выявление недостатков поставленного Оборудования не освобождает </w:t>
      </w:r>
      <w:r w:rsidRPr="008F5E85">
        <w:rPr>
          <w:rFonts w:ascii="Times New Roman" w:hAnsi="Times New Roman" w:cs="Times New Roman"/>
          <w:sz w:val="24"/>
          <w:szCs w:val="24"/>
        </w:rPr>
        <w:t xml:space="preserve">Генерального </w:t>
      </w:r>
      <w:r w:rsidR="007E2290" w:rsidRPr="008F5E85">
        <w:rPr>
          <w:rFonts w:ascii="Times New Roman" w:hAnsi="Times New Roman" w:cs="Times New Roman"/>
          <w:sz w:val="24"/>
          <w:szCs w:val="24"/>
        </w:rPr>
        <w:t>Подрядчика</w:t>
      </w:r>
      <w:r w:rsidR="00D474AA" w:rsidRPr="008F5E85">
        <w:rPr>
          <w:rFonts w:ascii="Times New Roman" w:hAnsi="Times New Roman" w:cs="Times New Roman"/>
          <w:sz w:val="24"/>
          <w:szCs w:val="24"/>
        </w:rPr>
        <w:t xml:space="preserve"> от ответственности за нарушение сроков выполнения соответствующих Работ, указанных в Графике </w:t>
      </w:r>
      <w:r w:rsidR="003F52D3" w:rsidRPr="008F5E85">
        <w:rPr>
          <w:rFonts w:ascii="Times New Roman" w:hAnsi="Times New Roman" w:cs="Times New Roman"/>
          <w:sz w:val="24"/>
          <w:szCs w:val="24"/>
        </w:rPr>
        <w:t>выполнения р</w:t>
      </w:r>
      <w:r w:rsidR="00D474AA" w:rsidRPr="008F5E85">
        <w:rPr>
          <w:rFonts w:ascii="Times New Roman" w:hAnsi="Times New Roman" w:cs="Times New Roman"/>
          <w:sz w:val="24"/>
          <w:szCs w:val="24"/>
        </w:rPr>
        <w:t xml:space="preserve">абот и за окончание Работ по Договору в целом.  </w:t>
      </w:r>
    </w:p>
    <w:p w:rsidR="00D474AA" w:rsidRPr="008F5E85" w:rsidRDefault="00D474AA"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Запасные части, не входящие в комплект Оборудования, доставленные на Строительную площадку, передаются </w:t>
      </w:r>
      <w:r w:rsidR="0074555C" w:rsidRPr="008F5E85">
        <w:rPr>
          <w:rFonts w:ascii="Times New Roman" w:hAnsi="Times New Roman" w:cs="Times New Roman"/>
          <w:sz w:val="24"/>
          <w:szCs w:val="24"/>
        </w:rPr>
        <w:t xml:space="preserve">Генеральным </w:t>
      </w:r>
      <w:r w:rsidR="007E2290" w:rsidRPr="008F5E85">
        <w:rPr>
          <w:rFonts w:ascii="Times New Roman" w:hAnsi="Times New Roman" w:cs="Times New Roman"/>
          <w:sz w:val="24"/>
          <w:szCs w:val="24"/>
        </w:rPr>
        <w:t>Подрядчиком</w:t>
      </w:r>
      <w:r w:rsidRPr="008F5E85">
        <w:rPr>
          <w:rFonts w:ascii="Times New Roman" w:hAnsi="Times New Roman" w:cs="Times New Roman"/>
          <w:sz w:val="24"/>
          <w:szCs w:val="24"/>
        </w:rPr>
        <w:t xml:space="preserve"> в собст</w:t>
      </w:r>
      <w:r w:rsidR="00665CEC" w:rsidRPr="008F5E85">
        <w:rPr>
          <w:rFonts w:ascii="Times New Roman" w:hAnsi="Times New Roman" w:cs="Times New Roman"/>
          <w:sz w:val="24"/>
          <w:szCs w:val="24"/>
        </w:rPr>
        <w:t xml:space="preserve">венность Заказчику по товарной </w:t>
      </w:r>
      <w:r w:rsidRPr="008F5E85">
        <w:rPr>
          <w:rFonts w:ascii="Times New Roman" w:hAnsi="Times New Roman" w:cs="Times New Roman"/>
          <w:sz w:val="24"/>
          <w:szCs w:val="24"/>
        </w:rPr>
        <w:t>накладной (унифицированная форма ТОРГ-12) одновременно с переходом к Заказчику права собственности на Оборудование.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w:t>
      </w:r>
      <w:r w:rsidR="00E94ACD" w:rsidRPr="008F5E85">
        <w:rPr>
          <w:rFonts w:ascii="Times New Roman" w:hAnsi="Times New Roman" w:cs="Times New Roman"/>
          <w:sz w:val="24"/>
          <w:szCs w:val="24"/>
        </w:rPr>
        <w:t>унктах</w:t>
      </w:r>
      <w:r w:rsidRPr="008F5E85">
        <w:rPr>
          <w:rFonts w:ascii="Times New Roman" w:hAnsi="Times New Roman" w:cs="Times New Roman"/>
          <w:sz w:val="24"/>
          <w:szCs w:val="24"/>
        </w:rPr>
        <w:t xml:space="preserve">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_Ref348276689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44688F" w:rsidRPr="008F5E85">
        <w:rPr>
          <w:rFonts w:ascii="Times New Roman" w:hAnsi="Times New Roman" w:cs="Times New Roman"/>
          <w:sz w:val="24"/>
          <w:szCs w:val="24"/>
        </w:rPr>
        <w:t>3.4.8</w:t>
      </w:r>
      <w:r w:rsidR="00B03E6E" w:rsidRPr="008F5E85">
        <w:rPr>
          <w:rFonts w:ascii="Times New Roman" w:hAnsi="Times New Roman" w:cs="Times New Roman"/>
          <w:sz w:val="24"/>
          <w:szCs w:val="24"/>
        </w:rPr>
        <w:fldChar w:fldCharType="end"/>
      </w:r>
      <w:r w:rsidR="007D111F" w:rsidRPr="008F5E85">
        <w:rPr>
          <w:rFonts w:ascii="Times New Roman" w:hAnsi="Times New Roman" w:cs="Times New Roman"/>
          <w:sz w:val="24"/>
          <w:szCs w:val="24"/>
        </w:rPr>
        <w:t xml:space="preserve"> и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_Ref348276403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44688F" w:rsidRPr="008F5E85">
        <w:rPr>
          <w:rFonts w:ascii="Times New Roman" w:hAnsi="Times New Roman" w:cs="Times New Roman"/>
          <w:sz w:val="24"/>
          <w:szCs w:val="24"/>
        </w:rPr>
        <w:t>3.4.9</w:t>
      </w:r>
      <w:r w:rsidR="00B03E6E" w:rsidRPr="008F5E85">
        <w:rPr>
          <w:rFonts w:ascii="Times New Roman" w:hAnsi="Times New Roman" w:cs="Times New Roman"/>
          <w:sz w:val="24"/>
          <w:szCs w:val="24"/>
        </w:rPr>
        <w:fldChar w:fldCharType="end"/>
      </w:r>
      <w:r w:rsidRPr="008F5E85">
        <w:rPr>
          <w:rFonts w:ascii="Times New Roman" w:hAnsi="Times New Roman" w:cs="Times New Roman"/>
          <w:sz w:val="24"/>
          <w:szCs w:val="24"/>
        </w:rPr>
        <w:t xml:space="preserve"> </w:t>
      </w:r>
      <w:r w:rsidR="005A29D6" w:rsidRPr="008F5E85">
        <w:rPr>
          <w:rFonts w:ascii="Times New Roman" w:hAnsi="Times New Roman" w:cs="Times New Roman"/>
          <w:sz w:val="24"/>
          <w:szCs w:val="24"/>
        </w:rPr>
        <w:t xml:space="preserve">настоящего </w:t>
      </w:r>
      <w:r w:rsidRPr="008F5E85">
        <w:rPr>
          <w:rFonts w:ascii="Times New Roman" w:hAnsi="Times New Roman" w:cs="Times New Roman"/>
          <w:sz w:val="24"/>
          <w:szCs w:val="24"/>
        </w:rPr>
        <w:t>Договора.</w:t>
      </w:r>
    </w:p>
    <w:p w:rsidR="00D474AA" w:rsidRPr="008F5E85" w:rsidRDefault="0074555C"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w:t>
      </w:r>
      <w:r w:rsidR="007E2290" w:rsidRPr="008F5E85">
        <w:rPr>
          <w:rFonts w:ascii="Times New Roman" w:hAnsi="Times New Roman" w:cs="Times New Roman"/>
          <w:sz w:val="24"/>
          <w:szCs w:val="24"/>
        </w:rPr>
        <w:t>Подрядчик</w:t>
      </w:r>
      <w:r w:rsidR="00D474AA" w:rsidRPr="008F5E85">
        <w:rPr>
          <w:rFonts w:ascii="Times New Roman" w:hAnsi="Times New Roman" w:cs="Times New Roman"/>
          <w:sz w:val="24"/>
          <w:szCs w:val="24"/>
        </w:rPr>
        <w:t xml:space="preserve">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rsidR="00613223" w:rsidRPr="008F5E85" w:rsidRDefault="00613223"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 xml:space="preserve">Для Оборудования и Материалов, которые не содержатся в сметных нормативах ФЕР-2001 </w:t>
      </w:r>
      <w:r w:rsidR="0074555C" w:rsidRPr="008F5E85">
        <w:rPr>
          <w:rFonts w:ascii="Times New Roman" w:hAnsi="Times New Roman" w:cs="Times New Roman"/>
          <w:sz w:val="24"/>
          <w:szCs w:val="24"/>
        </w:rPr>
        <w:t xml:space="preserve">Генеральный </w:t>
      </w:r>
      <w:r w:rsidRPr="008F5E85">
        <w:rPr>
          <w:rFonts w:ascii="Times New Roman" w:hAnsi="Times New Roman" w:cs="Times New Roman"/>
          <w:sz w:val="24"/>
          <w:szCs w:val="24"/>
        </w:rPr>
        <w:t xml:space="preserve">Подрядчик в течение 5 (пяти) Рабочих дней с момента, когда </w:t>
      </w:r>
      <w:r w:rsidR="0074555C" w:rsidRPr="008F5E85">
        <w:rPr>
          <w:rFonts w:ascii="Times New Roman" w:hAnsi="Times New Roman" w:cs="Times New Roman"/>
          <w:sz w:val="24"/>
          <w:szCs w:val="24"/>
        </w:rPr>
        <w:t xml:space="preserve">Генеральному </w:t>
      </w:r>
      <w:r w:rsidRPr="008F5E85">
        <w:rPr>
          <w:rFonts w:ascii="Times New Roman" w:hAnsi="Times New Roman" w:cs="Times New Roman"/>
          <w:sz w:val="24"/>
          <w:szCs w:val="24"/>
        </w:rPr>
        <w:t>Подрядчику стало известно о том, что соответствующие Материалы и Оборудование не содержатся в сметных нормативах ФЕР-2001, обязан в письменном виде предоставить Заказчику характеристики и стоимость Материалов и Оборудования от не менее чем 3-х Поставщиков (включая технические характеристики</w:t>
      </w:r>
      <w:proofErr w:type="gramEnd"/>
      <w:r w:rsidRPr="008F5E85">
        <w:rPr>
          <w:rFonts w:ascii="Times New Roman" w:hAnsi="Times New Roman" w:cs="Times New Roman"/>
          <w:sz w:val="24"/>
          <w:szCs w:val="24"/>
        </w:rPr>
        <w:t xml:space="preserve">, </w:t>
      </w:r>
      <w:proofErr w:type="gramStart"/>
      <w:r w:rsidRPr="008F5E85">
        <w:rPr>
          <w:rFonts w:ascii="Times New Roman" w:hAnsi="Times New Roman" w:cs="Times New Roman"/>
          <w:sz w:val="24"/>
          <w:szCs w:val="24"/>
        </w:rPr>
        <w:t xml:space="preserve">сроки поставки, сертификаты качества, сертификаты соответствия нормам, действующим в РФ), а Заказчик обязуется одобрить одного из них в письменной форме либо дать свои письменные замечания </w:t>
      </w:r>
      <w:r w:rsidR="0074555C" w:rsidRPr="008F5E85">
        <w:rPr>
          <w:rFonts w:ascii="Times New Roman" w:hAnsi="Times New Roman" w:cs="Times New Roman"/>
          <w:sz w:val="24"/>
          <w:szCs w:val="24"/>
        </w:rPr>
        <w:t xml:space="preserve">Генеральному </w:t>
      </w:r>
      <w:r w:rsidRPr="008F5E85">
        <w:rPr>
          <w:rFonts w:ascii="Times New Roman" w:hAnsi="Times New Roman" w:cs="Times New Roman"/>
          <w:sz w:val="24"/>
          <w:szCs w:val="24"/>
        </w:rPr>
        <w:t xml:space="preserve">Подрядчику в течение 7 (семи) Календарных дней с даты получения от </w:t>
      </w:r>
      <w:r w:rsidR="0074555C" w:rsidRPr="008F5E85">
        <w:rPr>
          <w:rFonts w:ascii="Times New Roman" w:hAnsi="Times New Roman" w:cs="Times New Roman"/>
          <w:sz w:val="24"/>
          <w:szCs w:val="24"/>
        </w:rPr>
        <w:t xml:space="preserve">Генерального </w:t>
      </w:r>
      <w:r w:rsidRPr="008F5E85">
        <w:rPr>
          <w:rFonts w:ascii="Times New Roman" w:hAnsi="Times New Roman" w:cs="Times New Roman"/>
          <w:sz w:val="24"/>
          <w:szCs w:val="24"/>
        </w:rPr>
        <w:t>Подрядчика указанной выше информации в письменном виде, причем указанный срок такого согласования не увеличивает сроки выполнения Работ.</w:t>
      </w:r>
      <w:proofErr w:type="gramEnd"/>
      <w:r w:rsidRPr="008F5E85">
        <w:rPr>
          <w:rFonts w:ascii="Times New Roman" w:hAnsi="Times New Roman" w:cs="Times New Roman"/>
          <w:sz w:val="24"/>
          <w:szCs w:val="24"/>
        </w:rPr>
        <w:t xml:space="preserve"> Одобрение вышеуказанных характеристик и стоимости Материалов и Оборудования не освобождает </w:t>
      </w:r>
      <w:r w:rsidR="0074555C" w:rsidRPr="008F5E85">
        <w:rPr>
          <w:rFonts w:ascii="Times New Roman" w:hAnsi="Times New Roman" w:cs="Times New Roman"/>
          <w:sz w:val="24"/>
          <w:szCs w:val="24"/>
        </w:rPr>
        <w:t xml:space="preserve">Генерального </w:t>
      </w:r>
      <w:r w:rsidRPr="008F5E85">
        <w:rPr>
          <w:rFonts w:ascii="Times New Roman" w:hAnsi="Times New Roman" w:cs="Times New Roman"/>
          <w:sz w:val="24"/>
          <w:szCs w:val="24"/>
        </w:rPr>
        <w:t>Подрядчика от его обязательств по настоящему Договору.</w:t>
      </w:r>
    </w:p>
    <w:p w:rsidR="004E212F" w:rsidRPr="008F5E85" w:rsidRDefault="004E212F" w:rsidP="005660CC">
      <w:pPr>
        <w:pStyle w:val="Redraft"/>
        <w:numPr>
          <w:ilvl w:val="2"/>
          <w:numId w:val="40"/>
        </w:numPr>
        <w:tabs>
          <w:tab w:val="left" w:pos="993"/>
          <w:tab w:val="left" w:pos="1276"/>
        </w:tabs>
        <w:ind w:left="0" w:right="-1" w:firstLine="709"/>
        <w:rPr>
          <w:color w:val="auto"/>
          <w:sz w:val="24"/>
          <w:szCs w:val="24"/>
        </w:rPr>
      </w:pPr>
      <w:r w:rsidRPr="008F5E85">
        <w:rPr>
          <w:color w:val="auto"/>
          <w:sz w:val="24"/>
          <w:szCs w:val="24"/>
        </w:rPr>
        <w:t>Отношения Сторон, возникающие в связи с ввозом Основного оборудования, Оборудования и Материалов, приобретенных в иностранных государствах, на таможенную территорию Российской Федерации и оплатой обязательных таможенных платежей (включая налоги) в связи с таким ввозом, регулируется дополнительным соглашением к настоящему Договору, заключаемым Сторонами.</w:t>
      </w:r>
    </w:p>
    <w:p w:rsidR="00AF0A5F" w:rsidRPr="008F5E85" w:rsidRDefault="00AF0A5F" w:rsidP="005660CC">
      <w:pPr>
        <w:pStyle w:val="Redraft"/>
        <w:numPr>
          <w:ilvl w:val="0"/>
          <w:numId w:val="0"/>
        </w:numPr>
        <w:tabs>
          <w:tab w:val="left" w:pos="993"/>
          <w:tab w:val="left" w:pos="1276"/>
        </w:tabs>
        <w:ind w:firstLine="709"/>
        <w:rPr>
          <w:color w:val="auto"/>
          <w:sz w:val="24"/>
          <w:szCs w:val="24"/>
        </w:rPr>
      </w:pPr>
    </w:p>
    <w:bookmarkEnd w:id="8"/>
    <w:p w:rsidR="00EB2650" w:rsidRPr="008F5E85" w:rsidRDefault="00EB2650" w:rsidP="005660CC">
      <w:pPr>
        <w:pStyle w:val="a4"/>
        <w:numPr>
          <w:ilvl w:val="0"/>
          <w:numId w:val="40"/>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МЕСТО ПРОИЗВОДСТВА РАБОТ</w:t>
      </w:r>
    </w:p>
    <w:p w:rsidR="00E94ACD" w:rsidRPr="008F5E85" w:rsidRDefault="00E94ACD"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EB2650" w:rsidRPr="008F5E85" w:rsidRDefault="00EB2650"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Местом производства Работ </w:t>
      </w:r>
      <w:r w:rsidR="00B8413C" w:rsidRPr="008F5E85">
        <w:rPr>
          <w:rFonts w:ascii="Times New Roman" w:hAnsi="Times New Roman" w:cs="Times New Roman"/>
          <w:sz w:val="24"/>
          <w:szCs w:val="24"/>
        </w:rPr>
        <w:t>является</w:t>
      </w:r>
      <w:r w:rsidRPr="008F5E85">
        <w:rPr>
          <w:rFonts w:ascii="Times New Roman" w:hAnsi="Times New Roman" w:cs="Times New Roman"/>
          <w:sz w:val="24"/>
          <w:szCs w:val="24"/>
        </w:rPr>
        <w:t xml:space="preserve"> Строительная площадка.</w:t>
      </w:r>
    </w:p>
    <w:p w:rsidR="00E94ACD" w:rsidRPr="008F5E85" w:rsidRDefault="00E94ACD" w:rsidP="005660C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EB2650" w:rsidRPr="008F5E85" w:rsidRDefault="00EB2650" w:rsidP="005660CC">
      <w:pPr>
        <w:pStyle w:val="a4"/>
        <w:numPr>
          <w:ilvl w:val="0"/>
          <w:numId w:val="40"/>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12" w:name="_Ref323298059"/>
      <w:r w:rsidRPr="008F5E85">
        <w:rPr>
          <w:rFonts w:ascii="Times New Roman" w:hAnsi="Times New Roman" w:cs="Times New Roman"/>
          <w:b/>
          <w:bCs/>
          <w:sz w:val="24"/>
          <w:szCs w:val="24"/>
        </w:rPr>
        <w:t>ЦЕНА ДОГОВОРА</w:t>
      </w:r>
      <w:bookmarkEnd w:id="12"/>
      <w:r w:rsidR="009111CA" w:rsidRPr="008F5E85">
        <w:rPr>
          <w:rStyle w:val="afa"/>
          <w:rFonts w:ascii="Times New Roman" w:hAnsi="Times New Roman" w:cs="Times New Roman"/>
          <w:b/>
          <w:bCs/>
          <w:sz w:val="24"/>
          <w:szCs w:val="24"/>
        </w:rPr>
        <w:footnoteReference w:id="2"/>
      </w:r>
    </w:p>
    <w:p w:rsidR="00E94ACD" w:rsidRPr="008F5E85" w:rsidRDefault="00E94ACD"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9111CA" w:rsidRPr="008F5E85" w:rsidRDefault="009111CA"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13" w:name="_Ref320109155"/>
      <w:bookmarkStart w:id="14" w:name="_Ref304192365"/>
      <w:bookmarkStart w:id="15" w:name="_Ref346981844"/>
      <w:r w:rsidRPr="008F5E85">
        <w:rPr>
          <w:rFonts w:ascii="Times New Roman" w:hAnsi="Times New Roman" w:cs="Times New Roman"/>
          <w:sz w:val="24"/>
          <w:szCs w:val="24"/>
        </w:rPr>
        <w:t xml:space="preserve">Цена </w:t>
      </w:r>
      <w:r w:rsidR="00603AB0" w:rsidRPr="008F5E85">
        <w:rPr>
          <w:rFonts w:ascii="Times New Roman" w:hAnsi="Times New Roman" w:cs="Times New Roman"/>
          <w:sz w:val="24"/>
          <w:szCs w:val="24"/>
        </w:rPr>
        <w:t>Д</w:t>
      </w:r>
      <w:r w:rsidRPr="008F5E85">
        <w:rPr>
          <w:rFonts w:ascii="Times New Roman" w:hAnsi="Times New Roman" w:cs="Times New Roman"/>
          <w:sz w:val="24"/>
          <w:szCs w:val="24"/>
        </w:rPr>
        <w:t>оговора</w:t>
      </w:r>
      <w:r w:rsidR="00C90925" w:rsidRPr="008F5E85">
        <w:rPr>
          <w:rFonts w:ascii="Times New Roman" w:hAnsi="Times New Roman" w:cs="Times New Roman"/>
          <w:sz w:val="24"/>
          <w:szCs w:val="24"/>
        </w:rPr>
        <w:t xml:space="preserve"> </w:t>
      </w:r>
      <w:r w:rsidR="003F0DAB" w:rsidRPr="008F5E85">
        <w:rPr>
          <w:rFonts w:ascii="Times New Roman" w:hAnsi="Times New Roman" w:cs="Times New Roman"/>
          <w:sz w:val="24"/>
          <w:szCs w:val="24"/>
        </w:rPr>
        <w:t>составляет</w:t>
      </w:r>
      <w:proofErr w:type="gramStart"/>
      <w:r w:rsidRPr="008F5E85">
        <w:rPr>
          <w:rFonts w:ascii="Times New Roman" w:hAnsi="Times New Roman" w:cs="Times New Roman"/>
          <w:sz w:val="24"/>
          <w:szCs w:val="24"/>
        </w:rPr>
        <w:t xml:space="preserve"> </w:t>
      </w:r>
      <w:r w:rsidR="00EA1C76" w:rsidRPr="008F5E85">
        <w:rPr>
          <w:rFonts w:ascii="Times New Roman" w:hAnsi="Times New Roman" w:cs="Times New Roman"/>
          <w:sz w:val="24"/>
          <w:szCs w:val="24"/>
        </w:rPr>
        <w:t>_________</w:t>
      </w:r>
      <w:r w:rsidR="003F0DAB" w:rsidRPr="008F5E85">
        <w:rPr>
          <w:rFonts w:ascii="Times New Roman" w:hAnsi="Times New Roman" w:cs="Times New Roman"/>
          <w:sz w:val="24"/>
          <w:szCs w:val="24"/>
        </w:rPr>
        <w:t xml:space="preserve"> (</w:t>
      </w:r>
      <w:r w:rsidR="00EA1C76" w:rsidRPr="008F5E85">
        <w:rPr>
          <w:rFonts w:ascii="Times New Roman" w:hAnsi="Times New Roman" w:cs="Times New Roman"/>
          <w:sz w:val="24"/>
          <w:szCs w:val="24"/>
        </w:rPr>
        <w:t>___________________</w:t>
      </w:r>
      <w:r w:rsidR="003F0DAB" w:rsidRPr="008F5E85">
        <w:rPr>
          <w:rFonts w:ascii="Times New Roman" w:hAnsi="Times New Roman" w:cs="Times New Roman"/>
          <w:sz w:val="24"/>
          <w:szCs w:val="24"/>
        </w:rPr>
        <w:t>)</w:t>
      </w:r>
      <w:r w:rsidR="0036022F" w:rsidRPr="008F5E85">
        <w:rPr>
          <w:rFonts w:ascii="Times New Roman" w:hAnsi="Times New Roman" w:cs="Times New Roman"/>
          <w:sz w:val="24"/>
          <w:szCs w:val="24"/>
        </w:rPr>
        <w:t>[</w:t>
      </w:r>
      <w:proofErr w:type="gramEnd"/>
      <w:r w:rsidR="0036022F" w:rsidRPr="008F5E85">
        <w:rPr>
          <w:rFonts w:ascii="Times New Roman" w:hAnsi="Times New Roman" w:cs="Times New Roman"/>
          <w:sz w:val="24"/>
          <w:szCs w:val="24"/>
        </w:rPr>
        <w:t xml:space="preserve">сумма цифрами и прописью] </w:t>
      </w:r>
      <w:r w:rsidR="003F0DAB" w:rsidRPr="008F5E85">
        <w:rPr>
          <w:rFonts w:ascii="Times New Roman" w:hAnsi="Times New Roman" w:cs="Times New Roman"/>
          <w:sz w:val="24"/>
          <w:szCs w:val="24"/>
        </w:rPr>
        <w:t>рублей</w:t>
      </w:r>
      <w:r w:rsidR="00EA1C76" w:rsidRPr="008F5E85">
        <w:rPr>
          <w:rFonts w:ascii="Times New Roman" w:hAnsi="Times New Roman" w:cs="Times New Roman"/>
          <w:sz w:val="24"/>
          <w:szCs w:val="24"/>
        </w:rPr>
        <w:t xml:space="preserve"> _____- копе</w:t>
      </w:r>
      <w:r w:rsidR="005F47D1" w:rsidRPr="008F5E85">
        <w:rPr>
          <w:rFonts w:ascii="Times New Roman" w:hAnsi="Times New Roman" w:cs="Times New Roman"/>
          <w:sz w:val="24"/>
          <w:szCs w:val="24"/>
        </w:rPr>
        <w:t>ек</w:t>
      </w:r>
      <w:r w:rsidR="003F0DAB" w:rsidRPr="008F5E85">
        <w:rPr>
          <w:rFonts w:ascii="Times New Roman" w:hAnsi="Times New Roman" w:cs="Times New Roman"/>
          <w:sz w:val="24"/>
          <w:szCs w:val="24"/>
        </w:rPr>
        <w:t xml:space="preserve">, в том числе НДС </w:t>
      </w:r>
      <w:r w:rsidR="00B81611" w:rsidRPr="008F5E85">
        <w:rPr>
          <w:rFonts w:ascii="Times New Roman" w:hAnsi="Times New Roman" w:cs="Times New Roman"/>
          <w:sz w:val="24"/>
          <w:szCs w:val="24"/>
        </w:rPr>
        <w:t xml:space="preserve">18% - </w:t>
      </w:r>
      <w:r w:rsidR="00EA1C76" w:rsidRPr="008F5E85">
        <w:rPr>
          <w:rFonts w:ascii="Times New Roman" w:hAnsi="Times New Roman" w:cs="Times New Roman"/>
          <w:sz w:val="24"/>
          <w:szCs w:val="24"/>
        </w:rPr>
        <w:t>________</w:t>
      </w:r>
      <w:r w:rsidR="003F0DAB" w:rsidRPr="008F5E85">
        <w:rPr>
          <w:rFonts w:ascii="Times New Roman" w:hAnsi="Times New Roman" w:cs="Times New Roman"/>
          <w:sz w:val="24"/>
          <w:szCs w:val="24"/>
        </w:rPr>
        <w:t xml:space="preserve"> (</w:t>
      </w:r>
      <w:r w:rsidR="00EA1C76" w:rsidRPr="008F5E85">
        <w:rPr>
          <w:rFonts w:ascii="Times New Roman" w:hAnsi="Times New Roman" w:cs="Times New Roman"/>
          <w:sz w:val="24"/>
          <w:szCs w:val="24"/>
        </w:rPr>
        <w:t>________</w:t>
      </w:r>
      <w:r w:rsidR="003F0DAB" w:rsidRPr="008F5E85">
        <w:rPr>
          <w:rFonts w:ascii="Times New Roman" w:hAnsi="Times New Roman" w:cs="Times New Roman"/>
          <w:sz w:val="24"/>
          <w:szCs w:val="24"/>
        </w:rPr>
        <w:t>)</w:t>
      </w:r>
      <w:r w:rsidR="0036022F" w:rsidRPr="008F5E85">
        <w:rPr>
          <w:rFonts w:ascii="Times New Roman" w:hAnsi="Times New Roman" w:cs="Times New Roman"/>
          <w:sz w:val="24"/>
          <w:szCs w:val="24"/>
        </w:rPr>
        <w:t xml:space="preserve">[сумма цифрами и прописью] </w:t>
      </w:r>
      <w:r w:rsidR="003F0DAB" w:rsidRPr="008F5E85">
        <w:rPr>
          <w:rFonts w:ascii="Times New Roman" w:hAnsi="Times New Roman" w:cs="Times New Roman"/>
          <w:sz w:val="24"/>
          <w:szCs w:val="24"/>
        </w:rPr>
        <w:t>рублей</w:t>
      </w:r>
      <w:r w:rsidR="00BD5718" w:rsidRPr="008F5E85">
        <w:rPr>
          <w:rFonts w:ascii="Times New Roman" w:hAnsi="Times New Roman" w:cs="Times New Roman"/>
          <w:sz w:val="24"/>
          <w:szCs w:val="24"/>
        </w:rPr>
        <w:t xml:space="preserve"> </w:t>
      </w:r>
      <w:r w:rsidR="00EA1C76" w:rsidRPr="008F5E85">
        <w:rPr>
          <w:rFonts w:ascii="Times New Roman" w:hAnsi="Times New Roman" w:cs="Times New Roman"/>
          <w:sz w:val="24"/>
          <w:szCs w:val="24"/>
        </w:rPr>
        <w:t xml:space="preserve">____ </w:t>
      </w:r>
      <w:r w:rsidR="00BD5718" w:rsidRPr="008F5E85">
        <w:rPr>
          <w:rFonts w:ascii="Times New Roman" w:hAnsi="Times New Roman" w:cs="Times New Roman"/>
          <w:sz w:val="24"/>
          <w:szCs w:val="24"/>
        </w:rPr>
        <w:t>копе</w:t>
      </w:r>
      <w:r w:rsidR="005F47D1" w:rsidRPr="008F5E85">
        <w:rPr>
          <w:rFonts w:ascii="Times New Roman" w:hAnsi="Times New Roman" w:cs="Times New Roman"/>
          <w:sz w:val="24"/>
          <w:szCs w:val="24"/>
        </w:rPr>
        <w:t>ек</w:t>
      </w:r>
      <w:r w:rsidRPr="008F5E85">
        <w:rPr>
          <w:rFonts w:ascii="Times New Roman" w:hAnsi="Times New Roman" w:cs="Times New Roman"/>
          <w:sz w:val="24"/>
          <w:szCs w:val="24"/>
        </w:rPr>
        <w:t xml:space="preserve">. </w:t>
      </w:r>
      <w:bookmarkEnd w:id="13"/>
      <w:bookmarkEnd w:id="14"/>
      <w:bookmarkEnd w:id="15"/>
      <w:r w:rsidR="0000072F" w:rsidRPr="008F5E85">
        <w:rPr>
          <w:rFonts w:ascii="Times New Roman" w:hAnsi="Times New Roman" w:cs="Times New Roman"/>
          <w:sz w:val="24"/>
          <w:szCs w:val="24"/>
        </w:rPr>
        <w:t>Цена Договора</w:t>
      </w:r>
      <w:r w:rsidR="00123D0A" w:rsidRPr="008F5E85">
        <w:rPr>
          <w:rFonts w:ascii="Times New Roman" w:hAnsi="Times New Roman" w:cs="Times New Roman"/>
          <w:sz w:val="24"/>
          <w:szCs w:val="24"/>
        </w:rPr>
        <w:t xml:space="preserve"> является </w:t>
      </w:r>
      <w:r w:rsidR="00C07EB3" w:rsidRPr="008F5E85">
        <w:rPr>
          <w:rFonts w:ascii="Times New Roman" w:hAnsi="Times New Roman" w:cs="Times New Roman"/>
          <w:sz w:val="24"/>
          <w:szCs w:val="24"/>
        </w:rPr>
        <w:t xml:space="preserve">максимальной </w:t>
      </w:r>
      <w:r w:rsidR="00E94D27" w:rsidRPr="008F5E85">
        <w:rPr>
          <w:rFonts w:ascii="Times New Roman" w:hAnsi="Times New Roman" w:cs="Times New Roman"/>
          <w:sz w:val="24"/>
          <w:szCs w:val="24"/>
        </w:rPr>
        <w:t xml:space="preserve">предельной </w:t>
      </w:r>
      <w:r w:rsidR="00123D0A" w:rsidRPr="008F5E85">
        <w:rPr>
          <w:rFonts w:ascii="Times New Roman" w:hAnsi="Times New Roman" w:cs="Times New Roman"/>
          <w:sz w:val="24"/>
          <w:szCs w:val="24"/>
        </w:rPr>
        <w:t xml:space="preserve">и </w:t>
      </w:r>
      <w:r w:rsidR="00E94D27" w:rsidRPr="008F5E85">
        <w:rPr>
          <w:rFonts w:ascii="Times New Roman" w:hAnsi="Times New Roman" w:cs="Times New Roman"/>
          <w:sz w:val="24"/>
          <w:szCs w:val="24"/>
        </w:rPr>
        <w:t>изменению не подлежит, за исключением случаев, предусмотренных настоящим Договором.</w:t>
      </w:r>
    </w:p>
    <w:p w:rsidR="003A3C9C" w:rsidRPr="008F5E85" w:rsidRDefault="000F16B1"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Цена Договора включает </w:t>
      </w:r>
      <w:r w:rsidR="00C779B4" w:rsidRPr="008F5E85">
        <w:rPr>
          <w:rFonts w:ascii="Times New Roman" w:hAnsi="Times New Roman" w:cs="Times New Roman"/>
          <w:sz w:val="24"/>
          <w:szCs w:val="24"/>
        </w:rPr>
        <w:t>ц</w:t>
      </w:r>
      <w:r w:rsidRPr="008F5E85">
        <w:rPr>
          <w:rFonts w:ascii="Times New Roman" w:hAnsi="Times New Roman" w:cs="Times New Roman"/>
          <w:sz w:val="24"/>
          <w:szCs w:val="24"/>
        </w:rPr>
        <w:t xml:space="preserve">ену </w:t>
      </w:r>
      <w:r w:rsidR="007769DF" w:rsidRPr="008F5E85">
        <w:rPr>
          <w:rFonts w:ascii="Times New Roman" w:hAnsi="Times New Roman" w:cs="Times New Roman"/>
          <w:sz w:val="24"/>
          <w:szCs w:val="24"/>
        </w:rPr>
        <w:t>Строительно-монтажных Работ,</w:t>
      </w:r>
      <w:r w:rsidR="009F2E8A" w:rsidRPr="008F5E85">
        <w:rPr>
          <w:rFonts w:ascii="Times New Roman" w:hAnsi="Times New Roman" w:cs="Times New Roman"/>
          <w:sz w:val="24"/>
          <w:szCs w:val="24"/>
        </w:rPr>
        <w:t xml:space="preserve"> </w:t>
      </w:r>
      <w:r w:rsidR="00C779B4" w:rsidRPr="008F5E85">
        <w:rPr>
          <w:rFonts w:ascii="Times New Roman" w:hAnsi="Times New Roman" w:cs="Times New Roman"/>
          <w:sz w:val="24"/>
          <w:szCs w:val="24"/>
        </w:rPr>
        <w:t>ц</w:t>
      </w:r>
      <w:r w:rsidR="009F2E8A" w:rsidRPr="008F5E85">
        <w:rPr>
          <w:rFonts w:ascii="Times New Roman" w:hAnsi="Times New Roman" w:cs="Times New Roman"/>
          <w:sz w:val="24"/>
          <w:szCs w:val="24"/>
        </w:rPr>
        <w:t xml:space="preserve">ену </w:t>
      </w:r>
      <w:r w:rsidR="00C779B4" w:rsidRPr="008F5E85">
        <w:rPr>
          <w:rFonts w:ascii="Times New Roman" w:hAnsi="Times New Roman" w:cs="Times New Roman"/>
          <w:sz w:val="24"/>
          <w:szCs w:val="24"/>
        </w:rPr>
        <w:t>р</w:t>
      </w:r>
      <w:r w:rsidR="009F2E8A" w:rsidRPr="008F5E85">
        <w:rPr>
          <w:rFonts w:ascii="Times New Roman" w:hAnsi="Times New Roman" w:cs="Times New Roman"/>
          <w:sz w:val="24"/>
          <w:szCs w:val="24"/>
        </w:rPr>
        <w:t>абот по вводу Объект</w:t>
      </w:r>
      <w:r w:rsidR="003F271F">
        <w:rPr>
          <w:rFonts w:ascii="Times New Roman" w:hAnsi="Times New Roman" w:cs="Times New Roman"/>
          <w:sz w:val="24"/>
          <w:szCs w:val="24"/>
        </w:rPr>
        <w:t>а</w:t>
      </w:r>
      <w:r w:rsidR="003A3C9C" w:rsidRPr="008F5E85">
        <w:rPr>
          <w:rFonts w:ascii="Times New Roman" w:hAnsi="Times New Roman" w:cs="Times New Roman"/>
          <w:sz w:val="24"/>
          <w:szCs w:val="24"/>
        </w:rPr>
        <w:t xml:space="preserve"> в эксплуатацию</w:t>
      </w:r>
      <w:r w:rsidR="00123D0A" w:rsidRPr="008F5E85">
        <w:rPr>
          <w:rFonts w:ascii="Times New Roman" w:hAnsi="Times New Roman" w:cs="Times New Roman"/>
          <w:sz w:val="24"/>
          <w:szCs w:val="24"/>
        </w:rPr>
        <w:t xml:space="preserve">, </w:t>
      </w:r>
      <w:r w:rsidR="00C779B4" w:rsidRPr="008F5E85">
        <w:rPr>
          <w:rFonts w:ascii="Times New Roman" w:hAnsi="Times New Roman" w:cs="Times New Roman"/>
          <w:sz w:val="24"/>
          <w:szCs w:val="24"/>
        </w:rPr>
        <w:t>ц</w:t>
      </w:r>
      <w:r w:rsidR="00123D0A" w:rsidRPr="008F5E85">
        <w:rPr>
          <w:rFonts w:ascii="Times New Roman" w:hAnsi="Times New Roman" w:cs="Times New Roman"/>
          <w:sz w:val="24"/>
          <w:szCs w:val="24"/>
        </w:rPr>
        <w:t>ену Материалов и Оборудования,</w:t>
      </w:r>
      <w:r w:rsidR="009F2E8A" w:rsidRPr="008F5E85">
        <w:rPr>
          <w:rFonts w:ascii="Times New Roman" w:hAnsi="Times New Roman" w:cs="Times New Roman"/>
          <w:sz w:val="24"/>
          <w:szCs w:val="24"/>
        </w:rPr>
        <w:t xml:space="preserve"> </w:t>
      </w:r>
      <w:r w:rsidR="00123D0A" w:rsidRPr="008F5E85">
        <w:rPr>
          <w:rFonts w:ascii="Times New Roman" w:hAnsi="Times New Roman" w:cs="Times New Roman"/>
          <w:sz w:val="24"/>
          <w:szCs w:val="24"/>
        </w:rPr>
        <w:t>иных р</w:t>
      </w:r>
      <w:r w:rsidR="009F2E8A" w:rsidRPr="008F5E85">
        <w:rPr>
          <w:rFonts w:ascii="Times New Roman" w:hAnsi="Times New Roman" w:cs="Times New Roman"/>
          <w:sz w:val="24"/>
          <w:szCs w:val="24"/>
        </w:rPr>
        <w:t>абот, выполняемых Генеральным Подрядчиком в соответствии с условиями настоящего Договора</w:t>
      </w:r>
      <w:r w:rsidR="003A3C9C" w:rsidRPr="008F5E85">
        <w:rPr>
          <w:rFonts w:ascii="Times New Roman" w:hAnsi="Times New Roman" w:cs="Times New Roman"/>
          <w:sz w:val="24"/>
          <w:szCs w:val="24"/>
        </w:rPr>
        <w:t>.</w:t>
      </w:r>
    </w:p>
    <w:p w:rsidR="00EB2650" w:rsidRPr="008F5E85" w:rsidRDefault="00EB2650"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16" w:name="_Ref320104720"/>
      <w:r w:rsidRPr="008F5E85">
        <w:rPr>
          <w:rFonts w:ascii="Times New Roman" w:hAnsi="Times New Roman" w:cs="Times New Roman"/>
          <w:sz w:val="24"/>
          <w:szCs w:val="24"/>
        </w:rPr>
        <w:t>Любые Работы:</w:t>
      </w:r>
      <w:bookmarkEnd w:id="16"/>
    </w:p>
    <w:p w:rsidR="00EB2650" w:rsidRPr="008F5E85" w:rsidRDefault="00EB2650"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lastRenderedPageBreak/>
        <w:t xml:space="preserve">- </w:t>
      </w:r>
      <w:r w:rsidR="007467B2" w:rsidRPr="008F5E85">
        <w:rPr>
          <w:rFonts w:ascii="Times New Roman" w:hAnsi="Times New Roman"/>
          <w:sz w:val="24"/>
          <w:szCs w:val="24"/>
        </w:rPr>
        <w:tab/>
      </w:r>
      <w:r w:rsidRPr="008F5E85">
        <w:rPr>
          <w:rFonts w:ascii="Times New Roman" w:hAnsi="Times New Roman"/>
          <w:sz w:val="24"/>
          <w:szCs w:val="24"/>
        </w:rPr>
        <w:t xml:space="preserve">не учтенные в </w:t>
      </w:r>
      <w:r w:rsidR="00B8413C" w:rsidRPr="008F5E85">
        <w:rPr>
          <w:rFonts w:ascii="Times New Roman" w:hAnsi="Times New Roman"/>
          <w:sz w:val="24"/>
          <w:szCs w:val="24"/>
        </w:rPr>
        <w:t>Приложени</w:t>
      </w:r>
      <w:r w:rsidR="00336C56" w:rsidRPr="008F5E85">
        <w:rPr>
          <w:rFonts w:ascii="Times New Roman" w:hAnsi="Times New Roman"/>
          <w:sz w:val="24"/>
          <w:szCs w:val="24"/>
        </w:rPr>
        <w:t>ях</w:t>
      </w:r>
      <w:r w:rsidRPr="008F5E85">
        <w:rPr>
          <w:rFonts w:ascii="Times New Roman" w:hAnsi="Times New Roman"/>
          <w:sz w:val="24"/>
          <w:szCs w:val="24"/>
        </w:rPr>
        <w:t xml:space="preserve"> №</w:t>
      </w:r>
      <w:r w:rsidR="00595700" w:rsidRPr="008F5E85">
        <w:rPr>
          <w:rFonts w:ascii="Times New Roman" w:hAnsi="Times New Roman"/>
          <w:sz w:val="24"/>
          <w:szCs w:val="24"/>
        </w:rPr>
        <w:t xml:space="preserve"> </w:t>
      </w:r>
      <w:r w:rsidR="00B8413C" w:rsidRPr="008F5E85">
        <w:rPr>
          <w:rFonts w:ascii="Times New Roman" w:hAnsi="Times New Roman"/>
          <w:sz w:val="24"/>
          <w:szCs w:val="24"/>
        </w:rPr>
        <w:t xml:space="preserve">1 </w:t>
      </w:r>
      <w:r w:rsidR="00336C56" w:rsidRPr="008F5E85">
        <w:rPr>
          <w:rFonts w:ascii="Times New Roman" w:hAnsi="Times New Roman"/>
          <w:sz w:val="24"/>
          <w:szCs w:val="24"/>
        </w:rPr>
        <w:t xml:space="preserve">и № 2 </w:t>
      </w:r>
      <w:r w:rsidR="00B8413C" w:rsidRPr="008F5E85">
        <w:rPr>
          <w:rFonts w:ascii="Times New Roman" w:hAnsi="Times New Roman"/>
          <w:sz w:val="24"/>
          <w:szCs w:val="24"/>
        </w:rPr>
        <w:t>к настоящему Договору</w:t>
      </w:r>
      <w:r w:rsidRPr="008F5E85">
        <w:rPr>
          <w:rFonts w:ascii="Times New Roman" w:hAnsi="Times New Roman"/>
          <w:sz w:val="24"/>
          <w:szCs w:val="24"/>
        </w:rPr>
        <w:t>, но</w:t>
      </w:r>
      <w:r w:rsidR="007D5A73" w:rsidRPr="008F5E85">
        <w:rPr>
          <w:rFonts w:ascii="Times New Roman" w:hAnsi="Times New Roman"/>
          <w:sz w:val="24"/>
          <w:szCs w:val="24"/>
        </w:rPr>
        <w:t xml:space="preserve"> </w:t>
      </w:r>
      <w:proofErr w:type="gramStart"/>
      <w:r w:rsidR="007D5A73" w:rsidRPr="008F5E85">
        <w:rPr>
          <w:rFonts w:ascii="Times New Roman" w:hAnsi="Times New Roman"/>
          <w:sz w:val="24"/>
          <w:szCs w:val="24"/>
        </w:rPr>
        <w:t>выполнение</w:t>
      </w:r>
      <w:proofErr w:type="gramEnd"/>
      <w:r w:rsidR="007D5A73" w:rsidRPr="008F5E85">
        <w:rPr>
          <w:rFonts w:ascii="Times New Roman" w:hAnsi="Times New Roman"/>
          <w:sz w:val="24"/>
          <w:szCs w:val="24"/>
        </w:rPr>
        <w:t xml:space="preserve"> которых прямо предусмотрено или подразумевается в </w:t>
      </w:r>
      <w:r w:rsidR="00617A4A" w:rsidRPr="008F5E85">
        <w:rPr>
          <w:rFonts w:ascii="Times New Roman" w:hAnsi="Times New Roman"/>
          <w:sz w:val="24"/>
          <w:szCs w:val="24"/>
        </w:rPr>
        <w:t xml:space="preserve">утвержденной </w:t>
      </w:r>
      <w:r w:rsidR="004C6B05" w:rsidRPr="008F5E85">
        <w:rPr>
          <w:rFonts w:ascii="Times New Roman" w:hAnsi="Times New Roman"/>
          <w:sz w:val="24"/>
          <w:szCs w:val="24"/>
        </w:rPr>
        <w:t>п</w:t>
      </w:r>
      <w:r w:rsidR="007D5A73" w:rsidRPr="008F5E85">
        <w:rPr>
          <w:rFonts w:ascii="Times New Roman" w:hAnsi="Times New Roman"/>
          <w:sz w:val="24"/>
          <w:szCs w:val="24"/>
        </w:rPr>
        <w:t>роектной документации</w:t>
      </w:r>
      <w:r w:rsidR="00E33355" w:rsidRPr="008F5E85">
        <w:rPr>
          <w:rFonts w:ascii="Times New Roman" w:hAnsi="Times New Roman"/>
          <w:sz w:val="24"/>
          <w:szCs w:val="24"/>
        </w:rPr>
        <w:t>,</w:t>
      </w:r>
      <w:r w:rsidR="00C84954" w:rsidRPr="008F5E85">
        <w:rPr>
          <w:rFonts w:ascii="Times New Roman" w:hAnsi="Times New Roman"/>
          <w:sz w:val="24"/>
          <w:szCs w:val="24"/>
        </w:rPr>
        <w:t xml:space="preserve"> и (или)</w:t>
      </w:r>
    </w:p>
    <w:p w:rsidR="00F46615" w:rsidRPr="008F5E85" w:rsidRDefault="00EB2650"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7467B2" w:rsidRPr="008F5E85">
        <w:rPr>
          <w:rFonts w:ascii="Times New Roman" w:hAnsi="Times New Roman"/>
          <w:sz w:val="24"/>
          <w:szCs w:val="24"/>
        </w:rPr>
        <w:tab/>
      </w:r>
      <w:r w:rsidRPr="008F5E85">
        <w:rPr>
          <w:rFonts w:ascii="Times New Roman" w:hAnsi="Times New Roman"/>
          <w:sz w:val="24"/>
          <w:szCs w:val="24"/>
        </w:rPr>
        <w:t xml:space="preserve">не отраженные в </w:t>
      </w:r>
      <w:r w:rsidR="009871D3" w:rsidRPr="008F5E85">
        <w:rPr>
          <w:rFonts w:ascii="Times New Roman" w:hAnsi="Times New Roman"/>
          <w:bCs/>
          <w:sz w:val="24"/>
          <w:szCs w:val="24"/>
        </w:rPr>
        <w:t>Рабочей</w:t>
      </w:r>
      <w:r w:rsidRPr="008F5E85">
        <w:rPr>
          <w:rFonts w:ascii="Times New Roman" w:hAnsi="Times New Roman"/>
          <w:sz w:val="24"/>
          <w:szCs w:val="24"/>
        </w:rPr>
        <w:t xml:space="preserve"> </w:t>
      </w:r>
      <w:r w:rsidR="007D5A73" w:rsidRPr="008F5E85">
        <w:rPr>
          <w:rFonts w:ascii="Times New Roman" w:hAnsi="Times New Roman"/>
          <w:sz w:val="24"/>
          <w:szCs w:val="24"/>
        </w:rPr>
        <w:t>д</w:t>
      </w:r>
      <w:r w:rsidRPr="008F5E85">
        <w:rPr>
          <w:rFonts w:ascii="Times New Roman" w:hAnsi="Times New Roman"/>
          <w:sz w:val="24"/>
          <w:szCs w:val="24"/>
        </w:rPr>
        <w:t xml:space="preserve">окументации, но являющиеся технологически связанными с выполняемыми Работами и необходимые для достижения их результата в соответствии с </w:t>
      </w:r>
      <w:r w:rsidR="009871D3" w:rsidRPr="008F5E85">
        <w:rPr>
          <w:rFonts w:ascii="Times New Roman" w:hAnsi="Times New Roman"/>
          <w:bCs/>
          <w:sz w:val="24"/>
          <w:szCs w:val="24"/>
        </w:rPr>
        <w:t>Рабочей</w:t>
      </w:r>
      <w:r w:rsidR="009871D3" w:rsidRPr="008F5E85" w:rsidDel="009871D3">
        <w:rPr>
          <w:rFonts w:ascii="Times New Roman" w:hAnsi="Times New Roman"/>
          <w:sz w:val="24"/>
          <w:szCs w:val="24"/>
        </w:rPr>
        <w:t xml:space="preserve"> </w:t>
      </w:r>
      <w:r w:rsidR="00E33355" w:rsidRPr="008F5E85">
        <w:rPr>
          <w:rFonts w:ascii="Times New Roman" w:hAnsi="Times New Roman"/>
          <w:sz w:val="24"/>
          <w:szCs w:val="24"/>
        </w:rPr>
        <w:t>документацией,</w:t>
      </w:r>
    </w:p>
    <w:p w:rsidR="00EB2650" w:rsidRPr="008F5E85" w:rsidRDefault="00EB2650"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считаются включенными в Цену Договора и должны быть выполнены Генеральным Подрядчиком в рамках срока выполнения Работ по настоящему Договору.</w:t>
      </w:r>
    </w:p>
    <w:p w:rsidR="00EB2650" w:rsidRPr="008F5E85" w:rsidRDefault="00EB2650"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Генеральный Подрядчик</w:t>
      </w:r>
      <w:r w:rsidR="0085312A" w:rsidRPr="008F5E85">
        <w:rPr>
          <w:rFonts w:ascii="Times New Roman" w:hAnsi="Times New Roman" w:cs="Times New Roman"/>
          <w:sz w:val="24"/>
          <w:szCs w:val="24"/>
        </w:rPr>
        <w:t xml:space="preserve"> подтверждает</w:t>
      </w:r>
      <w:r w:rsidRPr="008F5E85">
        <w:rPr>
          <w:rFonts w:ascii="Times New Roman" w:hAnsi="Times New Roman" w:cs="Times New Roman"/>
          <w:sz w:val="24"/>
          <w:szCs w:val="24"/>
        </w:rPr>
        <w:t>, что им учтены все условия, информация, документы и все позиции, необходимые для выполнения Работ.</w:t>
      </w:r>
    </w:p>
    <w:p w:rsidR="00EB2650" w:rsidRPr="008F5E85" w:rsidRDefault="00EB2650"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Цена Договора устанавливается в рублях. В случае если Сторонами будет согласовано изменение объема Работ, то пересчет стоимости </w:t>
      </w:r>
      <w:r w:rsidR="0030642F" w:rsidRPr="008F5E85">
        <w:rPr>
          <w:rFonts w:ascii="Times New Roman" w:hAnsi="Times New Roman" w:cs="Times New Roman"/>
          <w:sz w:val="24"/>
          <w:szCs w:val="24"/>
        </w:rPr>
        <w:t xml:space="preserve">дополнительных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ия и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ов</w:t>
      </w:r>
      <w:r w:rsidR="002A6B56" w:rsidRPr="008F5E85">
        <w:rPr>
          <w:rFonts w:ascii="Times New Roman" w:hAnsi="Times New Roman" w:cs="Times New Roman"/>
          <w:sz w:val="24"/>
          <w:szCs w:val="24"/>
        </w:rPr>
        <w:t xml:space="preserve"> (необходимых для выполнения дополнительных работ), </w:t>
      </w:r>
      <w:r w:rsidRPr="008F5E85">
        <w:rPr>
          <w:rFonts w:ascii="Times New Roman" w:hAnsi="Times New Roman" w:cs="Times New Roman"/>
          <w:sz w:val="24"/>
          <w:szCs w:val="24"/>
        </w:rPr>
        <w:t>выраженн</w:t>
      </w:r>
      <w:r w:rsidR="002A6B56" w:rsidRPr="008F5E85">
        <w:rPr>
          <w:rFonts w:ascii="Times New Roman" w:hAnsi="Times New Roman" w:cs="Times New Roman"/>
          <w:sz w:val="24"/>
          <w:szCs w:val="24"/>
        </w:rPr>
        <w:t>ой</w:t>
      </w:r>
      <w:r w:rsidRPr="008F5E85">
        <w:rPr>
          <w:rFonts w:ascii="Times New Roman" w:hAnsi="Times New Roman" w:cs="Times New Roman"/>
          <w:sz w:val="24"/>
          <w:szCs w:val="24"/>
        </w:rPr>
        <w:t xml:space="preserve"> в иностранной валюте, в рубли будет производиться по курсу ЦБ РФ на </w:t>
      </w:r>
      <w:r w:rsidR="0030642F" w:rsidRPr="008F5E85">
        <w:rPr>
          <w:rFonts w:ascii="Times New Roman" w:hAnsi="Times New Roman" w:cs="Times New Roman"/>
          <w:sz w:val="24"/>
          <w:szCs w:val="24"/>
        </w:rPr>
        <w:t xml:space="preserve">дату </w:t>
      </w:r>
      <w:r w:rsidRPr="008F5E85">
        <w:rPr>
          <w:rFonts w:ascii="Times New Roman" w:hAnsi="Times New Roman" w:cs="Times New Roman"/>
          <w:sz w:val="24"/>
          <w:szCs w:val="24"/>
        </w:rPr>
        <w:t>согласования Сторонами такого изменения объема Работ.</w:t>
      </w:r>
      <w:r w:rsidR="0030642F" w:rsidRPr="008F5E85">
        <w:rPr>
          <w:rFonts w:ascii="Times New Roman" w:hAnsi="Times New Roman" w:cs="Times New Roman"/>
          <w:sz w:val="24"/>
          <w:szCs w:val="24"/>
        </w:rPr>
        <w:t xml:space="preserve"> Датой согласования Сторонами изменения объема Работ</w:t>
      </w:r>
      <w:r w:rsidR="00C84954" w:rsidRPr="008F5E85">
        <w:rPr>
          <w:rFonts w:ascii="Times New Roman" w:hAnsi="Times New Roman" w:cs="Times New Roman"/>
          <w:sz w:val="24"/>
          <w:szCs w:val="24"/>
        </w:rPr>
        <w:t xml:space="preserve"> </w:t>
      </w:r>
      <w:r w:rsidR="0030642F" w:rsidRPr="008F5E85">
        <w:rPr>
          <w:rFonts w:ascii="Times New Roman" w:hAnsi="Times New Roman" w:cs="Times New Roman"/>
          <w:sz w:val="24"/>
          <w:szCs w:val="24"/>
        </w:rPr>
        <w:t xml:space="preserve">считается дата подписания Сторонами соответствующего </w:t>
      </w:r>
      <w:r w:rsidR="00C84954" w:rsidRPr="008F5E85">
        <w:rPr>
          <w:rFonts w:ascii="Times New Roman" w:hAnsi="Times New Roman" w:cs="Times New Roman"/>
          <w:sz w:val="24"/>
          <w:szCs w:val="24"/>
        </w:rPr>
        <w:t>дополнительного соглашения к настоящему Договору</w:t>
      </w:r>
      <w:r w:rsidR="00EF25AF" w:rsidRPr="008F5E85">
        <w:rPr>
          <w:rFonts w:ascii="Times New Roman" w:hAnsi="Times New Roman" w:cs="Times New Roman"/>
          <w:sz w:val="24"/>
          <w:szCs w:val="24"/>
        </w:rPr>
        <w:t xml:space="preserve">. </w:t>
      </w:r>
    </w:p>
    <w:p w:rsidR="00EB2650" w:rsidRPr="008F5E85" w:rsidRDefault="00EB2650"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Генеральный Подрядчик подтверждает, что он информирован о</w:t>
      </w:r>
      <w:r w:rsidR="007467B2" w:rsidRPr="008F5E85">
        <w:rPr>
          <w:rFonts w:ascii="Times New Roman" w:hAnsi="Times New Roman" w:cs="Times New Roman"/>
          <w:sz w:val="24"/>
          <w:szCs w:val="24"/>
        </w:rPr>
        <w:t>бо</w:t>
      </w:r>
      <w:r w:rsidRPr="008F5E85">
        <w:rPr>
          <w:rFonts w:ascii="Times New Roman" w:hAnsi="Times New Roman" w:cs="Times New Roman"/>
          <w:sz w:val="24"/>
          <w:szCs w:val="24"/>
        </w:rPr>
        <w:t xml:space="preserve"> всех возможных обстоятельствах, способных повлиять на его затраты по выполнению своих обязательств по Договору, </w:t>
      </w:r>
      <w:r w:rsidR="00A03350" w:rsidRPr="008F5E85">
        <w:rPr>
          <w:rFonts w:ascii="Times New Roman" w:hAnsi="Times New Roman" w:cs="Times New Roman"/>
          <w:sz w:val="24"/>
          <w:szCs w:val="24"/>
        </w:rPr>
        <w:t>в том числе</w:t>
      </w:r>
      <w:r w:rsidRPr="008F5E85">
        <w:rPr>
          <w:rFonts w:ascii="Times New Roman" w:hAnsi="Times New Roman" w:cs="Times New Roman"/>
          <w:sz w:val="24"/>
          <w:szCs w:val="24"/>
        </w:rPr>
        <w:t xml:space="preserve"> </w:t>
      </w:r>
      <w:r w:rsidR="003A6892" w:rsidRPr="008F5E85">
        <w:rPr>
          <w:rFonts w:ascii="Times New Roman" w:hAnsi="Times New Roman" w:cs="Times New Roman"/>
          <w:sz w:val="24"/>
          <w:szCs w:val="24"/>
        </w:rPr>
        <w:t>следующих</w:t>
      </w:r>
      <w:r w:rsidRPr="008F5E85">
        <w:rPr>
          <w:rFonts w:ascii="Times New Roman" w:hAnsi="Times New Roman" w:cs="Times New Roman"/>
          <w:sz w:val="24"/>
          <w:szCs w:val="24"/>
        </w:rPr>
        <w:t xml:space="preserve">: колебания валютных курсовых разниц, колебания в стоимости используемых Генеральным Подрядчиком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и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ия, а также привлекаемой рабочей силы, и ни при каких обстоятельствах не вправе требовать увеличения согласованной Сторонами Цены Договора по основаниям, указанным </w:t>
      </w:r>
      <w:r w:rsidR="004516C5" w:rsidRPr="008F5E85">
        <w:rPr>
          <w:rFonts w:ascii="Times New Roman" w:hAnsi="Times New Roman" w:cs="Times New Roman"/>
          <w:sz w:val="24"/>
          <w:szCs w:val="24"/>
        </w:rPr>
        <w:t>в</w:t>
      </w:r>
      <w:proofErr w:type="gramEnd"/>
      <w:r w:rsidR="004516C5" w:rsidRPr="008F5E85">
        <w:rPr>
          <w:rFonts w:ascii="Times New Roman" w:hAnsi="Times New Roman" w:cs="Times New Roman"/>
          <w:sz w:val="24"/>
          <w:szCs w:val="24"/>
        </w:rPr>
        <w:t xml:space="preserve"> </w:t>
      </w:r>
      <w:proofErr w:type="gramStart"/>
      <w:r w:rsidR="004516C5" w:rsidRPr="008F5E85">
        <w:rPr>
          <w:rFonts w:ascii="Times New Roman" w:hAnsi="Times New Roman" w:cs="Times New Roman"/>
          <w:sz w:val="24"/>
          <w:szCs w:val="24"/>
        </w:rPr>
        <w:t>настоящем</w:t>
      </w:r>
      <w:proofErr w:type="gramEnd"/>
      <w:r w:rsidR="002A6B56" w:rsidRPr="008F5E85">
        <w:rPr>
          <w:rFonts w:ascii="Times New Roman" w:hAnsi="Times New Roman" w:cs="Times New Roman"/>
          <w:sz w:val="24"/>
          <w:szCs w:val="24"/>
        </w:rPr>
        <w:t xml:space="preserve"> пункте</w:t>
      </w:r>
      <w:r w:rsidRPr="008F5E85">
        <w:rPr>
          <w:rFonts w:ascii="Times New Roman" w:hAnsi="Times New Roman" w:cs="Times New Roman"/>
          <w:sz w:val="24"/>
          <w:szCs w:val="24"/>
        </w:rPr>
        <w:t>.</w:t>
      </w:r>
      <w:r w:rsidR="00283A3E" w:rsidRPr="008F5E85">
        <w:rPr>
          <w:rFonts w:ascii="Times New Roman" w:hAnsi="Times New Roman" w:cs="Times New Roman"/>
          <w:sz w:val="24"/>
          <w:szCs w:val="24"/>
        </w:rPr>
        <w:t xml:space="preserve"> </w:t>
      </w:r>
    </w:p>
    <w:p w:rsidR="00EB2650" w:rsidRPr="008F5E85" w:rsidRDefault="00EB2650"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Генеральный Подрядчик тщательно ознакомился с </w:t>
      </w:r>
      <w:r w:rsidR="00E94D27" w:rsidRPr="008F5E85">
        <w:rPr>
          <w:rFonts w:ascii="Times New Roman" w:hAnsi="Times New Roman" w:cs="Times New Roman"/>
          <w:sz w:val="24"/>
          <w:szCs w:val="24"/>
        </w:rPr>
        <w:t>и</w:t>
      </w:r>
      <w:r w:rsidR="004C1A27" w:rsidRPr="008F5E85">
        <w:rPr>
          <w:rFonts w:ascii="Times New Roman" w:hAnsi="Times New Roman" w:cs="Times New Roman"/>
          <w:sz w:val="24"/>
          <w:szCs w:val="24"/>
        </w:rPr>
        <w:t>сходными данными</w:t>
      </w:r>
      <w:r w:rsidRPr="008F5E85">
        <w:rPr>
          <w:rFonts w:ascii="Times New Roman" w:hAnsi="Times New Roman" w:cs="Times New Roman"/>
          <w:sz w:val="24"/>
          <w:szCs w:val="24"/>
        </w:rPr>
        <w:t xml:space="preserve"> и согласен с тем, что </w:t>
      </w:r>
      <w:r w:rsidR="00E94D27" w:rsidRPr="008F5E85">
        <w:rPr>
          <w:rFonts w:ascii="Times New Roman" w:hAnsi="Times New Roman" w:cs="Times New Roman"/>
          <w:sz w:val="24"/>
          <w:szCs w:val="24"/>
        </w:rPr>
        <w:t>и</w:t>
      </w:r>
      <w:r w:rsidR="004C1A27" w:rsidRPr="008F5E85">
        <w:rPr>
          <w:rFonts w:ascii="Times New Roman" w:hAnsi="Times New Roman" w:cs="Times New Roman"/>
          <w:sz w:val="24"/>
          <w:szCs w:val="24"/>
        </w:rPr>
        <w:t>сходные данные</w:t>
      </w:r>
      <w:r w:rsidRPr="008F5E85">
        <w:rPr>
          <w:rFonts w:ascii="Times New Roman" w:hAnsi="Times New Roman" w:cs="Times New Roman"/>
          <w:sz w:val="24"/>
          <w:szCs w:val="24"/>
        </w:rPr>
        <w:t xml:space="preserve"> позволя</w:t>
      </w:r>
      <w:r w:rsidR="004C1A27" w:rsidRPr="008F5E85">
        <w:rPr>
          <w:rFonts w:ascii="Times New Roman" w:hAnsi="Times New Roman" w:cs="Times New Roman"/>
          <w:sz w:val="24"/>
          <w:szCs w:val="24"/>
        </w:rPr>
        <w:t>ю</w:t>
      </w:r>
      <w:r w:rsidRPr="008F5E85">
        <w:rPr>
          <w:rFonts w:ascii="Times New Roman" w:hAnsi="Times New Roman" w:cs="Times New Roman"/>
          <w:sz w:val="24"/>
          <w:szCs w:val="24"/>
        </w:rPr>
        <w:t>т выполнить Работы в полном соответствии с условиями настоящего Договора.</w:t>
      </w:r>
    </w:p>
    <w:p w:rsidR="00EB2650" w:rsidRPr="008F5E85" w:rsidRDefault="00EB2650"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подтверждает, что </w:t>
      </w:r>
      <w:r w:rsidR="00703AEF" w:rsidRPr="008F5E85">
        <w:rPr>
          <w:rFonts w:ascii="Times New Roman" w:hAnsi="Times New Roman" w:cs="Times New Roman"/>
          <w:sz w:val="24"/>
          <w:szCs w:val="24"/>
        </w:rPr>
        <w:t>Цена Договора включает, в том числе:</w:t>
      </w:r>
    </w:p>
    <w:p w:rsidR="00703AEF" w:rsidRPr="008F5E85" w:rsidRDefault="009361F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стоимость </w:t>
      </w:r>
      <w:r w:rsidR="00703AEF" w:rsidRPr="008F5E85">
        <w:rPr>
          <w:rFonts w:ascii="Times New Roman" w:hAnsi="Times New Roman" w:cs="Times New Roman"/>
          <w:sz w:val="24"/>
          <w:szCs w:val="24"/>
        </w:rPr>
        <w:t>Строительно-монтажных Работ;</w:t>
      </w:r>
    </w:p>
    <w:p w:rsidR="002A6B56" w:rsidRPr="008F5E85" w:rsidRDefault="002A6B56"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стоимость Материалов и Оборудования;</w:t>
      </w:r>
    </w:p>
    <w:p w:rsidR="00B6336E" w:rsidRPr="008F5E85" w:rsidRDefault="00C90925"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разработка проектов производства работ, прочих организационно-технологических и иных документов, если их разработка и утверждение предусмотрены действующими нормами и / или Договором</w:t>
      </w:r>
      <w:r w:rsidR="00D80819" w:rsidRPr="008F5E85">
        <w:rPr>
          <w:rFonts w:ascii="Times New Roman" w:hAnsi="Times New Roman" w:cs="Times New Roman"/>
          <w:sz w:val="24"/>
          <w:szCs w:val="24"/>
        </w:rPr>
        <w:t>, в том числе деклараций пожарной безопасности, составленных в соответствии со ст. 64 Федерального закона от 22.07.2008 года N 123-ФЗ «Технический регламент о требованиях пожарной безопасности»;</w:t>
      </w:r>
    </w:p>
    <w:p w:rsidR="009361F8" w:rsidRPr="008F5E85" w:rsidRDefault="00860F31"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устройство временного энергоснабжения, водоснабжения, канализации, обслуживание внутриплощадочных дорог, пункта мойки колес и т.д. на время производства работ и оплата соответствующих коммунальных услуг;</w:t>
      </w:r>
    </w:p>
    <w:p w:rsidR="00B6336E" w:rsidRPr="008F5E85" w:rsidRDefault="00A54F8D"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своевременное производство, </w:t>
      </w:r>
      <w:r w:rsidR="00B6336E" w:rsidRPr="008F5E85">
        <w:rPr>
          <w:rFonts w:ascii="Times New Roman" w:hAnsi="Times New Roman" w:cs="Times New Roman"/>
          <w:sz w:val="24"/>
          <w:szCs w:val="24"/>
        </w:rPr>
        <w:t>таможенная очистка, доставка, сертификация (если необходимо), монтаж</w:t>
      </w:r>
      <w:r w:rsidR="00F75C98" w:rsidRPr="008F5E85">
        <w:rPr>
          <w:rFonts w:ascii="Times New Roman" w:hAnsi="Times New Roman" w:cs="Times New Roman"/>
          <w:sz w:val="24"/>
          <w:szCs w:val="24"/>
        </w:rPr>
        <w:t xml:space="preserve">, </w:t>
      </w:r>
      <w:proofErr w:type="gramStart"/>
      <w:r w:rsidR="00F75C98" w:rsidRPr="008F5E85">
        <w:rPr>
          <w:rFonts w:ascii="Times New Roman" w:hAnsi="Times New Roman" w:cs="Times New Roman"/>
          <w:sz w:val="24"/>
          <w:szCs w:val="24"/>
        </w:rPr>
        <w:t>шеф-монтаж</w:t>
      </w:r>
      <w:proofErr w:type="gramEnd"/>
      <w:r w:rsidR="00B6336E" w:rsidRPr="008F5E85">
        <w:rPr>
          <w:rFonts w:ascii="Times New Roman" w:hAnsi="Times New Roman" w:cs="Times New Roman"/>
          <w:sz w:val="24"/>
          <w:szCs w:val="24"/>
        </w:rPr>
        <w:t xml:space="preserve">, </w:t>
      </w:r>
      <w:r w:rsidR="000F7374" w:rsidRPr="008F5E85">
        <w:rPr>
          <w:rFonts w:ascii="Times New Roman" w:hAnsi="Times New Roman" w:cs="Times New Roman"/>
          <w:sz w:val="24"/>
          <w:szCs w:val="24"/>
        </w:rPr>
        <w:t>пуско-наладка</w:t>
      </w:r>
      <w:r w:rsidR="00F75C98" w:rsidRPr="008F5E85">
        <w:rPr>
          <w:rFonts w:ascii="Times New Roman" w:hAnsi="Times New Roman" w:cs="Times New Roman"/>
          <w:sz w:val="24"/>
          <w:szCs w:val="24"/>
        </w:rPr>
        <w:t>, режимная наладка, индивидуальные и комплексные испытания,</w:t>
      </w:r>
      <w:r w:rsidR="00B6336E" w:rsidRPr="008F5E85">
        <w:rPr>
          <w:rFonts w:ascii="Times New Roman" w:hAnsi="Times New Roman" w:cs="Times New Roman"/>
          <w:sz w:val="24"/>
          <w:szCs w:val="24"/>
        </w:rPr>
        <w:t xml:space="preserve"> сдача в эксплуатацию всего </w:t>
      </w:r>
      <w:r w:rsidR="00F75C98" w:rsidRPr="008F5E85">
        <w:rPr>
          <w:rFonts w:ascii="Times New Roman" w:hAnsi="Times New Roman" w:cs="Times New Roman"/>
          <w:sz w:val="24"/>
          <w:szCs w:val="24"/>
        </w:rPr>
        <w:t>О</w:t>
      </w:r>
      <w:r w:rsidR="00B6336E" w:rsidRPr="008F5E85">
        <w:rPr>
          <w:rFonts w:ascii="Times New Roman" w:hAnsi="Times New Roman" w:cs="Times New Roman"/>
          <w:sz w:val="24"/>
          <w:szCs w:val="24"/>
        </w:rPr>
        <w:t xml:space="preserve">борудования для выполнения Работ согласно </w:t>
      </w:r>
      <w:r w:rsidR="00F75C98" w:rsidRPr="008F5E85">
        <w:rPr>
          <w:rFonts w:ascii="Times New Roman" w:hAnsi="Times New Roman" w:cs="Times New Roman"/>
          <w:sz w:val="24"/>
          <w:szCs w:val="24"/>
        </w:rPr>
        <w:t>Графику</w:t>
      </w:r>
      <w:r w:rsidR="00B6336E" w:rsidRPr="008F5E85">
        <w:rPr>
          <w:rFonts w:ascii="Times New Roman" w:hAnsi="Times New Roman" w:cs="Times New Roman"/>
          <w:sz w:val="24"/>
          <w:szCs w:val="24"/>
        </w:rPr>
        <w:t xml:space="preserve"> </w:t>
      </w:r>
      <w:r w:rsidR="008817A1" w:rsidRPr="008F5E85">
        <w:rPr>
          <w:rFonts w:ascii="Times New Roman" w:hAnsi="Times New Roman" w:cs="Times New Roman"/>
          <w:sz w:val="24"/>
          <w:szCs w:val="24"/>
        </w:rPr>
        <w:t>выполнения р</w:t>
      </w:r>
      <w:r w:rsidR="00B6336E" w:rsidRPr="008F5E85">
        <w:rPr>
          <w:rFonts w:ascii="Times New Roman" w:hAnsi="Times New Roman" w:cs="Times New Roman"/>
          <w:sz w:val="24"/>
          <w:szCs w:val="24"/>
        </w:rPr>
        <w:t>абот, включая поставку и монтаж всех составляющих Работ во внерабочее вр</w:t>
      </w:r>
      <w:r w:rsidR="00F75C98" w:rsidRPr="008F5E85">
        <w:rPr>
          <w:rFonts w:ascii="Times New Roman" w:hAnsi="Times New Roman" w:cs="Times New Roman"/>
          <w:sz w:val="24"/>
          <w:szCs w:val="24"/>
        </w:rPr>
        <w:t>емя, праздничные и выходные дни;</w:t>
      </w:r>
    </w:p>
    <w:p w:rsidR="00B6336E" w:rsidRPr="008F5E85" w:rsidRDefault="00B6336E"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демонтажные, монтажные, </w:t>
      </w:r>
      <w:r w:rsidR="00B117FD" w:rsidRPr="008F5E85">
        <w:rPr>
          <w:rFonts w:ascii="Times New Roman" w:hAnsi="Times New Roman" w:cs="Times New Roman"/>
          <w:sz w:val="24"/>
          <w:szCs w:val="24"/>
        </w:rPr>
        <w:t>пусконаладочные</w:t>
      </w:r>
      <w:r w:rsidRPr="008F5E85">
        <w:rPr>
          <w:rFonts w:ascii="Times New Roman" w:hAnsi="Times New Roman" w:cs="Times New Roman"/>
          <w:sz w:val="24"/>
          <w:szCs w:val="24"/>
        </w:rPr>
        <w:t>, специальные, вспомогательные,</w:t>
      </w:r>
      <w:r w:rsidR="000F7374" w:rsidRPr="008F5E85">
        <w:rPr>
          <w:rFonts w:ascii="Times New Roman" w:hAnsi="Times New Roman" w:cs="Times New Roman"/>
          <w:sz w:val="24"/>
          <w:szCs w:val="24"/>
        </w:rPr>
        <w:t xml:space="preserve"> сопутствующие, и прочие работы</w:t>
      </w:r>
      <w:r w:rsidR="00F75C98" w:rsidRPr="008F5E85">
        <w:rPr>
          <w:rFonts w:ascii="Times New Roman" w:hAnsi="Times New Roman" w:cs="Times New Roman"/>
          <w:sz w:val="24"/>
          <w:szCs w:val="24"/>
        </w:rPr>
        <w:t>;</w:t>
      </w:r>
    </w:p>
    <w:p w:rsidR="00040CDC" w:rsidRPr="008F5E85" w:rsidRDefault="00040CDC"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приемка Работ;</w:t>
      </w:r>
    </w:p>
    <w:p w:rsidR="00B6336E" w:rsidRPr="008F5E85" w:rsidRDefault="00B6336E"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возврат и замена </w:t>
      </w:r>
      <w:r w:rsidR="00571A1D" w:rsidRPr="008F5E85">
        <w:rPr>
          <w:rFonts w:ascii="Times New Roman" w:hAnsi="Times New Roman" w:cs="Times New Roman"/>
          <w:sz w:val="24"/>
          <w:szCs w:val="24"/>
        </w:rPr>
        <w:t xml:space="preserve">и пусконаладочные работы в отношении </w:t>
      </w:r>
      <w:r w:rsidRPr="008F5E85">
        <w:rPr>
          <w:rFonts w:ascii="Times New Roman" w:hAnsi="Times New Roman" w:cs="Times New Roman"/>
          <w:sz w:val="24"/>
          <w:szCs w:val="24"/>
        </w:rPr>
        <w:t xml:space="preserve">ошибочно поставленных и/или поврежденных </w:t>
      </w:r>
      <w:r w:rsidR="00F75C98" w:rsidRPr="008F5E85">
        <w:rPr>
          <w:rFonts w:ascii="Times New Roman" w:hAnsi="Times New Roman" w:cs="Times New Roman"/>
          <w:sz w:val="24"/>
          <w:szCs w:val="24"/>
        </w:rPr>
        <w:t>М</w:t>
      </w:r>
      <w:r w:rsidRPr="008F5E85">
        <w:rPr>
          <w:rFonts w:ascii="Times New Roman" w:hAnsi="Times New Roman" w:cs="Times New Roman"/>
          <w:sz w:val="24"/>
          <w:szCs w:val="24"/>
        </w:rPr>
        <w:t xml:space="preserve">атериалов, </w:t>
      </w:r>
      <w:r w:rsidR="00F75C98" w:rsidRPr="008F5E85">
        <w:rPr>
          <w:rFonts w:ascii="Times New Roman" w:hAnsi="Times New Roman" w:cs="Times New Roman"/>
          <w:sz w:val="24"/>
          <w:szCs w:val="24"/>
        </w:rPr>
        <w:t>О</w:t>
      </w:r>
      <w:r w:rsidRPr="008F5E85">
        <w:rPr>
          <w:rFonts w:ascii="Times New Roman" w:hAnsi="Times New Roman" w:cs="Times New Roman"/>
          <w:sz w:val="24"/>
          <w:szCs w:val="24"/>
        </w:rPr>
        <w:t xml:space="preserve">борудования, исправление </w:t>
      </w:r>
      <w:r w:rsidR="00E16163" w:rsidRPr="008F5E85">
        <w:rPr>
          <w:rFonts w:ascii="Times New Roman" w:hAnsi="Times New Roman" w:cs="Times New Roman"/>
          <w:sz w:val="24"/>
          <w:szCs w:val="24"/>
        </w:rPr>
        <w:t>Дефектов</w:t>
      </w:r>
      <w:r w:rsidR="00F75C98"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w:t>
      </w:r>
      <w:r w:rsidR="00B6336E" w:rsidRPr="008F5E85">
        <w:rPr>
          <w:rFonts w:ascii="Times New Roman" w:hAnsi="Times New Roman" w:cs="Times New Roman"/>
          <w:sz w:val="24"/>
          <w:szCs w:val="24"/>
        </w:rPr>
        <w:t xml:space="preserve">ыполнение Работ в соответствии с </w:t>
      </w:r>
      <w:r w:rsidRPr="008F5E85">
        <w:rPr>
          <w:rFonts w:ascii="Times New Roman" w:hAnsi="Times New Roman" w:cs="Times New Roman"/>
          <w:sz w:val="24"/>
          <w:szCs w:val="24"/>
        </w:rPr>
        <w:t>Р</w:t>
      </w:r>
      <w:r w:rsidR="00B6336E" w:rsidRPr="008F5E85">
        <w:rPr>
          <w:rFonts w:ascii="Times New Roman" w:hAnsi="Times New Roman" w:cs="Times New Roman"/>
          <w:sz w:val="24"/>
          <w:szCs w:val="24"/>
        </w:rPr>
        <w:t xml:space="preserve">абочей документацией, </w:t>
      </w:r>
      <w:r w:rsidR="00D80819" w:rsidRPr="008F5E85">
        <w:rPr>
          <w:rFonts w:ascii="Times New Roman" w:hAnsi="Times New Roman" w:cs="Times New Roman"/>
          <w:sz w:val="24"/>
          <w:szCs w:val="24"/>
        </w:rPr>
        <w:t>проектом организации строительства (</w:t>
      </w:r>
      <w:proofErr w:type="gramStart"/>
      <w:r w:rsidR="00D80819" w:rsidRPr="008F5E85">
        <w:rPr>
          <w:rFonts w:ascii="Times New Roman" w:hAnsi="Times New Roman" w:cs="Times New Roman"/>
          <w:sz w:val="24"/>
          <w:szCs w:val="24"/>
        </w:rPr>
        <w:t>ПОС</w:t>
      </w:r>
      <w:proofErr w:type="gramEnd"/>
      <w:r w:rsidR="00D80819" w:rsidRPr="008F5E85">
        <w:rPr>
          <w:rFonts w:ascii="Times New Roman" w:hAnsi="Times New Roman" w:cs="Times New Roman"/>
          <w:sz w:val="24"/>
          <w:szCs w:val="24"/>
        </w:rPr>
        <w:t xml:space="preserve">), </w:t>
      </w:r>
      <w:r w:rsidR="00D80819" w:rsidRPr="008F5E85">
        <w:rPr>
          <w:rFonts w:ascii="Times New Roman" w:hAnsi="Times New Roman"/>
          <w:sz w:val="24"/>
          <w:szCs w:val="24"/>
        </w:rPr>
        <w:t>проектом производства работ (ППР)</w:t>
      </w:r>
      <w:r w:rsidR="00D80819" w:rsidRPr="008F5E85">
        <w:rPr>
          <w:rFonts w:ascii="Times New Roman" w:hAnsi="Times New Roman" w:cs="Times New Roman"/>
          <w:sz w:val="24"/>
          <w:szCs w:val="24"/>
        </w:rPr>
        <w:t xml:space="preserve">, </w:t>
      </w:r>
      <w:r w:rsidR="00B6336E" w:rsidRPr="008F5E85">
        <w:rPr>
          <w:rFonts w:ascii="Times New Roman" w:hAnsi="Times New Roman" w:cs="Times New Roman"/>
          <w:sz w:val="24"/>
          <w:szCs w:val="24"/>
        </w:rPr>
        <w:t xml:space="preserve">Графиком </w:t>
      </w:r>
      <w:r w:rsidR="008817A1" w:rsidRPr="008F5E85">
        <w:rPr>
          <w:rFonts w:ascii="Times New Roman" w:hAnsi="Times New Roman" w:cs="Times New Roman"/>
          <w:sz w:val="24"/>
          <w:szCs w:val="24"/>
        </w:rPr>
        <w:t>выполнения р</w:t>
      </w:r>
      <w:r w:rsidR="00B6336E" w:rsidRPr="008F5E85">
        <w:rPr>
          <w:rFonts w:ascii="Times New Roman" w:hAnsi="Times New Roman" w:cs="Times New Roman"/>
          <w:sz w:val="24"/>
          <w:szCs w:val="24"/>
        </w:rPr>
        <w:t>абот, требованиями настоящего Договора</w:t>
      </w:r>
      <w:r w:rsidRPr="008F5E85">
        <w:rPr>
          <w:rFonts w:ascii="Times New Roman" w:hAnsi="Times New Roman" w:cs="Times New Roman"/>
          <w:sz w:val="24"/>
          <w:szCs w:val="24"/>
        </w:rPr>
        <w:t>;</w:t>
      </w:r>
    </w:p>
    <w:p w:rsidR="00B6336E" w:rsidRPr="008F5E85" w:rsidRDefault="00571A1D"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риски, связанные с </w:t>
      </w:r>
      <w:r w:rsidR="00F75C98" w:rsidRPr="008F5E85">
        <w:rPr>
          <w:rFonts w:ascii="Times New Roman" w:hAnsi="Times New Roman" w:cs="Times New Roman"/>
          <w:sz w:val="24"/>
          <w:szCs w:val="24"/>
        </w:rPr>
        <w:t>к</w:t>
      </w:r>
      <w:r w:rsidR="00B6336E" w:rsidRPr="008F5E85">
        <w:rPr>
          <w:rFonts w:ascii="Times New Roman" w:hAnsi="Times New Roman" w:cs="Times New Roman"/>
          <w:sz w:val="24"/>
          <w:szCs w:val="24"/>
        </w:rPr>
        <w:t>олебания</w:t>
      </w:r>
      <w:r w:rsidR="0047500C" w:rsidRPr="008F5E85">
        <w:rPr>
          <w:rFonts w:ascii="Times New Roman" w:hAnsi="Times New Roman" w:cs="Times New Roman"/>
          <w:sz w:val="24"/>
          <w:szCs w:val="24"/>
        </w:rPr>
        <w:t>ми</w:t>
      </w:r>
      <w:r w:rsidR="00B6336E" w:rsidRPr="008F5E85">
        <w:rPr>
          <w:rFonts w:ascii="Times New Roman" w:hAnsi="Times New Roman" w:cs="Times New Roman"/>
          <w:sz w:val="24"/>
          <w:szCs w:val="24"/>
        </w:rPr>
        <w:t xml:space="preserve"> цен</w:t>
      </w:r>
      <w:r w:rsidR="00F5138C" w:rsidRPr="008F5E85">
        <w:rPr>
          <w:rFonts w:ascii="Times New Roman" w:hAnsi="Times New Roman" w:cs="Times New Roman"/>
          <w:sz w:val="24"/>
          <w:szCs w:val="24"/>
        </w:rPr>
        <w:t>, колебания курсов иностранных валют к рублю</w:t>
      </w:r>
      <w:r w:rsidR="00F75C98"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н</w:t>
      </w:r>
      <w:r w:rsidR="00B6336E" w:rsidRPr="008F5E85">
        <w:rPr>
          <w:rFonts w:ascii="Times New Roman" w:hAnsi="Times New Roman" w:cs="Times New Roman"/>
          <w:sz w:val="24"/>
          <w:szCs w:val="24"/>
        </w:rPr>
        <w:t xml:space="preserve">акладные, транспортные и прочие расходы, прибыль, непредвиденные затраты, расходы на погрузо-разгрузочные работы, подъем </w:t>
      </w:r>
      <w:r w:rsidRPr="008F5E85">
        <w:rPr>
          <w:rFonts w:ascii="Times New Roman" w:hAnsi="Times New Roman" w:cs="Times New Roman"/>
          <w:sz w:val="24"/>
          <w:szCs w:val="24"/>
        </w:rPr>
        <w:t>О</w:t>
      </w:r>
      <w:r w:rsidR="00B6336E" w:rsidRPr="008F5E85">
        <w:rPr>
          <w:rFonts w:ascii="Times New Roman" w:hAnsi="Times New Roman" w:cs="Times New Roman"/>
          <w:sz w:val="24"/>
          <w:szCs w:val="24"/>
        </w:rPr>
        <w:t xml:space="preserve">борудования и </w:t>
      </w:r>
      <w:r w:rsidRPr="008F5E85">
        <w:rPr>
          <w:rFonts w:ascii="Times New Roman" w:hAnsi="Times New Roman" w:cs="Times New Roman"/>
          <w:sz w:val="24"/>
          <w:szCs w:val="24"/>
        </w:rPr>
        <w:t>М</w:t>
      </w:r>
      <w:r w:rsidR="00B6336E" w:rsidRPr="008F5E85">
        <w:rPr>
          <w:rFonts w:ascii="Times New Roman" w:hAnsi="Times New Roman" w:cs="Times New Roman"/>
          <w:sz w:val="24"/>
          <w:szCs w:val="24"/>
        </w:rPr>
        <w:t>атериалов</w:t>
      </w:r>
      <w:r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w:t>
      </w:r>
      <w:r w:rsidR="00B6336E" w:rsidRPr="008F5E85">
        <w:rPr>
          <w:rFonts w:ascii="Times New Roman" w:hAnsi="Times New Roman" w:cs="Times New Roman"/>
          <w:sz w:val="24"/>
          <w:szCs w:val="24"/>
        </w:rPr>
        <w:t>се расходы Генерального Подрядчика по оплате труда, материальных ресурсов</w:t>
      </w:r>
      <w:r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w:t>
      </w:r>
      <w:r w:rsidR="00B6336E" w:rsidRPr="008F5E85">
        <w:rPr>
          <w:rFonts w:ascii="Times New Roman" w:hAnsi="Times New Roman" w:cs="Times New Roman"/>
          <w:sz w:val="24"/>
          <w:szCs w:val="24"/>
        </w:rPr>
        <w:t>атраты по эксплуатации строительных машин, механизмов, грузоподъемной техники</w:t>
      </w:r>
      <w:r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w:t>
      </w:r>
      <w:r w:rsidR="00B6336E" w:rsidRPr="008F5E85">
        <w:rPr>
          <w:rFonts w:ascii="Times New Roman" w:hAnsi="Times New Roman" w:cs="Times New Roman"/>
          <w:sz w:val="24"/>
          <w:szCs w:val="24"/>
        </w:rPr>
        <w:t xml:space="preserve">атраты по организации </w:t>
      </w:r>
      <w:r w:rsidRPr="008F5E85">
        <w:rPr>
          <w:rFonts w:ascii="Times New Roman" w:hAnsi="Times New Roman" w:cs="Times New Roman"/>
          <w:sz w:val="24"/>
          <w:szCs w:val="24"/>
        </w:rPr>
        <w:t>С</w:t>
      </w:r>
      <w:r w:rsidR="00B6336E" w:rsidRPr="008F5E85">
        <w:rPr>
          <w:rFonts w:ascii="Times New Roman" w:hAnsi="Times New Roman" w:cs="Times New Roman"/>
          <w:sz w:val="24"/>
          <w:szCs w:val="24"/>
        </w:rPr>
        <w:t xml:space="preserve">троительной площадки, бытового городка, охране </w:t>
      </w:r>
      <w:r w:rsidR="0069583C" w:rsidRPr="008F5E85">
        <w:rPr>
          <w:rFonts w:ascii="Times New Roman" w:hAnsi="Times New Roman" w:cs="Times New Roman"/>
          <w:sz w:val="24"/>
          <w:szCs w:val="24"/>
        </w:rPr>
        <w:t>Объект</w:t>
      </w:r>
      <w:r w:rsidR="00A37B1F" w:rsidRPr="008F5E85">
        <w:rPr>
          <w:rFonts w:ascii="Times New Roman" w:hAnsi="Times New Roman" w:cs="Times New Roman"/>
          <w:sz w:val="24"/>
          <w:szCs w:val="24"/>
        </w:rPr>
        <w:t>а</w:t>
      </w:r>
      <w:r w:rsidR="00B6336E" w:rsidRPr="008F5E85">
        <w:rPr>
          <w:rFonts w:ascii="Times New Roman" w:hAnsi="Times New Roman" w:cs="Times New Roman"/>
          <w:sz w:val="24"/>
          <w:szCs w:val="24"/>
        </w:rPr>
        <w:t>, по устройству временного огражде</w:t>
      </w:r>
      <w:r w:rsidR="00D80819" w:rsidRPr="008F5E85">
        <w:rPr>
          <w:rFonts w:ascii="Times New Roman" w:hAnsi="Times New Roman" w:cs="Times New Roman"/>
          <w:sz w:val="24"/>
          <w:szCs w:val="24"/>
        </w:rPr>
        <w:t xml:space="preserve">ния, оплате за негативное воздействие на окружающую среду, в том числе </w:t>
      </w:r>
      <w:r w:rsidR="00B6336E" w:rsidRPr="008F5E85">
        <w:rPr>
          <w:rFonts w:ascii="Times New Roman" w:hAnsi="Times New Roman" w:cs="Times New Roman"/>
          <w:sz w:val="24"/>
          <w:szCs w:val="24"/>
        </w:rPr>
        <w:t>по уборке территории и вывозу мусора</w:t>
      </w:r>
      <w:r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w:t>
      </w:r>
      <w:r w:rsidR="00B6336E" w:rsidRPr="008F5E85">
        <w:rPr>
          <w:rFonts w:ascii="Times New Roman" w:hAnsi="Times New Roman" w:cs="Times New Roman"/>
          <w:sz w:val="24"/>
          <w:szCs w:val="24"/>
        </w:rPr>
        <w:t>атраты по перебазировке рабочих, бытового городка и прочие непредвиденные затраты и расходы</w:t>
      </w:r>
      <w:r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д</w:t>
      </w:r>
      <w:r w:rsidR="00B6336E" w:rsidRPr="008F5E85">
        <w:rPr>
          <w:rFonts w:ascii="Times New Roman" w:hAnsi="Times New Roman" w:cs="Times New Roman"/>
          <w:sz w:val="24"/>
          <w:szCs w:val="24"/>
        </w:rPr>
        <w:t xml:space="preserve">ополнительные затраты при производстве </w:t>
      </w:r>
      <w:r w:rsidRPr="008F5E85">
        <w:rPr>
          <w:rFonts w:ascii="Times New Roman" w:hAnsi="Times New Roman" w:cs="Times New Roman"/>
          <w:sz w:val="24"/>
          <w:szCs w:val="24"/>
        </w:rPr>
        <w:t>Р</w:t>
      </w:r>
      <w:r w:rsidR="00B6336E" w:rsidRPr="008F5E85">
        <w:rPr>
          <w:rFonts w:ascii="Times New Roman" w:hAnsi="Times New Roman" w:cs="Times New Roman"/>
          <w:sz w:val="24"/>
          <w:szCs w:val="24"/>
        </w:rPr>
        <w:t xml:space="preserve">абот в зимнее время, включая отопление помещений </w:t>
      </w:r>
      <w:r w:rsidR="00910A88" w:rsidRPr="008F5E85">
        <w:rPr>
          <w:rFonts w:ascii="Times New Roman" w:hAnsi="Times New Roman" w:cs="Times New Roman"/>
          <w:sz w:val="24"/>
          <w:szCs w:val="24"/>
        </w:rPr>
        <w:t xml:space="preserve">(временное теплоснабжение) </w:t>
      </w:r>
      <w:r w:rsidR="00B6336E" w:rsidRPr="008F5E85">
        <w:rPr>
          <w:rFonts w:ascii="Times New Roman" w:hAnsi="Times New Roman" w:cs="Times New Roman"/>
          <w:sz w:val="24"/>
          <w:szCs w:val="24"/>
        </w:rPr>
        <w:t xml:space="preserve">для выполнения </w:t>
      </w:r>
      <w:r w:rsidR="00910A88" w:rsidRPr="008F5E85">
        <w:rPr>
          <w:rFonts w:ascii="Times New Roman" w:hAnsi="Times New Roman" w:cs="Times New Roman"/>
          <w:sz w:val="24"/>
          <w:szCs w:val="24"/>
        </w:rPr>
        <w:t>Строительно-монтажных</w:t>
      </w:r>
      <w:r w:rsidR="00B6336E" w:rsidRPr="008F5E85">
        <w:rPr>
          <w:rFonts w:ascii="Times New Roman" w:hAnsi="Times New Roman" w:cs="Times New Roman"/>
          <w:sz w:val="24"/>
          <w:szCs w:val="24"/>
        </w:rPr>
        <w:t xml:space="preserve"> </w:t>
      </w:r>
      <w:r w:rsidRPr="008F5E85">
        <w:rPr>
          <w:rFonts w:ascii="Times New Roman" w:hAnsi="Times New Roman" w:cs="Times New Roman"/>
          <w:sz w:val="24"/>
          <w:szCs w:val="24"/>
        </w:rPr>
        <w:t>Р</w:t>
      </w:r>
      <w:r w:rsidR="00B6336E" w:rsidRPr="008F5E85">
        <w:rPr>
          <w:rFonts w:ascii="Times New Roman" w:hAnsi="Times New Roman" w:cs="Times New Roman"/>
          <w:sz w:val="24"/>
          <w:szCs w:val="24"/>
        </w:rPr>
        <w:t>абот</w:t>
      </w:r>
      <w:r w:rsidRPr="008F5E85">
        <w:rPr>
          <w:rFonts w:ascii="Times New Roman" w:hAnsi="Times New Roman" w:cs="Times New Roman"/>
          <w:sz w:val="24"/>
          <w:szCs w:val="24"/>
        </w:rPr>
        <w:t xml:space="preserve">; </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w:t>
      </w:r>
      <w:r w:rsidR="00B6336E" w:rsidRPr="008F5E85">
        <w:rPr>
          <w:rFonts w:ascii="Times New Roman" w:hAnsi="Times New Roman" w:cs="Times New Roman"/>
          <w:sz w:val="24"/>
          <w:szCs w:val="24"/>
        </w:rPr>
        <w:t>атраты на временные здания, сооружения и помещения</w:t>
      </w:r>
      <w:r w:rsidRPr="008F5E85">
        <w:rPr>
          <w:rFonts w:ascii="Times New Roman" w:hAnsi="Times New Roman" w:cs="Times New Roman"/>
          <w:sz w:val="24"/>
          <w:szCs w:val="24"/>
        </w:rPr>
        <w:t>;</w:t>
      </w:r>
    </w:p>
    <w:p w:rsidR="009361F8" w:rsidRPr="008F5E85" w:rsidRDefault="00860F31"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машины, механизмы, оборудование, конструкции, материалы, инструменты и прочее, необходимые для выполнения Работ;</w:t>
      </w:r>
    </w:p>
    <w:p w:rsidR="007005B3" w:rsidRPr="008F5E85" w:rsidRDefault="007005B3"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затраты по осуществлению </w:t>
      </w:r>
      <w:r w:rsidR="00860F31" w:rsidRPr="008F5E85">
        <w:rPr>
          <w:rFonts w:ascii="Times New Roman" w:hAnsi="Times New Roman" w:cs="Times New Roman"/>
          <w:sz w:val="24"/>
          <w:szCs w:val="24"/>
        </w:rPr>
        <w:t>геодезических работ в процессе строительства;</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w:t>
      </w:r>
      <w:r w:rsidR="00B6336E" w:rsidRPr="008F5E85">
        <w:rPr>
          <w:rFonts w:ascii="Times New Roman" w:hAnsi="Times New Roman" w:cs="Times New Roman"/>
          <w:sz w:val="24"/>
          <w:szCs w:val="24"/>
        </w:rPr>
        <w:t>ыполнение Работ 24 часа 7 дней в неделю</w:t>
      </w:r>
      <w:r w:rsidRPr="008F5E85">
        <w:rPr>
          <w:rFonts w:ascii="Times New Roman" w:hAnsi="Times New Roman" w:cs="Times New Roman"/>
          <w:sz w:val="24"/>
          <w:szCs w:val="24"/>
        </w:rPr>
        <w:t>, 365 дней в году;</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с</w:t>
      </w:r>
      <w:r w:rsidR="00B6336E" w:rsidRPr="008F5E85">
        <w:rPr>
          <w:rFonts w:ascii="Times New Roman" w:hAnsi="Times New Roman" w:cs="Times New Roman"/>
          <w:sz w:val="24"/>
          <w:szCs w:val="24"/>
        </w:rPr>
        <w:t>трахование согласно условиям настоящего Договора</w:t>
      </w:r>
      <w:r w:rsidRPr="008F5E85">
        <w:rPr>
          <w:rFonts w:ascii="Times New Roman" w:hAnsi="Times New Roman" w:cs="Times New Roman"/>
          <w:sz w:val="24"/>
          <w:szCs w:val="24"/>
        </w:rPr>
        <w:t>;</w:t>
      </w:r>
    </w:p>
    <w:p w:rsidR="00B6336E" w:rsidRPr="008F5E85" w:rsidRDefault="009361F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получение, </w:t>
      </w:r>
      <w:r w:rsidR="00F75C98" w:rsidRPr="008F5E85">
        <w:rPr>
          <w:rFonts w:ascii="Times New Roman" w:hAnsi="Times New Roman" w:cs="Times New Roman"/>
          <w:sz w:val="24"/>
          <w:szCs w:val="24"/>
        </w:rPr>
        <w:t>п</w:t>
      </w:r>
      <w:r w:rsidR="00B6336E" w:rsidRPr="008F5E85">
        <w:rPr>
          <w:rFonts w:ascii="Times New Roman" w:hAnsi="Times New Roman" w:cs="Times New Roman"/>
          <w:sz w:val="24"/>
          <w:szCs w:val="24"/>
        </w:rPr>
        <w:t xml:space="preserve">редоставление </w:t>
      </w:r>
      <w:r w:rsidRPr="008F5E85">
        <w:rPr>
          <w:rFonts w:ascii="Times New Roman" w:hAnsi="Times New Roman" w:cs="Times New Roman"/>
          <w:sz w:val="24"/>
          <w:szCs w:val="24"/>
        </w:rPr>
        <w:t xml:space="preserve">и обслуживание </w:t>
      </w:r>
      <w:r w:rsidR="00F75C98" w:rsidRPr="008F5E85">
        <w:rPr>
          <w:rFonts w:ascii="Times New Roman" w:hAnsi="Times New Roman" w:cs="Times New Roman"/>
          <w:sz w:val="24"/>
          <w:szCs w:val="24"/>
        </w:rPr>
        <w:t>Б</w:t>
      </w:r>
      <w:r w:rsidR="00B6336E" w:rsidRPr="008F5E85">
        <w:rPr>
          <w:rFonts w:ascii="Times New Roman" w:hAnsi="Times New Roman" w:cs="Times New Roman"/>
          <w:sz w:val="24"/>
          <w:szCs w:val="24"/>
        </w:rPr>
        <w:t>анковск</w:t>
      </w:r>
      <w:r w:rsidR="00363819" w:rsidRPr="008F5E85">
        <w:rPr>
          <w:rFonts w:ascii="Times New Roman" w:hAnsi="Times New Roman" w:cs="Times New Roman"/>
          <w:sz w:val="24"/>
          <w:szCs w:val="24"/>
        </w:rPr>
        <w:t>ой</w:t>
      </w:r>
      <w:r w:rsidR="00B6336E" w:rsidRPr="008F5E85">
        <w:rPr>
          <w:rFonts w:ascii="Times New Roman" w:hAnsi="Times New Roman" w:cs="Times New Roman"/>
          <w:sz w:val="24"/>
          <w:szCs w:val="24"/>
        </w:rPr>
        <w:t xml:space="preserve"> </w:t>
      </w:r>
      <w:r w:rsidR="00343E7A" w:rsidRPr="008F5E85">
        <w:rPr>
          <w:rFonts w:ascii="Times New Roman" w:hAnsi="Times New Roman" w:cs="Times New Roman"/>
          <w:sz w:val="24"/>
          <w:szCs w:val="24"/>
        </w:rPr>
        <w:t>Гаранти</w:t>
      </w:r>
      <w:r w:rsidR="00363819" w:rsidRPr="008F5E85">
        <w:rPr>
          <w:rFonts w:ascii="Times New Roman" w:hAnsi="Times New Roman" w:cs="Times New Roman"/>
          <w:sz w:val="24"/>
          <w:szCs w:val="24"/>
        </w:rPr>
        <w:t>и</w:t>
      </w:r>
      <w:r w:rsidR="00343E7A" w:rsidRPr="008F5E85">
        <w:rPr>
          <w:rFonts w:ascii="Times New Roman" w:hAnsi="Times New Roman" w:cs="Times New Roman"/>
          <w:sz w:val="24"/>
          <w:szCs w:val="24"/>
        </w:rPr>
        <w:t xml:space="preserve"> </w:t>
      </w:r>
      <w:r w:rsidR="00B6336E" w:rsidRPr="008F5E85">
        <w:rPr>
          <w:rFonts w:ascii="Times New Roman" w:hAnsi="Times New Roman" w:cs="Times New Roman"/>
          <w:sz w:val="24"/>
          <w:szCs w:val="24"/>
        </w:rPr>
        <w:t>согласно условиям настоящего Договора</w:t>
      </w:r>
      <w:r w:rsidR="00F75C98" w:rsidRPr="008F5E85">
        <w:rPr>
          <w:rFonts w:ascii="Times New Roman" w:hAnsi="Times New Roman" w:cs="Times New Roman"/>
          <w:sz w:val="24"/>
          <w:szCs w:val="24"/>
        </w:rPr>
        <w:t>;</w:t>
      </w:r>
    </w:p>
    <w:p w:rsidR="005138A5" w:rsidRPr="008F5E85" w:rsidRDefault="005138A5"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все банковские расход</w:t>
      </w:r>
      <w:r w:rsidR="00B8467D" w:rsidRPr="008F5E85">
        <w:rPr>
          <w:rFonts w:ascii="Times New Roman" w:hAnsi="Times New Roman" w:cs="Times New Roman"/>
          <w:sz w:val="24"/>
          <w:szCs w:val="24"/>
        </w:rPr>
        <w:t xml:space="preserve">ы и комиссии, </w:t>
      </w:r>
      <w:r w:rsidR="000C46E8" w:rsidRPr="008F5E85">
        <w:rPr>
          <w:rFonts w:ascii="Times New Roman" w:hAnsi="Times New Roman" w:cs="Times New Roman"/>
          <w:sz w:val="24"/>
          <w:szCs w:val="24"/>
        </w:rPr>
        <w:t xml:space="preserve">все налоговые, таможенные </w:t>
      </w:r>
      <w:proofErr w:type="gramStart"/>
      <w:r w:rsidR="000C46E8" w:rsidRPr="008F5E85">
        <w:rPr>
          <w:rFonts w:ascii="Times New Roman" w:hAnsi="Times New Roman" w:cs="Times New Roman"/>
          <w:sz w:val="24"/>
          <w:szCs w:val="24"/>
        </w:rPr>
        <w:t>платежи</w:t>
      </w:r>
      <w:proofErr w:type="gramEnd"/>
      <w:r w:rsidR="000C46E8" w:rsidRPr="008F5E85">
        <w:rPr>
          <w:rFonts w:ascii="Times New Roman" w:hAnsi="Times New Roman" w:cs="Times New Roman"/>
          <w:sz w:val="24"/>
          <w:szCs w:val="24"/>
        </w:rPr>
        <w:t xml:space="preserve"> </w:t>
      </w:r>
      <w:r w:rsidR="00B8467D" w:rsidRPr="008F5E85">
        <w:rPr>
          <w:rFonts w:ascii="Times New Roman" w:hAnsi="Times New Roman" w:cs="Times New Roman"/>
          <w:sz w:val="24"/>
          <w:szCs w:val="24"/>
        </w:rPr>
        <w:t>связанные с</w:t>
      </w:r>
      <w:r w:rsidRPr="008F5E85">
        <w:rPr>
          <w:rFonts w:ascii="Times New Roman" w:hAnsi="Times New Roman" w:cs="Times New Roman"/>
          <w:sz w:val="24"/>
          <w:szCs w:val="24"/>
        </w:rPr>
        <w:t xml:space="preserve"> выполнением настоящего Договора;</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w:t>
      </w:r>
      <w:r w:rsidR="00B6336E" w:rsidRPr="008F5E85">
        <w:rPr>
          <w:rFonts w:ascii="Times New Roman" w:hAnsi="Times New Roman" w:cs="Times New Roman"/>
          <w:sz w:val="24"/>
          <w:szCs w:val="24"/>
        </w:rPr>
        <w:t xml:space="preserve">ащита путей доставки и подъема инструментов, </w:t>
      </w:r>
      <w:r w:rsidRPr="008F5E85">
        <w:rPr>
          <w:rFonts w:ascii="Times New Roman" w:hAnsi="Times New Roman" w:cs="Times New Roman"/>
          <w:sz w:val="24"/>
          <w:szCs w:val="24"/>
        </w:rPr>
        <w:t>О</w:t>
      </w:r>
      <w:r w:rsidR="00B6336E" w:rsidRPr="008F5E85">
        <w:rPr>
          <w:rFonts w:ascii="Times New Roman" w:hAnsi="Times New Roman" w:cs="Times New Roman"/>
          <w:sz w:val="24"/>
          <w:szCs w:val="24"/>
        </w:rPr>
        <w:t xml:space="preserve">борудования и </w:t>
      </w:r>
      <w:r w:rsidRPr="008F5E85">
        <w:rPr>
          <w:rFonts w:ascii="Times New Roman" w:hAnsi="Times New Roman" w:cs="Times New Roman"/>
          <w:sz w:val="24"/>
          <w:szCs w:val="24"/>
        </w:rPr>
        <w:t>М</w:t>
      </w:r>
      <w:r w:rsidR="00B6336E" w:rsidRPr="008F5E85">
        <w:rPr>
          <w:rFonts w:ascii="Times New Roman" w:hAnsi="Times New Roman" w:cs="Times New Roman"/>
          <w:sz w:val="24"/>
          <w:szCs w:val="24"/>
        </w:rPr>
        <w:t xml:space="preserve">атериалов, возможные расходы на восстановление поврежденных элементов </w:t>
      </w:r>
      <w:r w:rsidR="00E16163" w:rsidRPr="008F5E85">
        <w:rPr>
          <w:rFonts w:ascii="Times New Roman" w:hAnsi="Times New Roman" w:cs="Times New Roman"/>
          <w:sz w:val="24"/>
          <w:szCs w:val="24"/>
        </w:rPr>
        <w:t xml:space="preserve">Оборудования </w:t>
      </w:r>
      <w:r w:rsidR="00B6336E" w:rsidRPr="008F5E85">
        <w:rPr>
          <w:rFonts w:ascii="Times New Roman" w:hAnsi="Times New Roman" w:cs="Times New Roman"/>
          <w:sz w:val="24"/>
          <w:szCs w:val="24"/>
        </w:rPr>
        <w:t xml:space="preserve">и отделки </w:t>
      </w:r>
      <w:r w:rsidR="0069583C" w:rsidRPr="008F5E85">
        <w:rPr>
          <w:rFonts w:ascii="Times New Roman" w:hAnsi="Times New Roman" w:cs="Times New Roman"/>
          <w:sz w:val="24"/>
          <w:szCs w:val="24"/>
        </w:rPr>
        <w:t>Объект</w:t>
      </w:r>
      <w:r w:rsidR="003F271F">
        <w:rPr>
          <w:rFonts w:ascii="Times New Roman" w:hAnsi="Times New Roman" w:cs="Times New Roman"/>
          <w:sz w:val="24"/>
          <w:szCs w:val="24"/>
        </w:rPr>
        <w:t>а</w:t>
      </w:r>
      <w:r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о</w:t>
      </w:r>
      <w:r w:rsidR="00B6336E" w:rsidRPr="008F5E85">
        <w:rPr>
          <w:rFonts w:ascii="Times New Roman" w:hAnsi="Times New Roman" w:cs="Times New Roman"/>
          <w:sz w:val="24"/>
          <w:szCs w:val="24"/>
        </w:rPr>
        <w:t>формление регистраци</w:t>
      </w:r>
      <w:r w:rsidRPr="008F5E85">
        <w:rPr>
          <w:rFonts w:ascii="Times New Roman" w:hAnsi="Times New Roman" w:cs="Times New Roman"/>
          <w:sz w:val="24"/>
          <w:szCs w:val="24"/>
        </w:rPr>
        <w:t>и</w:t>
      </w:r>
      <w:r w:rsidR="00B6336E" w:rsidRPr="008F5E85">
        <w:rPr>
          <w:rFonts w:ascii="Times New Roman" w:hAnsi="Times New Roman" w:cs="Times New Roman"/>
          <w:sz w:val="24"/>
          <w:szCs w:val="24"/>
        </w:rPr>
        <w:t xml:space="preserve"> и разрешений для персонала, необходимых для выполнения Работ, униформа, средства индивидуальной защиты</w:t>
      </w:r>
      <w:r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w:t>
      </w:r>
      <w:r w:rsidR="00B6336E" w:rsidRPr="008F5E85">
        <w:rPr>
          <w:rFonts w:ascii="Times New Roman" w:hAnsi="Times New Roman" w:cs="Times New Roman"/>
          <w:sz w:val="24"/>
          <w:szCs w:val="24"/>
        </w:rPr>
        <w:t xml:space="preserve">ротивопожарные мероприятия, мероприятия по охране окружающей среды и соблюдению </w:t>
      </w:r>
      <w:r w:rsidR="000715D8" w:rsidRPr="008F5E85">
        <w:rPr>
          <w:rFonts w:ascii="Times New Roman" w:hAnsi="Times New Roman" w:cs="Times New Roman"/>
          <w:sz w:val="24"/>
          <w:szCs w:val="24"/>
        </w:rPr>
        <w:t>правил охраны труда и техники безопасности</w:t>
      </w:r>
      <w:r w:rsidRPr="008F5E85">
        <w:rPr>
          <w:rFonts w:ascii="Times New Roman" w:hAnsi="Times New Roman" w:cs="Times New Roman"/>
          <w:sz w:val="24"/>
          <w:szCs w:val="24"/>
        </w:rPr>
        <w:t>;</w:t>
      </w:r>
    </w:p>
    <w:p w:rsidR="00B6336E" w:rsidRPr="008F5E85" w:rsidRDefault="00336C56"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 xml:space="preserve">все необходимые затраты на </w:t>
      </w:r>
      <w:r w:rsidR="00F75C98" w:rsidRPr="008F5E85">
        <w:rPr>
          <w:rFonts w:ascii="Times New Roman" w:hAnsi="Times New Roman" w:cs="Times New Roman"/>
          <w:sz w:val="24"/>
          <w:szCs w:val="24"/>
        </w:rPr>
        <w:t>в</w:t>
      </w:r>
      <w:r w:rsidR="00B6336E" w:rsidRPr="008F5E85">
        <w:rPr>
          <w:rFonts w:ascii="Times New Roman" w:hAnsi="Times New Roman" w:cs="Times New Roman"/>
          <w:sz w:val="24"/>
          <w:szCs w:val="24"/>
        </w:rPr>
        <w:t>ыделенн</w:t>
      </w:r>
      <w:r w:rsidR="00047AE0" w:rsidRPr="008F5E85">
        <w:rPr>
          <w:rFonts w:ascii="Times New Roman" w:hAnsi="Times New Roman" w:cs="Times New Roman"/>
          <w:sz w:val="24"/>
          <w:szCs w:val="24"/>
        </w:rPr>
        <w:t>ого</w:t>
      </w:r>
      <w:r w:rsidR="00B6336E" w:rsidRPr="008F5E85">
        <w:rPr>
          <w:rFonts w:ascii="Times New Roman" w:hAnsi="Times New Roman" w:cs="Times New Roman"/>
          <w:sz w:val="24"/>
          <w:szCs w:val="24"/>
        </w:rPr>
        <w:t xml:space="preserve"> на время выполнения Работ </w:t>
      </w:r>
      <w:r w:rsidR="00E11AE8" w:rsidRPr="008F5E85">
        <w:rPr>
          <w:rFonts w:ascii="Times New Roman" w:hAnsi="Times New Roman" w:cs="Times New Roman"/>
          <w:sz w:val="24"/>
          <w:szCs w:val="24"/>
        </w:rPr>
        <w:t>Руководител</w:t>
      </w:r>
      <w:r w:rsidR="00047AE0" w:rsidRPr="008F5E85">
        <w:rPr>
          <w:rFonts w:ascii="Times New Roman" w:hAnsi="Times New Roman" w:cs="Times New Roman"/>
          <w:sz w:val="24"/>
          <w:szCs w:val="24"/>
        </w:rPr>
        <w:t>я</w:t>
      </w:r>
      <w:r w:rsidR="00E11AE8" w:rsidRPr="008F5E85">
        <w:rPr>
          <w:rFonts w:ascii="Times New Roman" w:hAnsi="Times New Roman" w:cs="Times New Roman"/>
          <w:sz w:val="24"/>
          <w:szCs w:val="24"/>
        </w:rPr>
        <w:t xml:space="preserve"> Проекта со стороны</w:t>
      </w:r>
      <w:r w:rsidR="00B6336E" w:rsidRPr="008F5E85">
        <w:rPr>
          <w:rFonts w:ascii="Times New Roman" w:hAnsi="Times New Roman" w:cs="Times New Roman"/>
          <w:sz w:val="24"/>
          <w:szCs w:val="24"/>
        </w:rPr>
        <w:t xml:space="preserve"> Генерального Подрядчика, как «единая точка контакта» со стороны Генерального Подрядчика, уполномоченн</w:t>
      </w:r>
      <w:r w:rsidR="00047AE0" w:rsidRPr="008F5E85">
        <w:rPr>
          <w:rFonts w:ascii="Times New Roman" w:hAnsi="Times New Roman" w:cs="Times New Roman"/>
          <w:sz w:val="24"/>
          <w:szCs w:val="24"/>
        </w:rPr>
        <w:t>ого</w:t>
      </w:r>
      <w:r w:rsidR="00B6336E" w:rsidRPr="008F5E85">
        <w:rPr>
          <w:rFonts w:ascii="Times New Roman" w:hAnsi="Times New Roman" w:cs="Times New Roman"/>
          <w:sz w:val="24"/>
          <w:szCs w:val="24"/>
        </w:rPr>
        <w:t xml:space="preserve"> действовать от имени Генерального Подрядчика на основании доверенности.</w:t>
      </w:r>
      <w:proofErr w:type="gramEnd"/>
      <w:r w:rsidR="00B6336E" w:rsidRPr="008F5E85">
        <w:rPr>
          <w:rFonts w:ascii="Times New Roman" w:hAnsi="Times New Roman" w:cs="Times New Roman"/>
          <w:sz w:val="24"/>
          <w:szCs w:val="24"/>
        </w:rPr>
        <w:t xml:space="preserve"> Руководитель </w:t>
      </w:r>
      <w:r w:rsidR="00E11AE8" w:rsidRPr="008F5E85">
        <w:rPr>
          <w:rFonts w:ascii="Times New Roman" w:hAnsi="Times New Roman" w:cs="Times New Roman"/>
          <w:sz w:val="24"/>
          <w:szCs w:val="24"/>
        </w:rPr>
        <w:t xml:space="preserve">Проекта со стороны Генерального Подрядчика </w:t>
      </w:r>
      <w:r w:rsidR="00B6336E" w:rsidRPr="008F5E85">
        <w:rPr>
          <w:rFonts w:ascii="Times New Roman" w:hAnsi="Times New Roman" w:cs="Times New Roman"/>
          <w:sz w:val="24"/>
          <w:szCs w:val="24"/>
        </w:rPr>
        <w:t xml:space="preserve">должен быть задействован </w:t>
      </w:r>
      <w:r w:rsidR="00C03E04" w:rsidRPr="008F5E85">
        <w:rPr>
          <w:rFonts w:ascii="Times New Roman" w:hAnsi="Times New Roman" w:cs="Times New Roman"/>
          <w:sz w:val="24"/>
          <w:szCs w:val="24"/>
        </w:rPr>
        <w:t xml:space="preserve">на </w:t>
      </w:r>
      <w:r w:rsidR="00B6336E" w:rsidRPr="008F5E85">
        <w:rPr>
          <w:rFonts w:ascii="Times New Roman" w:hAnsi="Times New Roman" w:cs="Times New Roman"/>
          <w:sz w:val="24"/>
          <w:szCs w:val="24"/>
        </w:rPr>
        <w:t>100 (сто) % своего рабочего времени для выполнения Работ по настоящему Договору</w:t>
      </w:r>
      <w:r w:rsidR="00F75C98" w:rsidRPr="008F5E85">
        <w:rPr>
          <w:rFonts w:ascii="Times New Roman" w:hAnsi="Times New Roman" w:cs="Times New Roman"/>
          <w:sz w:val="24"/>
          <w:szCs w:val="24"/>
        </w:rPr>
        <w:t>;</w:t>
      </w:r>
    </w:p>
    <w:p w:rsidR="00B6336E" w:rsidRPr="008F5E85" w:rsidRDefault="00047AE0"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все необходимые затраты на </w:t>
      </w:r>
      <w:r w:rsidR="00F75C98" w:rsidRPr="008F5E85">
        <w:rPr>
          <w:rFonts w:ascii="Times New Roman" w:hAnsi="Times New Roman" w:cs="Times New Roman"/>
          <w:sz w:val="24"/>
          <w:szCs w:val="24"/>
        </w:rPr>
        <w:t xml:space="preserve">персонал </w:t>
      </w:r>
      <w:r w:rsidR="00B6336E" w:rsidRPr="008F5E85">
        <w:rPr>
          <w:rFonts w:ascii="Times New Roman" w:hAnsi="Times New Roman" w:cs="Times New Roman"/>
          <w:sz w:val="24"/>
          <w:szCs w:val="24"/>
        </w:rPr>
        <w:t>Проекта, состоящ</w:t>
      </w:r>
      <w:r w:rsidR="00F75C98" w:rsidRPr="008F5E85">
        <w:rPr>
          <w:rFonts w:ascii="Times New Roman" w:hAnsi="Times New Roman" w:cs="Times New Roman"/>
          <w:sz w:val="24"/>
          <w:szCs w:val="24"/>
        </w:rPr>
        <w:t>ий</w:t>
      </w:r>
      <w:r w:rsidR="00B6336E" w:rsidRPr="008F5E85">
        <w:rPr>
          <w:rFonts w:ascii="Times New Roman" w:hAnsi="Times New Roman" w:cs="Times New Roman"/>
          <w:sz w:val="24"/>
          <w:szCs w:val="24"/>
        </w:rPr>
        <w:t xml:space="preserve"> из квалифицированных </w:t>
      </w:r>
      <w:r w:rsidR="00DC34CF" w:rsidRPr="008F5E85">
        <w:rPr>
          <w:rFonts w:ascii="Times New Roman" w:hAnsi="Times New Roman" w:cs="Times New Roman"/>
          <w:sz w:val="24"/>
          <w:szCs w:val="24"/>
        </w:rPr>
        <w:t xml:space="preserve">инженерно-технических работников, менеджеров, </w:t>
      </w:r>
      <w:r w:rsidR="00A37B1F" w:rsidRPr="008F5E85">
        <w:rPr>
          <w:rFonts w:ascii="Times New Roman" w:hAnsi="Times New Roman" w:cs="Times New Roman"/>
          <w:sz w:val="24"/>
          <w:szCs w:val="24"/>
        </w:rPr>
        <w:t xml:space="preserve">прорабов, начальника участка, </w:t>
      </w:r>
      <w:r w:rsidR="00B6336E" w:rsidRPr="008F5E85">
        <w:rPr>
          <w:rFonts w:ascii="Times New Roman" w:hAnsi="Times New Roman" w:cs="Times New Roman"/>
          <w:sz w:val="24"/>
          <w:szCs w:val="24"/>
        </w:rPr>
        <w:t>инженера охраны труда, сметчиков и т.д.</w:t>
      </w:r>
      <w:r w:rsidR="00F75C98" w:rsidRPr="008F5E85">
        <w:rPr>
          <w:rFonts w:ascii="Times New Roman" w:hAnsi="Times New Roman" w:cs="Times New Roman"/>
          <w:sz w:val="24"/>
          <w:szCs w:val="24"/>
        </w:rPr>
        <w:t>;</w:t>
      </w:r>
    </w:p>
    <w:p w:rsidR="00DC34CF" w:rsidRPr="008F5E85" w:rsidRDefault="00047AE0"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17" w:name="_Toc303669984"/>
      <w:bookmarkStart w:id="18" w:name="_Toc303676814"/>
      <w:r w:rsidRPr="008F5E85">
        <w:rPr>
          <w:rFonts w:ascii="Times New Roman" w:hAnsi="Times New Roman" w:cs="Times New Roman"/>
          <w:sz w:val="24"/>
          <w:szCs w:val="24"/>
        </w:rPr>
        <w:t xml:space="preserve">все необходимые затраты на </w:t>
      </w:r>
      <w:r w:rsidR="00DC34CF" w:rsidRPr="008F5E85">
        <w:rPr>
          <w:rFonts w:ascii="Times New Roman" w:hAnsi="Times New Roman" w:cs="Times New Roman"/>
          <w:sz w:val="24"/>
          <w:szCs w:val="24"/>
        </w:rPr>
        <w:t xml:space="preserve">персонал, выполняющий </w:t>
      </w:r>
      <w:r w:rsidR="00C64240" w:rsidRPr="008F5E85">
        <w:rPr>
          <w:rFonts w:ascii="Times New Roman" w:hAnsi="Times New Roman" w:cs="Times New Roman"/>
          <w:sz w:val="24"/>
          <w:szCs w:val="24"/>
        </w:rPr>
        <w:t>Строительно</w:t>
      </w:r>
      <w:r w:rsidR="00DC34CF" w:rsidRPr="008F5E85">
        <w:rPr>
          <w:rFonts w:ascii="Times New Roman" w:hAnsi="Times New Roman" w:cs="Times New Roman"/>
          <w:sz w:val="24"/>
          <w:szCs w:val="24"/>
        </w:rPr>
        <w:t xml:space="preserve">-монтажные </w:t>
      </w:r>
      <w:r w:rsidR="00C64240" w:rsidRPr="008F5E85">
        <w:rPr>
          <w:rFonts w:ascii="Times New Roman" w:hAnsi="Times New Roman" w:cs="Times New Roman"/>
          <w:sz w:val="24"/>
          <w:szCs w:val="24"/>
        </w:rPr>
        <w:t xml:space="preserve">Работы </w:t>
      </w:r>
      <w:r w:rsidR="00DC34CF" w:rsidRPr="008F5E85">
        <w:rPr>
          <w:rFonts w:ascii="Times New Roman" w:hAnsi="Times New Roman" w:cs="Times New Roman"/>
          <w:sz w:val="24"/>
          <w:szCs w:val="24"/>
        </w:rPr>
        <w:t xml:space="preserve">и </w:t>
      </w:r>
      <w:r w:rsidR="00B117FD" w:rsidRPr="008F5E85">
        <w:rPr>
          <w:rFonts w:ascii="Times New Roman" w:hAnsi="Times New Roman" w:cs="Times New Roman"/>
          <w:sz w:val="24"/>
          <w:szCs w:val="24"/>
        </w:rPr>
        <w:t xml:space="preserve">пусконаладочные </w:t>
      </w:r>
      <w:r w:rsidR="00DC34CF" w:rsidRPr="008F5E85">
        <w:rPr>
          <w:rFonts w:ascii="Times New Roman" w:hAnsi="Times New Roman" w:cs="Times New Roman"/>
          <w:sz w:val="24"/>
          <w:szCs w:val="24"/>
        </w:rPr>
        <w:t xml:space="preserve">работы (в том числе </w:t>
      </w:r>
      <w:proofErr w:type="gramStart"/>
      <w:r w:rsidR="00DC34CF" w:rsidRPr="008F5E85">
        <w:rPr>
          <w:rFonts w:ascii="Times New Roman" w:hAnsi="Times New Roman" w:cs="Times New Roman"/>
          <w:sz w:val="24"/>
          <w:szCs w:val="24"/>
        </w:rPr>
        <w:t>шеф-монтаж</w:t>
      </w:r>
      <w:proofErr w:type="gramEnd"/>
      <w:r w:rsidR="00DC34CF" w:rsidRPr="008F5E85">
        <w:rPr>
          <w:rFonts w:ascii="Times New Roman" w:hAnsi="Times New Roman" w:cs="Times New Roman"/>
          <w:sz w:val="24"/>
          <w:szCs w:val="24"/>
        </w:rPr>
        <w:t>), индивидуальные и комплексные испытания;</w:t>
      </w:r>
      <w:bookmarkEnd w:id="17"/>
      <w:bookmarkEnd w:id="18"/>
    </w:p>
    <w:p w:rsidR="00B6336E" w:rsidRPr="008F5E85" w:rsidRDefault="000B1016"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имущественная</w:t>
      </w:r>
      <w:r w:rsidR="00B6336E" w:rsidRPr="008F5E85">
        <w:rPr>
          <w:rFonts w:ascii="Times New Roman" w:hAnsi="Times New Roman" w:cs="Times New Roman"/>
          <w:sz w:val="24"/>
          <w:szCs w:val="24"/>
        </w:rPr>
        <w:t xml:space="preserve"> ответственность за хранение </w:t>
      </w:r>
      <w:r w:rsidR="00E16163" w:rsidRPr="008F5E85">
        <w:rPr>
          <w:rFonts w:ascii="Times New Roman" w:hAnsi="Times New Roman" w:cs="Times New Roman"/>
          <w:sz w:val="24"/>
          <w:szCs w:val="24"/>
        </w:rPr>
        <w:t xml:space="preserve">Материалов </w:t>
      </w:r>
      <w:r w:rsidR="00B6336E" w:rsidRPr="008F5E85">
        <w:rPr>
          <w:rFonts w:ascii="Times New Roman" w:hAnsi="Times New Roman" w:cs="Times New Roman"/>
          <w:sz w:val="24"/>
          <w:szCs w:val="24"/>
        </w:rPr>
        <w:t xml:space="preserve">и </w:t>
      </w:r>
      <w:r w:rsidR="00E16163" w:rsidRPr="008F5E85">
        <w:rPr>
          <w:rFonts w:ascii="Times New Roman" w:hAnsi="Times New Roman" w:cs="Times New Roman"/>
          <w:sz w:val="24"/>
          <w:szCs w:val="24"/>
        </w:rPr>
        <w:t xml:space="preserve">Оборудования </w:t>
      </w:r>
      <w:r w:rsidR="00B6336E" w:rsidRPr="008F5E85">
        <w:rPr>
          <w:rFonts w:ascii="Times New Roman" w:hAnsi="Times New Roman" w:cs="Times New Roman"/>
          <w:sz w:val="24"/>
          <w:szCs w:val="24"/>
        </w:rPr>
        <w:t>на Строительной площадке</w:t>
      </w:r>
      <w:r w:rsidR="00F75C98" w:rsidRPr="008F5E85">
        <w:rPr>
          <w:rFonts w:ascii="Times New Roman" w:hAnsi="Times New Roman" w:cs="Times New Roman"/>
          <w:sz w:val="24"/>
          <w:szCs w:val="24"/>
        </w:rPr>
        <w:t>;</w:t>
      </w:r>
    </w:p>
    <w:p w:rsidR="00B6336E" w:rsidRPr="008F5E85" w:rsidRDefault="009923DC"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уборка, </w:t>
      </w:r>
      <w:r w:rsidR="00F75C98" w:rsidRPr="008F5E85">
        <w:rPr>
          <w:rFonts w:ascii="Times New Roman" w:hAnsi="Times New Roman" w:cs="Times New Roman"/>
          <w:sz w:val="24"/>
          <w:szCs w:val="24"/>
        </w:rPr>
        <w:t>с</w:t>
      </w:r>
      <w:r w:rsidR="00B6336E" w:rsidRPr="008F5E85">
        <w:rPr>
          <w:rFonts w:ascii="Times New Roman" w:hAnsi="Times New Roman" w:cs="Times New Roman"/>
          <w:sz w:val="24"/>
          <w:szCs w:val="24"/>
        </w:rPr>
        <w:t>бор мусора в мешки, ежедневный вынос и вывоз мусора в период времени, согласованный с Заказчиком</w:t>
      </w:r>
      <w:r w:rsidR="00F75C98"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ф</w:t>
      </w:r>
      <w:r w:rsidR="00B6336E" w:rsidRPr="008F5E85">
        <w:rPr>
          <w:rFonts w:ascii="Times New Roman" w:hAnsi="Times New Roman" w:cs="Times New Roman"/>
          <w:sz w:val="24"/>
          <w:szCs w:val="24"/>
        </w:rPr>
        <w:t xml:space="preserve">инальная влажная уборка </w:t>
      </w:r>
      <w:r w:rsidR="0069583C" w:rsidRPr="008F5E85">
        <w:rPr>
          <w:rFonts w:ascii="Times New Roman" w:hAnsi="Times New Roman" w:cs="Times New Roman"/>
          <w:sz w:val="24"/>
          <w:szCs w:val="24"/>
        </w:rPr>
        <w:t>Объект</w:t>
      </w:r>
      <w:r w:rsidR="003F271F">
        <w:rPr>
          <w:rFonts w:ascii="Times New Roman" w:hAnsi="Times New Roman" w:cs="Times New Roman"/>
          <w:sz w:val="24"/>
          <w:szCs w:val="24"/>
        </w:rPr>
        <w:t>а</w:t>
      </w:r>
      <w:r w:rsidR="00F46615" w:rsidRPr="008F5E85">
        <w:rPr>
          <w:rFonts w:ascii="Times New Roman" w:hAnsi="Times New Roman" w:cs="Times New Roman"/>
          <w:sz w:val="24"/>
          <w:szCs w:val="24"/>
        </w:rPr>
        <w:t xml:space="preserve"> (если применимо)</w:t>
      </w:r>
      <w:r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м</w:t>
      </w:r>
      <w:r w:rsidR="00B6336E" w:rsidRPr="008F5E85">
        <w:rPr>
          <w:rFonts w:ascii="Times New Roman" w:hAnsi="Times New Roman" w:cs="Times New Roman"/>
          <w:sz w:val="24"/>
          <w:szCs w:val="24"/>
        </w:rPr>
        <w:t>обилизация и демобилизация</w:t>
      </w:r>
      <w:r w:rsidR="00E16163" w:rsidRPr="008F5E85">
        <w:rPr>
          <w:rFonts w:ascii="Times New Roman" w:hAnsi="Times New Roman" w:cs="Times New Roman"/>
          <w:sz w:val="24"/>
          <w:szCs w:val="24"/>
        </w:rPr>
        <w:t>;</w:t>
      </w:r>
    </w:p>
    <w:p w:rsidR="00774342" w:rsidRPr="008F5E85" w:rsidRDefault="009923DC"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уборка, </w:t>
      </w:r>
      <w:r w:rsidR="00860F31" w:rsidRPr="008F5E85">
        <w:rPr>
          <w:rFonts w:ascii="Times New Roman" w:hAnsi="Times New Roman" w:cs="Times New Roman"/>
          <w:sz w:val="24"/>
          <w:szCs w:val="24"/>
        </w:rPr>
        <w:t>вывоз мусора после завершения Работ;</w:t>
      </w:r>
    </w:p>
    <w:p w:rsidR="00774342" w:rsidRPr="008F5E85" w:rsidRDefault="00860F31"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мобилизация и демобилизация (Работы подготовительного периода (бытовой городок, и т.д., а также демонтаж и вывоз оборудования, оставшегося после окончания Раб</w:t>
      </w:r>
      <w:r w:rsidR="00A37B1F" w:rsidRPr="008F5E85">
        <w:rPr>
          <w:rFonts w:ascii="Times New Roman" w:hAnsi="Times New Roman" w:cs="Times New Roman"/>
          <w:sz w:val="24"/>
          <w:szCs w:val="24"/>
        </w:rPr>
        <w:t>от)</w:t>
      </w:r>
      <w:r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т</w:t>
      </w:r>
      <w:r w:rsidR="00B6336E" w:rsidRPr="008F5E85">
        <w:rPr>
          <w:rFonts w:ascii="Times New Roman" w:hAnsi="Times New Roman" w:cs="Times New Roman"/>
          <w:sz w:val="24"/>
          <w:szCs w:val="24"/>
        </w:rPr>
        <w:t>ребуемые гарантии и сервисное обслуживание</w:t>
      </w:r>
      <w:r w:rsidR="00E16163" w:rsidRPr="008F5E85">
        <w:rPr>
          <w:rFonts w:ascii="Times New Roman" w:hAnsi="Times New Roman" w:cs="Times New Roman"/>
          <w:sz w:val="24"/>
          <w:szCs w:val="24"/>
        </w:rPr>
        <w:t>;</w:t>
      </w:r>
    </w:p>
    <w:p w:rsidR="00B6336E" w:rsidRPr="008F5E85" w:rsidRDefault="007A76C0"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w:t>
      </w:r>
      <w:r w:rsidR="00B6336E" w:rsidRPr="008F5E85">
        <w:rPr>
          <w:rFonts w:ascii="Times New Roman" w:hAnsi="Times New Roman" w:cs="Times New Roman"/>
          <w:sz w:val="24"/>
          <w:szCs w:val="24"/>
        </w:rPr>
        <w:t xml:space="preserve">роведение инструктажа для персонала Заказчика и </w:t>
      </w:r>
      <w:r w:rsidR="00E16163" w:rsidRPr="008F5E85">
        <w:rPr>
          <w:rFonts w:ascii="Times New Roman" w:hAnsi="Times New Roman" w:cs="Times New Roman"/>
          <w:sz w:val="24"/>
          <w:szCs w:val="24"/>
        </w:rPr>
        <w:t xml:space="preserve">Эксплуатирующей организации </w:t>
      </w:r>
      <w:r w:rsidR="00B6336E" w:rsidRPr="008F5E85">
        <w:rPr>
          <w:rFonts w:ascii="Times New Roman" w:hAnsi="Times New Roman" w:cs="Times New Roman"/>
          <w:sz w:val="24"/>
          <w:szCs w:val="24"/>
        </w:rPr>
        <w:t xml:space="preserve">по использованию и эксплуатации установленного </w:t>
      </w:r>
      <w:r w:rsidR="00E16163" w:rsidRPr="008F5E85">
        <w:rPr>
          <w:rFonts w:ascii="Times New Roman" w:hAnsi="Times New Roman" w:cs="Times New Roman"/>
          <w:sz w:val="24"/>
          <w:szCs w:val="24"/>
        </w:rPr>
        <w:t>Оборудования</w:t>
      </w:r>
      <w:r w:rsidRPr="008F5E85">
        <w:rPr>
          <w:rFonts w:ascii="Times New Roman" w:hAnsi="Times New Roman" w:cs="Times New Roman"/>
          <w:sz w:val="24"/>
          <w:szCs w:val="24"/>
        </w:rPr>
        <w:t>;</w:t>
      </w:r>
    </w:p>
    <w:p w:rsidR="00B6336E" w:rsidRPr="008F5E85" w:rsidRDefault="007A76C0"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з</w:t>
      </w:r>
      <w:r w:rsidR="00B6336E" w:rsidRPr="008F5E85">
        <w:rPr>
          <w:rFonts w:ascii="Times New Roman" w:hAnsi="Times New Roman" w:cs="Times New Roman"/>
          <w:sz w:val="24"/>
          <w:szCs w:val="24"/>
        </w:rPr>
        <w:t xml:space="preserve">атраты на </w:t>
      </w:r>
      <w:r w:rsidR="00860F31" w:rsidRPr="008F5E85">
        <w:rPr>
          <w:rFonts w:ascii="Times New Roman" w:hAnsi="Times New Roman" w:cs="Times New Roman"/>
          <w:sz w:val="24"/>
          <w:szCs w:val="24"/>
        </w:rPr>
        <w:t xml:space="preserve">подготовку Исполнительной документации в 5 (пяти) экземплярах, включая все необходимые акты, сертификаты и свидетельства, в том числе на </w:t>
      </w:r>
      <w:r w:rsidR="00B6336E" w:rsidRPr="008F5E85">
        <w:rPr>
          <w:rFonts w:ascii="Times New Roman" w:hAnsi="Times New Roman" w:cs="Times New Roman"/>
          <w:sz w:val="24"/>
          <w:szCs w:val="24"/>
        </w:rPr>
        <w:t xml:space="preserve">формирование папок </w:t>
      </w:r>
      <w:r w:rsidR="00C64240" w:rsidRPr="008F5E85">
        <w:rPr>
          <w:rFonts w:ascii="Times New Roman" w:hAnsi="Times New Roman" w:cs="Times New Roman"/>
          <w:sz w:val="24"/>
          <w:szCs w:val="24"/>
        </w:rPr>
        <w:t>Исполнительн</w:t>
      </w:r>
      <w:r w:rsidR="00B6336E" w:rsidRPr="008F5E85">
        <w:rPr>
          <w:rFonts w:ascii="Times New Roman" w:hAnsi="Times New Roman" w:cs="Times New Roman"/>
          <w:sz w:val="24"/>
          <w:szCs w:val="24"/>
        </w:rPr>
        <w:t xml:space="preserve">ой документации для органов  надзора в соответствии со стандартами </w:t>
      </w:r>
      <w:r w:rsidR="00774342" w:rsidRPr="008F5E85">
        <w:rPr>
          <w:rFonts w:ascii="Times New Roman" w:hAnsi="Times New Roman" w:cs="Times New Roman"/>
          <w:sz w:val="24"/>
          <w:szCs w:val="24"/>
        </w:rPr>
        <w:t>Фонда</w:t>
      </w:r>
      <w:r w:rsidRPr="008F5E85">
        <w:rPr>
          <w:rFonts w:ascii="Times New Roman" w:hAnsi="Times New Roman" w:cs="Times New Roman"/>
          <w:sz w:val="24"/>
          <w:szCs w:val="24"/>
        </w:rPr>
        <w:t>;</w:t>
      </w:r>
    </w:p>
    <w:p w:rsidR="00B6336E" w:rsidRPr="008F5E85" w:rsidRDefault="007A76C0"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з</w:t>
      </w:r>
      <w:r w:rsidR="00B6336E" w:rsidRPr="008F5E85">
        <w:rPr>
          <w:rFonts w:ascii="Times New Roman" w:hAnsi="Times New Roman" w:cs="Times New Roman"/>
          <w:sz w:val="24"/>
          <w:szCs w:val="24"/>
        </w:rPr>
        <w:t xml:space="preserve">атраты на проведение сертификации электрооборудования и электроустановок, поставку, монтаж, комплексного опробования и техническое освидетельствование лифтов </w:t>
      </w:r>
      <w:r w:rsidR="00774342" w:rsidRPr="008F5E85">
        <w:rPr>
          <w:rFonts w:ascii="Times New Roman" w:hAnsi="Times New Roman" w:cs="Times New Roman"/>
          <w:sz w:val="24"/>
          <w:szCs w:val="24"/>
        </w:rPr>
        <w:t xml:space="preserve">и другого Оборудования </w:t>
      </w:r>
      <w:r w:rsidR="00B6336E" w:rsidRPr="008F5E85">
        <w:rPr>
          <w:rFonts w:ascii="Times New Roman" w:hAnsi="Times New Roman" w:cs="Times New Roman"/>
          <w:sz w:val="24"/>
          <w:szCs w:val="24"/>
        </w:rPr>
        <w:t xml:space="preserve">в установленном Законодательством РФ порядке, системы вентиляции и </w:t>
      </w:r>
      <w:proofErr w:type="spellStart"/>
      <w:r w:rsidR="00B6336E" w:rsidRPr="008F5E85">
        <w:rPr>
          <w:rFonts w:ascii="Times New Roman" w:hAnsi="Times New Roman" w:cs="Times New Roman"/>
          <w:sz w:val="24"/>
          <w:szCs w:val="24"/>
        </w:rPr>
        <w:t>дымоудаления</w:t>
      </w:r>
      <w:proofErr w:type="spellEnd"/>
      <w:r w:rsidR="00B6336E" w:rsidRPr="008F5E85">
        <w:rPr>
          <w:rFonts w:ascii="Times New Roman" w:hAnsi="Times New Roman" w:cs="Times New Roman"/>
          <w:sz w:val="24"/>
          <w:szCs w:val="24"/>
        </w:rPr>
        <w:t xml:space="preserve">, пожарной сигнализации и т.д., индивидуальное и комплексное испытание </w:t>
      </w:r>
      <w:r w:rsidRPr="008F5E85">
        <w:rPr>
          <w:rFonts w:ascii="Times New Roman" w:hAnsi="Times New Roman" w:cs="Times New Roman"/>
          <w:sz w:val="24"/>
          <w:szCs w:val="24"/>
        </w:rPr>
        <w:t>О</w:t>
      </w:r>
      <w:r w:rsidR="00B6336E" w:rsidRPr="008F5E85">
        <w:rPr>
          <w:rFonts w:ascii="Times New Roman" w:hAnsi="Times New Roman" w:cs="Times New Roman"/>
          <w:sz w:val="24"/>
          <w:szCs w:val="24"/>
        </w:rPr>
        <w:t>борудования и систем</w:t>
      </w:r>
      <w:r w:rsidRPr="008F5E85">
        <w:rPr>
          <w:rFonts w:ascii="Times New Roman" w:hAnsi="Times New Roman" w:cs="Times New Roman"/>
          <w:sz w:val="24"/>
          <w:szCs w:val="24"/>
        </w:rPr>
        <w:t>;</w:t>
      </w:r>
      <w:proofErr w:type="gramEnd"/>
    </w:p>
    <w:p w:rsidR="00DC34CF" w:rsidRPr="008F5E85" w:rsidRDefault="007A76C0"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w:t>
      </w:r>
      <w:r w:rsidR="00B6336E" w:rsidRPr="008F5E85">
        <w:rPr>
          <w:rFonts w:ascii="Times New Roman" w:hAnsi="Times New Roman" w:cs="Times New Roman"/>
          <w:sz w:val="24"/>
          <w:szCs w:val="24"/>
        </w:rPr>
        <w:t>атраты на временное электр</w:t>
      </w:r>
      <w:proofErr w:type="gramStart"/>
      <w:r w:rsidR="00B6336E" w:rsidRPr="008F5E85">
        <w:rPr>
          <w:rFonts w:ascii="Times New Roman" w:hAnsi="Times New Roman" w:cs="Times New Roman"/>
          <w:sz w:val="24"/>
          <w:szCs w:val="24"/>
        </w:rPr>
        <w:t>о-</w:t>
      </w:r>
      <w:proofErr w:type="gramEnd"/>
      <w:r w:rsidR="00B6336E" w:rsidRPr="008F5E85">
        <w:rPr>
          <w:rFonts w:ascii="Times New Roman" w:hAnsi="Times New Roman" w:cs="Times New Roman"/>
          <w:sz w:val="24"/>
          <w:szCs w:val="24"/>
        </w:rPr>
        <w:t xml:space="preserve">, водо-, газо-, </w:t>
      </w:r>
      <w:proofErr w:type="spellStart"/>
      <w:r w:rsidR="00B6336E" w:rsidRPr="008F5E85">
        <w:rPr>
          <w:rFonts w:ascii="Times New Roman" w:hAnsi="Times New Roman" w:cs="Times New Roman"/>
          <w:sz w:val="24"/>
          <w:szCs w:val="24"/>
        </w:rPr>
        <w:t>холодо</w:t>
      </w:r>
      <w:proofErr w:type="spellEnd"/>
      <w:r w:rsidR="00B6336E" w:rsidRPr="008F5E85">
        <w:rPr>
          <w:rFonts w:ascii="Times New Roman" w:hAnsi="Times New Roman" w:cs="Times New Roman"/>
          <w:sz w:val="24"/>
          <w:szCs w:val="24"/>
        </w:rPr>
        <w:t xml:space="preserve">-, теплоснабжение Строительной площадки (включая затраты связанные с использованием дизельных электростанций, водоснабжение, канализацию и другие коммунальные услуги, затраты по сдаче </w:t>
      </w:r>
      <w:r w:rsidR="00C64240" w:rsidRPr="008F5E85">
        <w:rPr>
          <w:rFonts w:ascii="Times New Roman" w:hAnsi="Times New Roman" w:cs="Times New Roman"/>
          <w:sz w:val="24"/>
          <w:szCs w:val="24"/>
        </w:rPr>
        <w:t>Работ</w:t>
      </w:r>
      <w:r w:rsidR="00B6336E" w:rsidRPr="008F5E85">
        <w:rPr>
          <w:rFonts w:ascii="Times New Roman" w:hAnsi="Times New Roman" w:cs="Times New Roman"/>
          <w:sz w:val="24"/>
          <w:szCs w:val="24"/>
        </w:rPr>
        <w:t xml:space="preserve"> </w:t>
      </w:r>
      <w:r w:rsidR="006700A3" w:rsidRPr="008F5E85">
        <w:rPr>
          <w:rFonts w:ascii="Times New Roman" w:hAnsi="Times New Roman" w:cs="Times New Roman"/>
          <w:sz w:val="24"/>
          <w:szCs w:val="24"/>
        </w:rPr>
        <w:t>Заказчику</w:t>
      </w:r>
      <w:r w:rsidR="00B6336E" w:rsidRPr="008F5E85">
        <w:rPr>
          <w:rFonts w:ascii="Times New Roman" w:hAnsi="Times New Roman" w:cs="Times New Roman"/>
          <w:sz w:val="24"/>
          <w:szCs w:val="24"/>
        </w:rPr>
        <w:t>, организациям осуществляющим надзор за выполнением технических условий)</w:t>
      </w:r>
      <w:r w:rsidR="00DC34CF" w:rsidRPr="008F5E85">
        <w:rPr>
          <w:rFonts w:ascii="Times New Roman" w:hAnsi="Times New Roman" w:cs="Times New Roman"/>
          <w:sz w:val="24"/>
          <w:szCs w:val="24"/>
        </w:rPr>
        <w:t xml:space="preserve"> во время проведения </w:t>
      </w:r>
      <w:r w:rsidR="00C64240" w:rsidRPr="008F5E85">
        <w:rPr>
          <w:rFonts w:ascii="Times New Roman" w:hAnsi="Times New Roman" w:cs="Times New Roman"/>
          <w:sz w:val="24"/>
          <w:szCs w:val="24"/>
        </w:rPr>
        <w:t>Строительно</w:t>
      </w:r>
      <w:r w:rsidR="00DC34CF" w:rsidRPr="008F5E85">
        <w:rPr>
          <w:rFonts w:ascii="Times New Roman" w:hAnsi="Times New Roman" w:cs="Times New Roman"/>
          <w:sz w:val="24"/>
          <w:szCs w:val="24"/>
        </w:rPr>
        <w:t xml:space="preserve">-монтажных  </w:t>
      </w:r>
      <w:r w:rsidR="00C64240" w:rsidRPr="008F5E85">
        <w:rPr>
          <w:rFonts w:ascii="Times New Roman" w:hAnsi="Times New Roman" w:cs="Times New Roman"/>
          <w:sz w:val="24"/>
          <w:szCs w:val="24"/>
        </w:rPr>
        <w:t>Работ (</w:t>
      </w:r>
      <w:r w:rsidR="00DC34CF" w:rsidRPr="008F5E85">
        <w:rPr>
          <w:rFonts w:ascii="Times New Roman" w:hAnsi="Times New Roman" w:cs="Times New Roman"/>
          <w:sz w:val="24"/>
          <w:szCs w:val="24"/>
        </w:rPr>
        <w:t>в том числе пусконаладочных работ</w:t>
      </w:r>
      <w:r w:rsidR="00C64240" w:rsidRPr="008F5E85">
        <w:rPr>
          <w:rFonts w:ascii="Times New Roman" w:hAnsi="Times New Roman" w:cs="Times New Roman"/>
          <w:sz w:val="24"/>
          <w:szCs w:val="24"/>
        </w:rPr>
        <w:t>)</w:t>
      </w:r>
      <w:r w:rsidR="00DC34CF" w:rsidRPr="008F5E85">
        <w:rPr>
          <w:rFonts w:ascii="Times New Roman" w:hAnsi="Times New Roman" w:cs="Times New Roman"/>
          <w:sz w:val="24"/>
          <w:szCs w:val="24"/>
        </w:rPr>
        <w:t>, индивидуальных и комплексных испытаний;</w:t>
      </w:r>
    </w:p>
    <w:p w:rsidR="00B6336E" w:rsidRPr="008F5E85" w:rsidRDefault="007A76C0"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w:t>
      </w:r>
      <w:r w:rsidR="00B6336E" w:rsidRPr="008F5E85">
        <w:rPr>
          <w:rFonts w:ascii="Times New Roman" w:hAnsi="Times New Roman" w:cs="Times New Roman"/>
          <w:sz w:val="24"/>
          <w:szCs w:val="24"/>
        </w:rPr>
        <w:t xml:space="preserve">се </w:t>
      </w:r>
      <w:r w:rsidRPr="008F5E85">
        <w:rPr>
          <w:rFonts w:ascii="Times New Roman" w:hAnsi="Times New Roman" w:cs="Times New Roman"/>
          <w:sz w:val="24"/>
          <w:szCs w:val="24"/>
        </w:rPr>
        <w:t>Р</w:t>
      </w:r>
      <w:r w:rsidR="00B6336E" w:rsidRPr="008F5E85">
        <w:rPr>
          <w:rFonts w:ascii="Times New Roman" w:hAnsi="Times New Roman" w:cs="Times New Roman"/>
          <w:sz w:val="24"/>
          <w:szCs w:val="24"/>
        </w:rPr>
        <w:t>аботы подготовительного периода</w:t>
      </w:r>
      <w:r w:rsidRPr="008F5E85">
        <w:rPr>
          <w:rFonts w:ascii="Times New Roman" w:hAnsi="Times New Roman" w:cs="Times New Roman"/>
          <w:sz w:val="24"/>
          <w:szCs w:val="24"/>
        </w:rPr>
        <w:t>;</w:t>
      </w:r>
    </w:p>
    <w:p w:rsidR="00F93768" w:rsidRPr="008F5E85" w:rsidRDefault="00F9376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все затраты на выполнение сопутствующих работ для достижения поставленной цели настоящего Договора, в том числе переустройство временных дорог, </w:t>
      </w:r>
      <w:r w:rsidR="000701A0" w:rsidRPr="008F5E85">
        <w:rPr>
          <w:rFonts w:ascii="Times New Roman" w:hAnsi="Times New Roman" w:cs="Times New Roman"/>
          <w:sz w:val="24"/>
          <w:szCs w:val="24"/>
        </w:rPr>
        <w:t xml:space="preserve">ограждения и инженерных сетей и </w:t>
      </w:r>
      <w:r w:rsidRPr="008F5E85">
        <w:rPr>
          <w:rFonts w:ascii="Times New Roman" w:hAnsi="Times New Roman" w:cs="Times New Roman"/>
          <w:sz w:val="24"/>
          <w:szCs w:val="24"/>
        </w:rPr>
        <w:t>т.д.;</w:t>
      </w:r>
    </w:p>
    <w:p w:rsidR="0083666B" w:rsidRPr="008F5E85" w:rsidRDefault="0083666B"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затраты на ввод Объект</w:t>
      </w:r>
      <w:r w:rsidR="003F271F">
        <w:rPr>
          <w:rFonts w:ascii="Times New Roman" w:hAnsi="Times New Roman" w:cs="Times New Roman"/>
          <w:sz w:val="24"/>
          <w:szCs w:val="24"/>
        </w:rPr>
        <w:t>а</w:t>
      </w:r>
      <w:r w:rsidRPr="008F5E85">
        <w:rPr>
          <w:rFonts w:ascii="Times New Roman" w:hAnsi="Times New Roman" w:cs="Times New Roman"/>
          <w:sz w:val="24"/>
          <w:szCs w:val="24"/>
        </w:rPr>
        <w:t xml:space="preserve"> в эксплуатацию;</w:t>
      </w:r>
    </w:p>
    <w:p w:rsidR="003E5FFF" w:rsidRPr="008F5E85" w:rsidRDefault="0082155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затраты на </w:t>
      </w:r>
      <w:r w:rsidR="00E11AE8" w:rsidRPr="008F5E85">
        <w:rPr>
          <w:rFonts w:ascii="Times New Roman" w:hAnsi="Times New Roman" w:cs="Times New Roman"/>
          <w:sz w:val="24"/>
          <w:szCs w:val="24"/>
        </w:rPr>
        <w:t xml:space="preserve">использование </w:t>
      </w:r>
      <w:r w:rsidRPr="008F5E85">
        <w:rPr>
          <w:rFonts w:ascii="Times New Roman" w:hAnsi="Times New Roman" w:cs="Times New Roman"/>
          <w:sz w:val="24"/>
          <w:szCs w:val="24"/>
        </w:rPr>
        <w:t>программного обеспечения</w:t>
      </w:r>
      <w:r w:rsidR="00E11AE8" w:rsidRPr="008F5E85">
        <w:rPr>
          <w:rFonts w:ascii="Times New Roman" w:hAnsi="Times New Roman" w:cs="Times New Roman"/>
          <w:sz w:val="24"/>
          <w:szCs w:val="24"/>
        </w:rPr>
        <w:t>,</w:t>
      </w:r>
      <w:r w:rsidRPr="008F5E85">
        <w:rPr>
          <w:rFonts w:ascii="Times New Roman" w:hAnsi="Times New Roman" w:cs="Times New Roman"/>
          <w:sz w:val="24"/>
          <w:szCs w:val="24"/>
        </w:rPr>
        <w:t xml:space="preserve"> требуемого Заказчиком для выполнения </w:t>
      </w:r>
      <w:r w:rsidR="00EB194A" w:rsidRPr="008F5E85">
        <w:rPr>
          <w:rFonts w:ascii="Times New Roman" w:hAnsi="Times New Roman" w:cs="Times New Roman"/>
          <w:sz w:val="24"/>
          <w:szCs w:val="24"/>
        </w:rPr>
        <w:t>Работ</w:t>
      </w:r>
      <w:r w:rsidRPr="008F5E85">
        <w:rPr>
          <w:rFonts w:ascii="Times New Roman" w:hAnsi="Times New Roman" w:cs="Times New Roman"/>
          <w:sz w:val="24"/>
          <w:szCs w:val="24"/>
        </w:rPr>
        <w:t xml:space="preserve"> Генерального Подрядчика</w:t>
      </w:r>
      <w:r w:rsidR="00EB194A" w:rsidRPr="008F5E85">
        <w:rPr>
          <w:rFonts w:ascii="Times New Roman" w:hAnsi="Times New Roman" w:cs="Times New Roman"/>
          <w:sz w:val="24"/>
          <w:szCs w:val="24"/>
        </w:rPr>
        <w:t>,</w:t>
      </w:r>
      <w:r w:rsidRPr="008F5E85">
        <w:rPr>
          <w:rFonts w:ascii="Times New Roman" w:hAnsi="Times New Roman" w:cs="Times New Roman"/>
          <w:sz w:val="24"/>
          <w:szCs w:val="24"/>
        </w:rPr>
        <w:t xml:space="preserve"> в том числе </w:t>
      </w:r>
      <w:r w:rsidR="00EB194A" w:rsidRPr="008F5E85">
        <w:rPr>
          <w:rFonts w:ascii="Times New Roman" w:hAnsi="Times New Roman" w:cs="Times New Roman"/>
          <w:sz w:val="24"/>
          <w:szCs w:val="24"/>
        </w:rPr>
        <w:t xml:space="preserve">программное обеспечение </w:t>
      </w:r>
      <w:r w:rsidRPr="008F5E85">
        <w:rPr>
          <w:rFonts w:ascii="Times New Roman" w:hAnsi="Times New Roman" w:cs="Times New Roman"/>
          <w:sz w:val="24"/>
          <w:szCs w:val="24"/>
        </w:rPr>
        <w:t>«</w:t>
      </w:r>
      <w:proofErr w:type="spellStart"/>
      <w:r w:rsidRPr="008F5E85">
        <w:rPr>
          <w:rFonts w:ascii="Times New Roman" w:hAnsi="Times New Roman" w:cs="Times New Roman"/>
          <w:sz w:val="24"/>
          <w:szCs w:val="24"/>
        </w:rPr>
        <w:t>Autodesk</w:t>
      </w:r>
      <w:proofErr w:type="spellEnd"/>
      <w:r w:rsidRPr="008F5E85">
        <w:rPr>
          <w:rFonts w:ascii="Times New Roman" w:hAnsi="Times New Roman" w:cs="Times New Roman"/>
          <w:sz w:val="24"/>
          <w:szCs w:val="24"/>
        </w:rPr>
        <w:t xml:space="preserve"> </w:t>
      </w:r>
      <w:proofErr w:type="spellStart"/>
      <w:r w:rsidRPr="008F5E85">
        <w:rPr>
          <w:rFonts w:ascii="Times New Roman" w:hAnsi="Times New Roman" w:cs="Times New Roman"/>
          <w:sz w:val="24"/>
          <w:szCs w:val="24"/>
        </w:rPr>
        <w:t>Revit</w:t>
      </w:r>
      <w:proofErr w:type="spellEnd"/>
      <w:r w:rsidRPr="008F5E85">
        <w:rPr>
          <w:rFonts w:ascii="Times New Roman" w:hAnsi="Times New Roman" w:cs="Times New Roman"/>
          <w:sz w:val="24"/>
          <w:szCs w:val="24"/>
        </w:rPr>
        <w:t>» версии 2010 г. (формат *.</w:t>
      </w:r>
      <w:proofErr w:type="spellStart"/>
      <w:r w:rsidRPr="008F5E85">
        <w:rPr>
          <w:rFonts w:ascii="Times New Roman" w:hAnsi="Times New Roman" w:cs="Times New Roman"/>
          <w:sz w:val="24"/>
          <w:szCs w:val="24"/>
        </w:rPr>
        <w:t>rvt</w:t>
      </w:r>
      <w:proofErr w:type="spellEnd"/>
      <w:r w:rsidRPr="008F5E85">
        <w:rPr>
          <w:rFonts w:ascii="Times New Roman" w:hAnsi="Times New Roman" w:cs="Times New Roman"/>
          <w:sz w:val="24"/>
          <w:szCs w:val="24"/>
        </w:rPr>
        <w:t>.), «</w:t>
      </w:r>
      <w:proofErr w:type="spellStart"/>
      <w:r w:rsidRPr="008F5E85">
        <w:rPr>
          <w:rFonts w:ascii="Times New Roman" w:hAnsi="Times New Roman" w:cs="Times New Roman"/>
          <w:sz w:val="24"/>
          <w:szCs w:val="24"/>
        </w:rPr>
        <w:t>Autodesk</w:t>
      </w:r>
      <w:proofErr w:type="spellEnd"/>
      <w:r w:rsidRPr="008F5E85">
        <w:rPr>
          <w:rFonts w:ascii="Times New Roman" w:hAnsi="Times New Roman" w:cs="Times New Roman"/>
          <w:sz w:val="24"/>
          <w:szCs w:val="24"/>
        </w:rPr>
        <w:t xml:space="preserve"> </w:t>
      </w:r>
      <w:proofErr w:type="spellStart"/>
      <w:r w:rsidRPr="008F5E85">
        <w:rPr>
          <w:rFonts w:ascii="Times New Roman" w:hAnsi="Times New Roman" w:cs="Times New Roman"/>
          <w:sz w:val="24"/>
          <w:szCs w:val="24"/>
        </w:rPr>
        <w:t>AutoCAD</w:t>
      </w:r>
      <w:proofErr w:type="spellEnd"/>
      <w:r w:rsidRPr="008F5E85">
        <w:rPr>
          <w:rFonts w:ascii="Times New Roman" w:hAnsi="Times New Roman" w:cs="Times New Roman"/>
          <w:sz w:val="24"/>
          <w:szCs w:val="24"/>
        </w:rPr>
        <w:t>» версии 2007 г. (формат *.</w:t>
      </w:r>
      <w:proofErr w:type="spellStart"/>
      <w:r w:rsidRPr="008F5E85">
        <w:rPr>
          <w:rFonts w:ascii="Times New Roman" w:hAnsi="Times New Roman" w:cs="Times New Roman"/>
          <w:sz w:val="24"/>
          <w:szCs w:val="24"/>
        </w:rPr>
        <w:t>dwg</w:t>
      </w:r>
      <w:proofErr w:type="spellEnd"/>
      <w:r w:rsidRPr="008F5E85">
        <w:rPr>
          <w:rFonts w:ascii="Times New Roman" w:hAnsi="Times New Roman" w:cs="Times New Roman"/>
          <w:sz w:val="24"/>
          <w:szCs w:val="24"/>
        </w:rPr>
        <w:t>.), «</w:t>
      </w:r>
      <w:proofErr w:type="spellStart"/>
      <w:r w:rsidRPr="008F5E85">
        <w:rPr>
          <w:rFonts w:ascii="Times New Roman" w:hAnsi="Times New Roman" w:cs="Times New Roman"/>
          <w:sz w:val="24"/>
          <w:szCs w:val="24"/>
        </w:rPr>
        <w:t>Ко</w:t>
      </w:r>
      <w:r w:rsidR="00EB194A" w:rsidRPr="008F5E85">
        <w:rPr>
          <w:rFonts w:ascii="Times New Roman" w:hAnsi="Times New Roman" w:cs="Times New Roman"/>
          <w:sz w:val="24"/>
          <w:szCs w:val="24"/>
        </w:rPr>
        <w:t>н</w:t>
      </w:r>
      <w:r w:rsidRPr="008F5E85">
        <w:rPr>
          <w:rFonts w:ascii="Times New Roman" w:hAnsi="Times New Roman" w:cs="Times New Roman"/>
          <w:sz w:val="24"/>
          <w:szCs w:val="24"/>
        </w:rPr>
        <w:t>джект</w:t>
      </w:r>
      <w:proofErr w:type="spellEnd"/>
      <w:r w:rsidRPr="008F5E85">
        <w:rPr>
          <w:rFonts w:ascii="Times New Roman" w:hAnsi="Times New Roman" w:cs="Times New Roman"/>
          <w:sz w:val="24"/>
          <w:szCs w:val="24"/>
        </w:rPr>
        <w:t>»</w:t>
      </w:r>
      <w:r w:rsidR="0069240D" w:rsidRPr="008F5E85">
        <w:rPr>
          <w:rFonts w:ascii="Times New Roman" w:hAnsi="Times New Roman" w:cs="Times New Roman"/>
          <w:sz w:val="24"/>
          <w:szCs w:val="24"/>
        </w:rPr>
        <w:t>, «М</w:t>
      </w:r>
      <w:r w:rsidR="00EB194A" w:rsidRPr="008F5E85">
        <w:rPr>
          <w:rFonts w:ascii="Times New Roman" w:hAnsi="Times New Roman" w:cs="Times New Roman"/>
          <w:sz w:val="24"/>
          <w:szCs w:val="24"/>
        </w:rPr>
        <w:t>ай</w:t>
      </w:r>
      <w:r w:rsidR="0069240D" w:rsidRPr="008F5E85">
        <w:rPr>
          <w:rFonts w:ascii="Times New Roman" w:hAnsi="Times New Roman" w:cs="Times New Roman"/>
          <w:sz w:val="24"/>
          <w:szCs w:val="24"/>
        </w:rPr>
        <w:t xml:space="preserve">крософт </w:t>
      </w:r>
      <w:proofErr w:type="spellStart"/>
      <w:r w:rsidR="0069240D" w:rsidRPr="008F5E85">
        <w:rPr>
          <w:rFonts w:ascii="Times New Roman" w:hAnsi="Times New Roman" w:cs="Times New Roman"/>
          <w:sz w:val="24"/>
          <w:szCs w:val="24"/>
        </w:rPr>
        <w:t>Проджект</w:t>
      </w:r>
      <w:proofErr w:type="spellEnd"/>
      <w:r w:rsidR="0069240D" w:rsidRPr="008F5E85">
        <w:rPr>
          <w:rFonts w:ascii="Times New Roman" w:hAnsi="Times New Roman" w:cs="Times New Roman"/>
          <w:sz w:val="24"/>
          <w:szCs w:val="24"/>
        </w:rPr>
        <w:t>»</w:t>
      </w:r>
      <w:r w:rsidR="003E5FFF" w:rsidRPr="008F5E85">
        <w:rPr>
          <w:rFonts w:ascii="Times New Roman" w:hAnsi="Times New Roman" w:cs="Times New Roman"/>
          <w:sz w:val="24"/>
          <w:szCs w:val="24"/>
        </w:rPr>
        <w:t>;</w:t>
      </w:r>
    </w:p>
    <w:p w:rsidR="003E5FFF" w:rsidRDefault="00783CC4"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ins w:id="19" w:author="Chertischev Dmitriy" w:date="2014-01-09T14:42:00Z"/>
          <w:rFonts w:ascii="Times New Roman" w:hAnsi="Times New Roman" w:cs="Times New Roman"/>
          <w:sz w:val="24"/>
          <w:szCs w:val="24"/>
        </w:rPr>
      </w:pPr>
      <w:r w:rsidRPr="008F5E85">
        <w:rPr>
          <w:rFonts w:ascii="Times New Roman" w:hAnsi="Times New Roman" w:cs="Times New Roman"/>
          <w:sz w:val="24"/>
          <w:szCs w:val="24"/>
        </w:rPr>
        <w:t xml:space="preserve">предоставление информации и документов </w:t>
      </w:r>
      <w:r w:rsidR="00DB012A" w:rsidRPr="008F5E85">
        <w:rPr>
          <w:rFonts w:ascii="Times New Roman" w:hAnsi="Times New Roman" w:cs="Times New Roman"/>
          <w:sz w:val="24"/>
          <w:szCs w:val="24"/>
        </w:rPr>
        <w:t>Строительному контролю</w:t>
      </w:r>
      <w:r w:rsidRPr="008F5E85">
        <w:rPr>
          <w:rFonts w:ascii="Times New Roman" w:hAnsi="Times New Roman" w:cs="Times New Roman"/>
          <w:sz w:val="24"/>
          <w:szCs w:val="24"/>
        </w:rPr>
        <w:t>;</w:t>
      </w:r>
    </w:p>
    <w:p w:rsidR="00B55F6F" w:rsidRPr="008F5E85" w:rsidRDefault="00B55F6F"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ins w:id="20" w:author="Chertischev Dmitriy" w:date="2014-01-09T14:42:00Z">
        <w:r>
          <w:rPr>
            <w:rFonts w:ascii="Times New Roman" w:hAnsi="Times New Roman" w:cs="Times New Roman"/>
            <w:sz w:val="24"/>
            <w:szCs w:val="24"/>
          </w:rPr>
          <w:t>з</w:t>
        </w:r>
      </w:ins>
      <w:ins w:id="21" w:author="Chertischev Dmitriy" w:date="2014-01-09T14:43:00Z">
        <w:r>
          <w:rPr>
            <w:rFonts w:ascii="Times New Roman" w:hAnsi="Times New Roman" w:cs="Times New Roman"/>
            <w:sz w:val="24"/>
            <w:szCs w:val="24"/>
          </w:rPr>
          <w:t>а</w:t>
        </w:r>
      </w:ins>
      <w:ins w:id="22" w:author="Chertischev Dmitriy" w:date="2014-01-09T14:42:00Z">
        <w:r>
          <w:rPr>
            <w:rFonts w:ascii="Times New Roman" w:hAnsi="Times New Roman" w:cs="Times New Roman"/>
            <w:sz w:val="24"/>
            <w:szCs w:val="24"/>
          </w:rPr>
          <w:t xml:space="preserve">траты на заключение договора с автором проекта на </w:t>
        </w:r>
        <w:del w:id="23" w:author="Gabdrahmanov Marat" w:date="2014-01-09T15:06:00Z">
          <w:r w:rsidDel="00A17114">
            <w:rPr>
              <w:rFonts w:ascii="Times New Roman" w:hAnsi="Times New Roman" w:cs="Times New Roman"/>
              <w:sz w:val="24"/>
              <w:szCs w:val="24"/>
            </w:rPr>
            <w:delText>ведение</w:delText>
          </w:r>
        </w:del>
      </w:ins>
      <w:ins w:id="24" w:author="Gabdrahmanov Marat" w:date="2014-01-09T15:06:00Z">
        <w:r w:rsidR="00A17114">
          <w:rPr>
            <w:rFonts w:ascii="Times New Roman" w:hAnsi="Times New Roman" w:cs="Times New Roman"/>
            <w:sz w:val="24"/>
            <w:szCs w:val="24"/>
          </w:rPr>
          <w:t>осуществление</w:t>
        </w:r>
      </w:ins>
      <w:ins w:id="25" w:author="Chertischev Dmitriy" w:date="2014-01-09T14:42:00Z">
        <w:r>
          <w:rPr>
            <w:rFonts w:ascii="Times New Roman" w:hAnsi="Times New Roman" w:cs="Times New Roman"/>
            <w:sz w:val="24"/>
            <w:szCs w:val="24"/>
          </w:rPr>
          <w:t xml:space="preserve"> авторского надзора; </w:t>
        </w:r>
      </w:ins>
    </w:p>
    <w:p w:rsidR="00F46615" w:rsidRPr="008F5E85" w:rsidRDefault="00032A6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д</w:t>
      </w:r>
      <w:r w:rsidR="000C46E8" w:rsidRPr="008F5E85">
        <w:rPr>
          <w:rFonts w:ascii="Times New Roman" w:hAnsi="Times New Roman" w:cs="Times New Roman"/>
          <w:sz w:val="24"/>
          <w:szCs w:val="24"/>
        </w:rPr>
        <w:t xml:space="preserve">ругие работы и услуги непосредственно связанные с исполнением Генеральным </w:t>
      </w:r>
      <w:r w:rsidR="0074555C" w:rsidRPr="008F5E85">
        <w:rPr>
          <w:rFonts w:ascii="Times New Roman" w:hAnsi="Times New Roman" w:cs="Times New Roman"/>
          <w:sz w:val="24"/>
          <w:szCs w:val="24"/>
        </w:rPr>
        <w:t>П</w:t>
      </w:r>
      <w:r w:rsidR="000C46E8" w:rsidRPr="008F5E85">
        <w:rPr>
          <w:rFonts w:ascii="Times New Roman" w:hAnsi="Times New Roman" w:cs="Times New Roman"/>
          <w:sz w:val="24"/>
          <w:szCs w:val="24"/>
        </w:rPr>
        <w:t>одрядчиком обязательств по настоящему Договору</w:t>
      </w:r>
      <w:r w:rsidR="00776292" w:rsidRPr="008F5E85">
        <w:rPr>
          <w:rFonts w:ascii="Times New Roman" w:hAnsi="Times New Roman" w:cs="Times New Roman"/>
          <w:sz w:val="24"/>
          <w:szCs w:val="24"/>
        </w:rPr>
        <w:t>.</w:t>
      </w:r>
      <w:r w:rsidR="000C46E8" w:rsidRPr="008F5E85">
        <w:rPr>
          <w:rFonts w:ascii="Times New Roman" w:hAnsi="Times New Roman" w:cs="Times New Roman"/>
          <w:sz w:val="24"/>
          <w:szCs w:val="24"/>
        </w:rPr>
        <w:t xml:space="preserve"> </w:t>
      </w:r>
    </w:p>
    <w:p w:rsidR="00FB24C2" w:rsidRPr="008F5E85" w:rsidRDefault="00FB24C2"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подтверждает, что </w:t>
      </w:r>
      <w:r w:rsidR="00B8413C" w:rsidRPr="008F5E85">
        <w:rPr>
          <w:rFonts w:ascii="Times New Roman" w:hAnsi="Times New Roman" w:cs="Times New Roman"/>
          <w:sz w:val="24"/>
          <w:szCs w:val="24"/>
        </w:rPr>
        <w:t>Цена Договора</w:t>
      </w:r>
      <w:r w:rsidRPr="008F5E85">
        <w:rPr>
          <w:rFonts w:ascii="Times New Roman" w:hAnsi="Times New Roman" w:cs="Times New Roman"/>
          <w:sz w:val="24"/>
          <w:szCs w:val="24"/>
        </w:rPr>
        <w:t xml:space="preserve"> включает в себя всю стоимость элементов Работ</w:t>
      </w:r>
      <w:r w:rsidR="0034222D" w:rsidRPr="008F5E85">
        <w:rPr>
          <w:rFonts w:ascii="Times New Roman" w:hAnsi="Times New Roman" w:cs="Times New Roman"/>
          <w:sz w:val="24"/>
          <w:szCs w:val="24"/>
        </w:rPr>
        <w:t>.</w:t>
      </w:r>
    </w:p>
    <w:p w:rsidR="00DB4FD7" w:rsidRPr="008F5E85" w:rsidRDefault="00DB4FD7"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Договорная цена, указанная в пункте 5.1 настоящего Договора, подлежит уменьшению до суммы, определенной Экспертизой в проектной документации, получившей положительное заключение</w:t>
      </w:r>
      <w:r w:rsidR="00A63604" w:rsidRPr="008F5E85">
        <w:rPr>
          <w:rFonts w:ascii="Times New Roman" w:hAnsi="Times New Roman" w:cs="Times New Roman"/>
          <w:sz w:val="24"/>
          <w:szCs w:val="24"/>
        </w:rPr>
        <w:t xml:space="preserve"> </w:t>
      </w:r>
      <w:r w:rsidR="000701A0" w:rsidRPr="008F5E85">
        <w:rPr>
          <w:rFonts w:ascii="Times New Roman" w:hAnsi="Times New Roman" w:cs="Times New Roman"/>
          <w:sz w:val="24"/>
          <w:szCs w:val="24"/>
        </w:rPr>
        <w:t>Экспертизы</w:t>
      </w:r>
      <w:r w:rsidR="00A63604" w:rsidRPr="008F5E85">
        <w:rPr>
          <w:rFonts w:ascii="Times New Roman" w:hAnsi="Times New Roman" w:cs="Times New Roman"/>
          <w:sz w:val="24"/>
          <w:szCs w:val="24"/>
        </w:rPr>
        <w:t>.</w:t>
      </w:r>
    </w:p>
    <w:p w:rsidR="00DB4FD7" w:rsidRPr="008F5E85" w:rsidRDefault="0074555C" w:rsidP="005660CC">
      <w:pPr>
        <w:pStyle w:val="a4"/>
        <w:tabs>
          <w:tab w:val="left" w:pos="993"/>
          <w:tab w:val="left" w:pos="1276"/>
          <w:tab w:val="left" w:pos="10489"/>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Генеральный </w:t>
      </w:r>
      <w:r w:rsidR="00DB4FD7" w:rsidRPr="008F5E85">
        <w:rPr>
          <w:rFonts w:ascii="Times New Roman" w:hAnsi="Times New Roman" w:cs="Times New Roman"/>
          <w:sz w:val="24"/>
          <w:szCs w:val="24"/>
        </w:rPr>
        <w:t>Подрядчик не вправе требовать увеличения договорной цены, если по результатам проведения Экспертизы проектной документации стоимость подлежащих выполнению работ и необходимые для этого расходы будут превышать договорную цену</w:t>
      </w:r>
      <w:r w:rsidR="00987C21" w:rsidRPr="008F5E85">
        <w:rPr>
          <w:rFonts w:ascii="Times New Roman" w:hAnsi="Times New Roman" w:cs="Times New Roman"/>
          <w:sz w:val="24"/>
          <w:szCs w:val="24"/>
        </w:rPr>
        <w:t xml:space="preserve"> Договора</w:t>
      </w:r>
      <w:r w:rsidR="00DB4FD7" w:rsidRPr="008F5E85">
        <w:rPr>
          <w:rFonts w:ascii="Times New Roman" w:hAnsi="Times New Roman" w:cs="Times New Roman"/>
          <w:sz w:val="24"/>
          <w:szCs w:val="24"/>
        </w:rPr>
        <w:t>.</w:t>
      </w:r>
    </w:p>
    <w:p w:rsidR="00DB4FD7" w:rsidRPr="008F5E85" w:rsidRDefault="00DB4FD7"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После получения положительного заключения Экспертизы в отношении </w:t>
      </w:r>
      <w:r w:rsidR="00987C21" w:rsidRPr="008F5E85">
        <w:rPr>
          <w:rFonts w:ascii="Times New Roman" w:hAnsi="Times New Roman" w:cs="Times New Roman"/>
          <w:sz w:val="24"/>
          <w:szCs w:val="24"/>
        </w:rPr>
        <w:t>п</w:t>
      </w:r>
      <w:r w:rsidR="00304020" w:rsidRPr="008F5E85">
        <w:rPr>
          <w:rFonts w:ascii="Times New Roman" w:hAnsi="Times New Roman" w:cs="Times New Roman"/>
          <w:sz w:val="24"/>
          <w:szCs w:val="24"/>
        </w:rPr>
        <w:t>роектной</w:t>
      </w:r>
      <w:r w:rsidRPr="008F5E85">
        <w:rPr>
          <w:rFonts w:ascii="Times New Roman" w:hAnsi="Times New Roman" w:cs="Times New Roman"/>
          <w:sz w:val="24"/>
          <w:szCs w:val="24"/>
        </w:rPr>
        <w:t xml:space="preserve"> документации </w:t>
      </w:r>
      <w:r w:rsidR="000429C6" w:rsidRPr="008F5E85">
        <w:rPr>
          <w:rFonts w:ascii="Times New Roman" w:hAnsi="Times New Roman" w:cs="Times New Roman"/>
          <w:sz w:val="24"/>
          <w:szCs w:val="24"/>
        </w:rPr>
        <w:t>Стороны</w:t>
      </w:r>
      <w:r w:rsidRPr="008F5E85">
        <w:rPr>
          <w:rFonts w:ascii="Times New Roman" w:hAnsi="Times New Roman" w:cs="Times New Roman"/>
          <w:sz w:val="24"/>
          <w:szCs w:val="24"/>
        </w:rPr>
        <w:t xml:space="preserve"> в течение 10 </w:t>
      </w:r>
      <w:r w:rsidR="000429C6" w:rsidRPr="008F5E85">
        <w:rPr>
          <w:rFonts w:ascii="Times New Roman" w:hAnsi="Times New Roman" w:cs="Times New Roman"/>
          <w:sz w:val="24"/>
          <w:szCs w:val="24"/>
        </w:rPr>
        <w:t>(десяти)</w:t>
      </w:r>
      <w:r w:rsidR="004C6B05" w:rsidRPr="008F5E85">
        <w:rPr>
          <w:rFonts w:ascii="Times New Roman" w:hAnsi="Times New Roman" w:cs="Times New Roman"/>
          <w:sz w:val="24"/>
          <w:szCs w:val="24"/>
        </w:rPr>
        <w:t xml:space="preserve"> </w:t>
      </w:r>
      <w:r w:rsidRPr="008F5E85">
        <w:rPr>
          <w:rFonts w:ascii="Times New Roman" w:hAnsi="Times New Roman" w:cs="Times New Roman"/>
          <w:sz w:val="24"/>
          <w:szCs w:val="24"/>
        </w:rPr>
        <w:t>рабочих дней обязуются заключить дополнительное соглашение к настоящему Договору, которым будет предусмотрено уточнение Цены Договора в соответствии с ценами, указанными в заключени</w:t>
      </w:r>
      <w:proofErr w:type="gramStart"/>
      <w:r w:rsidRPr="008F5E85">
        <w:rPr>
          <w:rFonts w:ascii="Times New Roman" w:hAnsi="Times New Roman" w:cs="Times New Roman"/>
          <w:sz w:val="24"/>
          <w:szCs w:val="24"/>
        </w:rPr>
        <w:t>и</w:t>
      </w:r>
      <w:proofErr w:type="gramEnd"/>
      <w:r w:rsidRPr="008F5E85">
        <w:rPr>
          <w:rFonts w:ascii="Times New Roman" w:hAnsi="Times New Roman" w:cs="Times New Roman"/>
          <w:sz w:val="24"/>
          <w:szCs w:val="24"/>
        </w:rPr>
        <w:t xml:space="preserve"> Экспертизы</w:t>
      </w:r>
      <w:r w:rsidR="00987C21" w:rsidRPr="008F5E85">
        <w:rPr>
          <w:rFonts w:ascii="Times New Roman" w:hAnsi="Times New Roman" w:cs="Times New Roman"/>
          <w:sz w:val="24"/>
          <w:szCs w:val="24"/>
        </w:rPr>
        <w:t>, но не более стоимости работ, определенных положительным заключением Экспертизы</w:t>
      </w:r>
      <w:r w:rsidRPr="008F5E85">
        <w:rPr>
          <w:rFonts w:ascii="Times New Roman" w:hAnsi="Times New Roman" w:cs="Times New Roman"/>
          <w:sz w:val="24"/>
          <w:szCs w:val="24"/>
        </w:rPr>
        <w:t>.</w:t>
      </w:r>
    </w:p>
    <w:p w:rsidR="00E94ACD" w:rsidRPr="008F5E85" w:rsidRDefault="00E94ACD"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p>
    <w:p w:rsidR="00E94ACD" w:rsidRPr="008F5E85" w:rsidRDefault="00FB24C2" w:rsidP="005660CC">
      <w:pPr>
        <w:pStyle w:val="a4"/>
        <w:numPr>
          <w:ilvl w:val="0"/>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 xml:space="preserve">СРОК </w:t>
      </w:r>
      <w:bookmarkStart w:id="26" w:name="OLE_LINK7"/>
      <w:r w:rsidRPr="008F5E85">
        <w:rPr>
          <w:rFonts w:ascii="Times New Roman" w:hAnsi="Times New Roman" w:cs="Times New Roman"/>
          <w:b/>
          <w:bCs/>
          <w:sz w:val="24"/>
          <w:szCs w:val="24"/>
        </w:rPr>
        <w:t>ВЫПОЛНЕНИЯ РАБОТ</w:t>
      </w:r>
    </w:p>
    <w:bookmarkEnd w:id="26"/>
    <w:p w:rsidR="00FB24C2" w:rsidRPr="008F5E85" w:rsidRDefault="00FB24C2" w:rsidP="005660CC">
      <w:pPr>
        <w:pStyle w:val="a4"/>
        <w:tabs>
          <w:tab w:val="left" w:pos="993"/>
          <w:tab w:val="left" w:pos="1276"/>
        </w:tabs>
        <w:spacing w:after="0" w:line="240" w:lineRule="auto"/>
        <w:ind w:left="0" w:right="-1" w:firstLine="709"/>
        <w:jc w:val="both"/>
        <w:rPr>
          <w:rFonts w:ascii="Times New Roman" w:hAnsi="Times New Roman" w:cs="Times New Roman"/>
          <w:bCs/>
          <w:sz w:val="24"/>
          <w:szCs w:val="24"/>
        </w:rPr>
      </w:pPr>
    </w:p>
    <w:p w:rsidR="00FB7B63" w:rsidRPr="008F5E85" w:rsidRDefault="00786840"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обязуется завершить все Работы, включая ввод </w:t>
      </w:r>
      <w:r w:rsidR="00F46615" w:rsidRPr="008F5E85">
        <w:rPr>
          <w:rFonts w:ascii="Times New Roman" w:hAnsi="Times New Roman" w:cs="Times New Roman"/>
          <w:sz w:val="24"/>
          <w:szCs w:val="24"/>
        </w:rPr>
        <w:t>Объект</w:t>
      </w:r>
      <w:r w:rsidR="003F271F">
        <w:rPr>
          <w:rFonts w:ascii="Times New Roman" w:hAnsi="Times New Roman" w:cs="Times New Roman"/>
          <w:sz w:val="24"/>
          <w:szCs w:val="24"/>
        </w:rPr>
        <w:t>а</w:t>
      </w:r>
      <w:r w:rsidR="00F46615" w:rsidRPr="008F5E85">
        <w:rPr>
          <w:rFonts w:ascii="Times New Roman" w:hAnsi="Times New Roman" w:cs="Times New Roman"/>
          <w:sz w:val="24"/>
          <w:szCs w:val="24"/>
        </w:rPr>
        <w:t xml:space="preserve"> </w:t>
      </w:r>
      <w:r w:rsidRPr="008F5E85">
        <w:rPr>
          <w:rFonts w:ascii="Times New Roman" w:hAnsi="Times New Roman" w:cs="Times New Roman"/>
          <w:sz w:val="24"/>
          <w:szCs w:val="24"/>
        </w:rPr>
        <w:t>в эксплуатацию</w:t>
      </w:r>
      <w:r w:rsidR="00F46615" w:rsidRPr="008F5E85">
        <w:rPr>
          <w:rFonts w:ascii="Times New Roman" w:hAnsi="Times New Roman" w:cs="Times New Roman"/>
          <w:sz w:val="24"/>
          <w:szCs w:val="24"/>
        </w:rPr>
        <w:t xml:space="preserve"> </w:t>
      </w:r>
      <w:r w:rsidR="00435663" w:rsidRPr="008F5E85">
        <w:rPr>
          <w:rFonts w:ascii="Times New Roman" w:hAnsi="Times New Roman" w:cs="Times New Roman"/>
          <w:sz w:val="24"/>
          <w:szCs w:val="24"/>
        </w:rPr>
        <w:t>–</w:t>
      </w:r>
      <w:r w:rsidR="00E94ACD" w:rsidRPr="008F5E85">
        <w:rPr>
          <w:rFonts w:ascii="Times New Roman" w:hAnsi="Times New Roman" w:cs="Times New Roman"/>
          <w:sz w:val="24"/>
          <w:szCs w:val="24"/>
        </w:rPr>
        <w:t xml:space="preserve"> </w:t>
      </w:r>
      <w:r w:rsidR="00B35989" w:rsidRPr="008F5E85">
        <w:rPr>
          <w:rFonts w:ascii="Times New Roman" w:hAnsi="Times New Roman" w:cs="Times New Roman"/>
          <w:sz w:val="24"/>
          <w:szCs w:val="24"/>
        </w:rPr>
        <w:t>«__</w:t>
      </w:r>
      <w:r w:rsidR="0025239D" w:rsidRPr="008F5E85">
        <w:rPr>
          <w:rFonts w:ascii="Times New Roman" w:hAnsi="Times New Roman" w:cs="Times New Roman"/>
          <w:sz w:val="24"/>
          <w:szCs w:val="24"/>
        </w:rPr>
        <w:t xml:space="preserve">» </w:t>
      </w:r>
      <w:r w:rsidR="00B35989" w:rsidRPr="008F5E85">
        <w:rPr>
          <w:rFonts w:ascii="Times New Roman" w:hAnsi="Times New Roman" w:cs="Times New Roman"/>
          <w:sz w:val="24"/>
          <w:szCs w:val="24"/>
        </w:rPr>
        <w:t>___</w:t>
      </w:r>
      <w:r w:rsidR="0025239D" w:rsidRPr="008F5E85">
        <w:rPr>
          <w:rFonts w:ascii="Times New Roman" w:hAnsi="Times New Roman" w:cs="Times New Roman"/>
          <w:sz w:val="24"/>
          <w:szCs w:val="24"/>
        </w:rPr>
        <w:t xml:space="preserve"> 20</w:t>
      </w:r>
      <w:r w:rsidR="003A641F" w:rsidRPr="008F5E85">
        <w:rPr>
          <w:rFonts w:ascii="Times New Roman" w:hAnsi="Times New Roman" w:cs="Times New Roman"/>
          <w:sz w:val="24"/>
          <w:szCs w:val="24"/>
        </w:rPr>
        <w:t>14</w:t>
      </w:r>
      <w:r w:rsidR="0025239D" w:rsidRPr="008F5E85">
        <w:rPr>
          <w:rFonts w:ascii="Times New Roman" w:hAnsi="Times New Roman" w:cs="Times New Roman"/>
          <w:sz w:val="24"/>
          <w:szCs w:val="24"/>
        </w:rPr>
        <w:t xml:space="preserve"> г.</w:t>
      </w:r>
      <w:r w:rsidR="00F46615" w:rsidRPr="008F5E85">
        <w:rPr>
          <w:rFonts w:ascii="Times New Roman" w:hAnsi="Times New Roman" w:cs="Times New Roman"/>
          <w:sz w:val="24"/>
          <w:szCs w:val="24"/>
        </w:rPr>
        <w:t xml:space="preserve"> </w:t>
      </w:r>
      <w:r w:rsidRPr="008F5E85">
        <w:rPr>
          <w:rFonts w:ascii="Times New Roman" w:hAnsi="Times New Roman" w:cs="Times New Roman"/>
          <w:sz w:val="24"/>
          <w:szCs w:val="24"/>
        </w:rPr>
        <w:t>Работы должны быть выполнены в соответствии с очередностью и согласно этапам, указанным</w:t>
      </w:r>
      <w:r w:rsidR="006A2200" w:rsidRPr="008F5E85">
        <w:rPr>
          <w:rFonts w:ascii="Times New Roman" w:hAnsi="Times New Roman" w:cs="Times New Roman"/>
          <w:sz w:val="24"/>
          <w:szCs w:val="24"/>
        </w:rPr>
        <w:t xml:space="preserve"> в Графике </w:t>
      </w:r>
      <w:r w:rsidR="008817A1" w:rsidRPr="008F5E85">
        <w:rPr>
          <w:rFonts w:ascii="Times New Roman" w:hAnsi="Times New Roman" w:cs="Times New Roman"/>
          <w:sz w:val="24"/>
          <w:szCs w:val="24"/>
        </w:rPr>
        <w:t>выполнения р</w:t>
      </w:r>
      <w:r w:rsidR="006A2200" w:rsidRPr="008F5E85">
        <w:rPr>
          <w:rFonts w:ascii="Times New Roman" w:hAnsi="Times New Roman" w:cs="Times New Roman"/>
          <w:sz w:val="24"/>
          <w:szCs w:val="24"/>
        </w:rPr>
        <w:t>абот</w:t>
      </w:r>
      <w:r w:rsidR="00FB24C2" w:rsidRPr="008F5E85">
        <w:rPr>
          <w:rFonts w:ascii="Times New Roman" w:hAnsi="Times New Roman" w:cs="Times New Roman"/>
          <w:sz w:val="24"/>
          <w:szCs w:val="24"/>
        </w:rPr>
        <w:t>.</w:t>
      </w:r>
      <w:r w:rsidR="006A2200" w:rsidRPr="008F5E85">
        <w:rPr>
          <w:rFonts w:ascii="Times New Roman" w:hAnsi="Times New Roman" w:cs="Times New Roman"/>
          <w:sz w:val="24"/>
          <w:szCs w:val="24"/>
        </w:rPr>
        <w:t xml:space="preserve"> Генеральный Подрядчик обязан выполнять </w:t>
      </w:r>
      <w:r w:rsidR="000C52E8" w:rsidRPr="008F5E85">
        <w:rPr>
          <w:rFonts w:ascii="Times New Roman" w:hAnsi="Times New Roman" w:cs="Times New Roman"/>
          <w:sz w:val="24"/>
          <w:szCs w:val="24"/>
        </w:rPr>
        <w:t xml:space="preserve">Работы </w:t>
      </w:r>
      <w:r w:rsidR="006A2200" w:rsidRPr="008F5E85">
        <w:rPr>
          <w:rFonts w:ascii="Times New Roman" w:hAnsi="Times New Roman" w:cs="Times New Roman"/>
          <w:sz w:val="24"/>
          <w:szCs w:val="24"/>
        </w:rPr>
        <w:t xml:space="preserve">непрерывно, без задержек, в указанные в Графике </w:t>
      </w:r>
      <w:r w:rsidR="006D3E0F" w:rsidRPr="008F5E85">
        <w:rPr>
          <w:rFonts w:ascii="Times New Roman" w:hAnsi="Times New Roman" w:cs="Times New Roman"/>
          <w:sz w:val="24"/>
          <w:szCs w:val="24"/>
        </w:rPr>
        <w:t>выполнения р</w:t>
      </w:r>
      <w:r w:rsidR="006A2200" w:rsidRPr="008F5E85">
        <w:rPr>
          <w:rFonts w:ascii="Times New Roman" w:hAnsi="Times New Roman" w:cs="Times New Roman"/>
          <w:sz w:val="24"/>
          <w:szCs w:val="24"/>
        </w:rPr>
        <w:t>абот сроки.</w:t>
      </w:r>
      <w:r w:rsidR="007B7B01" w:rsidRPr="008F5E85">
        <w:rPr>
          <w:rFonts w:ascii="Times New Roman" w:hAnsi="Times New Roman" w:cs="Times New Roman"/>
          <w:sz w:val="24"/>
          <w:szCs w:val="24"/>
        </w:rPr>
        <w:t xml:space="preserve"> </w:t>
      </w:r>
      <w:proofErr w:type="gramStart"/>
      <w:r w:rsidR="00FB7B63" w:rsidRPr="008F5E85">
        <w:rPr>
          <w:rFonts w:ascii="Times New Roman" w:hAnsi="Times New Roman" w:cs="Times New Roman"/>
          <w:bCs/>
          <w:sz w:val="24"/>
          <w:szCs w:val="24"/>
        </w:rPr>
        <w:t>Если</w:t>
      </w:r>
      <w:r w:rsidR="009B1EC0" w:rsidRPr="008F5E85">
        <w:rPr>
          <w:rFonts w:ascii="Times New Roman" w:hAnsi="Times New Roman" w:cs="Times New Roman"/>
          <w:bCs/>
          <w:sz w:val="24"/>
          <w:szCs w:val="24"/>
        </w:rPr>
        <w:t xml:space="preserve"> </w:t>
      </w:r>
      <w:r w:rsidR="00FB7B63" w:rsidRPr="008F5E85">
        <w:rPr>
          <w:rFonts w:ascii="Times New Roman" w:hAnsi="Times New Roman" w:cs="Times New Roman"/>
          <w:bCs/>
          <w:sz w:val="24"/>
          <w:szCs w:val="24"/>
        </w:rPr>
        <w:t xml:space="preserve"> во время выполнения Работ произойдет задержка в фактическом выполнении Работ относительно Графика выполнения работ по причинам, зависящим от Генерального Подрядчика, Генеральный </w:t>
      </w:r>
      <w:r w:rsidR="00FB7B63" w:rsidRPr="008F5E85">
        <w:rPr>
          <w:rFonts w:ascii="Times New Roman" w:hAnsi="Times New Roman" w:cs="Times New Roman"/>
          <w:bCs/>
          <w:sz w:val="24"/>
          <w:szCs w:val="24"/>
        </w:rPr>
        <w:lastRenderedPageBreak/>
        <w:t>Подрядчик обязан за свой счет принять меры, необходимые для завершения Работ в соответствии с Графиком выполнения работ, в том числе путем увеличения количества персонала, оборудования, изменения методов выполнения Работ и т.д</w:t>
      </w:r>
      <w:r w:rsidR="00FB7B63" w:rsidRPr="008F5E85">
        <w:rPr>
          <w:rFonts w:ascii="Times New Roman" w:hAnsi="Times New Roman" w:cs="Times New Roman"/>
          <w:sz w:val="24"/>
          <w:szCs w:val="24"/>
        </w:rPr>
        <w:t>.</w:t>
      </w:r>
      <w:proofErr w:type="gramEnd"/>
    </w:p>
    <w:p w:rsidR="00FB24C2" w:rsidRPr="008F5E85" w:rsidRDefault="00622B6A"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Промежуточные с</w:t>
      </w:r>
      <w:r w:rsidR="00372E8A" w:rsidRPr="008F5E85">
        <w:rPr>
          <w:rFonts w:ascii="Times New Roman" w:hAnsi="Times New Roman" w:cs="Times New Roman"/>
          <w:sz w:val="24"/>
          <w:szCs w:val="24"/>
        </w:rPr>
        <w:t xml:space="preserve">роки, указанные в Графике </w:t>
      </w:r>
      <w:r w:rsidR="006D3E0F" w:rsidRPr="008F5E85">
        <w:rPr>
          <w:rFonts w:ascii="Times New Roman" w:hAnsi="Times New Roman" w:cs="Times New Roman"/>
          <w:sz w:val="24"/>
          <w:szCs w:val="24"/>
        </w:rPr>
        <w:t>выполнения р</w:t>
      </w:r>
      <w:r w:rsidR="00372E8A" w:rsidRPr="008F5E85">
        <w:rPr>
          <w:rFonts w:ascii="Times New Roman" w:hAnsi="Times New Roman" w:cs="Times New Roman"/>
          <w:sz w:val="24"/>
          <w:szCs w:val="24"/>
        </w:rPr>
        <w:t>абот, могут быть изменены</w:t>
      </w:r>
      <w:r w:rsidR="00FB24C2" w:rsidRPr="008F5E85">
        <w:rPr>
          <w:rFonts w:ascii="Times New Roman" w:hAnsi="Times New Roman" w:cs="Times New Roman"/>
          <w:sz w:val="24"/>
          <w:szCs w:val="24"/>
        </w:rPr>
        <w:t xml:space="preserve"> Сторонами в порядке и на условиях, установленных настоящим Договором. </w:t>
      </w:r>
      <w:r w:rsidR="007B7B01" w:rsidRPr="008F5E85">
        <w:rPr>
          <w:rFonts w:ascii="Times New Roman" w:hAnsi="Times New Roman" w:cs="Times New Roman"/>
          <w:sz w:val="24"/>
          <w:szCs w:val="24"/>
        </w:rPr>
        <w:t>Изменен</w:t>
      </w:r>
      <w:r w:rsidR="007B7B01" w:rsidRPr="008F5E85">
        <w:rPr>
          <w:rFonts w:ascii="Times New Roman" w:hAnsi="Times New Roman" w:cs="Times New Roman"/>
          <w:bCs/>
          <w:sz w:val="24"/>
          <w:szCs w:val="24"/>
        </w:rPr>
        <w:t>и</w:t>
      </w:r>
      <w:r w:rsidR="007B7B01" w:rsidRPr="008F5E85">
        <w:rPr>
          <w:rFonts w:ascii="Times New Roman" w:hAnsi="Times New Roman" w:cs="Times New Roman"/>
          <w:sz w:val="24"/>
          <w:szCs w:val="24"/>
        </w:rPr>
        <w:t>е Графика</w:t>
      </w:r>
      <w:r w:rsidR="00FB24C2" w:rsidRPr="008F5E85">
        <w:rPr>
          <w:rFonts w:ascii="Times New Roman" w:hAnsi="Times New Roman" w:cs="Times New Roman"/>
          <w:sz w:val="24"/>
          <w:szCs w:val="24"/>
        </w:rPr>
        <w:t xml:space="preserve"> </w:t>
      </w:r>
      <w:r w:rsidR="006D3E0F" w:rsidRPr="008F5E85">
        <w:rPr>
          <w:rFonts w:ascii="Times New Roman" w:hAnsi="Times New Roman" w:cs="Times New Roman"/>
          <w:sz w:val="24"/>
          <w:szCs w:val="24"/>
        </w:rPr>
        <w:t>выполнения р</w:t>
      </w:r>
      <w:r w:rsidR="00FB24C2" w:rsidRPr="008F5E85">
        <w:rPr>
          <w:rFonts w:ascii="Times New Roman" w:hAnsi="Times New Roman" w:cs="Times New Roman"/>
          <w:sz w:val="24"/>
          <w:szCs w:val="24"/>
        </w:rPr>
        <w:t>абот оформляется дополнительным соглашением к Договору.</w:t>
      </w:r>
    </w:p>
    <w:p w:rsidR="00FB24C2" w:rsidRPr="008F5E85" w:rsidRDefault="00B06CD3"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Если в какой-либо момент, по мнению Заказчика, реальный ход Работ не будет соответствовать Графику </w:t>
      </w:r>
      <w:r w:rsidR="006D3E0F" w:rsidRPr="008F5E85">
        <w:rPr>
          <w:rFonts w:ascii="Times New Roman" w:hAnsi="Times New Roman" w:cs="Times New Roman"/>
          <w:sz w:val="24"/>
          <w:szCs w:val="24"/>
        </w:rPr>
        <w:t>выполнения р</w:t>
      </w:r>
      <w:r w:rsidRPr="008F5E85">
        <w:rPr>
          <w:rFonts w:ascii="Times New Roman" w:hAnsi="Times New Roman" w:cs="Times New Roman"/>
          <w:sz w:val="24"/>
          <w:szCs w:val="24"/>
        </w:rPr>
        <w:t xml:space="preserve">абот, Генеральный Подрядчик </w:t>
      </w:r>
      <w:r w:rsidR="001F5EF4" w:rsidRPr="008F5E85">
        <w:rPr>
          <w:rFonts w:ascii="Times New Roman" w:hAnsi="Times New Roman" w:cs="Times New Roman"/>
          <w:sz w:val="24"/>
          <w:szCs w:val="24"/>
        </w:rPr>
        <w:t>обязан</w:t>
      </w:r>
      <w:r w:rsidR="00235898" w:rsidRPr="008F5E85">
        <w:rPr>
          <w:rFonts w:ascii="Times New Roman" w:hAnsi="Times New Roman" w:cs="Times New Roman"/>
          <w:sz w:val="24"/>
          <w:szCs w:val="24"/>
        </w:rPr>
        <w:t xml:space="preserve"> </w:t>
      </w:r>
      <w:r w:rsidRPr="008F5E85">
        <w:rPr>
          <w:rFonts w:ascii="Times New Roman" w:hAnsi="Times New Roman" w:cs="Times New Roman"/>
          <w:sz w:val="24"/>
          <w:szCs w:val="24"/>
        </w:rPr>
        <w:t>в течение 3 (трех)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дней</w:t>
      </w:r>
      <w:r w:rsidR="001F5EF4" w:rsidRPr="008F5E85">
        <w:rPr>
          <w:rFonts w:ascii="Times New Roman" w:hAnsi="Times New Roman" w:cs="Times New Roman"/>
          <w:sz w:val="24"/>
          <w:szCs w:val="24"/>
        </w:rPr>
        <w:t xml:space="preserve"> представить Заказчику</w:t>
      </w:r>
      <w:r w:rsidRPr="008F5E85">
        <w:rPr>
          <w:rFonts w:ascii="Times New Roman" w:hAnsi="Times New Roman" w:cs="Times New Roman"/>
          <w:sz w:val="24"/>
          <w:szCs w:val="24"/>
        </w:rPr>
        <w:t xml:space="preserve"> пересмотренный График </w:t>
      </w:r>
      <w:r w:rsidR="00B30E38" w:rsidRPr="008F5E85">
        <w:rPr>
          <w:rFonts w:ascii="Times New Roman" w:hAnsi="Times New Roman" w:cs="Times New Roman"/>
          <w:sz w:val="24"/>
          <w:szCs w:val="24"/>
        </w:rPr>
        <w:t>выполнения р</w:t>
      </w:r>
      <w:r w:rsidRPr="008F5E85">
        <w:rPr>
          <w:rFonts w:ascii="Times New Roman" w:hAnsi="Times New Roman" w:cs="Times New Roman"/>
          <w:sz w:val="24"/>
          <w:szCs w:val="24"/>
        </w:rPr>
        <w:t xml:space="preserve">абот с отражением изменений, необходимых для обеспечения завершения Работ в </w:t>
      </w:r>
      <w:r w:rsidR="001F5EF4" w:rsidRPr="008F5E85">
        <w:rPr>
          <w:rFonts w:ascii="Times New Roman" w:hAnsi="Times New Roman" w:cs="Times New Roman"/>
          <w:sz w:val="24"/>
          <w:szCs w:val="24"/>
        </w:rPr>
        <w:t>срок, предусмотренный</w:t>
      </w:r>
      <w:r w:rsidRPr="008F5E85">
        <w:rPr>
          <w:rFonts w:ascii="Times New Roman" w:hAnsi="Times New Roman" w:cs="Times New Roman"/>
          <w:sz w:val="24"/>
          <w:szCs w:val="24"/>
        </w:rPr>
        <w:t xml:space="preserve"> Графиком </w:t>
      </w:r>
      <w:r w:rsidR="006D3E0F" w:rsidRPr="008F5E85">
        <w:rPr>
          <w:rFonts w:ascii="Times New Roman" w:hAnsi="Times New Roman" w:cs="Times New Roman"/>
          <w:sz w:val="24"/>
          <w:szCs w:val="24"/>
        </w:rPr>
        <w:t>выполнения р</w:t>
      </w:r>
      <w:r w:rsidRPr="008F5E85">
        <w:rPr>
          <w:rFonts w:ascii="Times New Roman" w:hAnsi="Times New Roman" w:cs="Times New Roman"/>
          <w:sz w:val="24"/>
          <w:szCs w:val="24"/>
        </w:rPr>
        <w:t xml:space="preserve">абот. К пересмотренному Графику </w:t>
      </w:r>
      <w:r w:rsidR="006D3E0F" w:rsidRPr="008F5E85">
        <w:rPr>
          <w:rFonts w:ascii="Times New Roman" w:hAnsi="Times New Roman" w:cs="Times New Roman"/>
          <w:sz w:val="24"/>
          <w:szCs w:val="24"/>
        </w:rPr>
        <w:t>выполнения р</w:t>
      </w:r>
      <w:r w:rsidRPr="008F5E85">
        <w:rPr>
          <w:rFonts w:ascii="Times New Roman" w:hAnsi="Times New Roman" w:cs="Times New Roman"/>
          <w:sz w:val="24"/>
          <w:szCs w:val="24"/>
        </w:rPr>
        <w:t xml:space="preserve">абот Генеральный Подрядчик прилагает пояснительную записку с указанием способов и методов, которые позволят привести реальный ход Работ в соответствие с согласованным Графиком </w:t>
      </w:r>
      <w:r w:rsidR="006D3E0F" w:rsidRPr="008F5E85">
        <w:rPr>
          <w:rFonts w:ascii="Times New Roman" w:hAnsi="Times New Roman" w:cs="Times New Roman"/>
          <w:sz w:val="24"/>
          <w:szCs w:val="24"/>
        </w:rPr>
        <w:t>выполнения р</w:t>
      </w:r>
      <w:r w:rsidRPr="008F5E85">
        <w:rPr>
          <w:rFonts w:ascii="Times New Roman" w:hAnsi="Times New Roman" w:cs="Times New Roman"/>
          <w:sz w:val="24"/>
          <w:szCs w:val="24"/>
        </w:rPr>
        <w:t>абот</w:t>
      </w:r>
      <w:r w:rsidR="009B1EC0" w:rsidRPr="008F5E85">
        <w:rPr>
          <w:rFonts w:ascii="Times New Roman" w:hAnsi="Times New Roman" w:cs="Times New Roman"/>
          <w:sz w:val="24"/>
          <w:szCs w:val="24"/>
        </w:rPr>
        <w:t xml:space="preserve"> и </w:t>
      </w:r>
      <w:r w:rsidR="00FB7B63" w:rsidRPr="008F5E85">
        <w:rPr>
          <w:rFonts w:ascii="Times New Roman" w:hAnsi="Times New Roman" w:cs="Times New Roman"/>
          <w:sz w:val="24"/>
          <w:szCs w:val="24"/>
        </w:rPr>
        <w:t>завершить</w:t>
      </w:r>
      <w:r w:rsidRPr="008F5E85">
        <w:rPr>
          <w:rFonts w:ascii="Times New Roman" w:hAnsi="Times New Roman" w:cs="Times New Roman"/>
          <w:sz w:val="24"/>
          <w:szCs w:val="24"/>
        </w:rPr>
        <w:t xml:space="preserve"> Работ</w:t>
      </w:r>
      <w:r w:rsidR="00FB7B63" w:rsidRPr="008F5E85">
        <w:rPr>
          <w:rFonts w:ascii="Times New Roman" w:hAnsi="Times New Roman" w:cs="Times New Roman"/>
          <w:sz w:val="24"/>
          <w:szCs w:val="24"/>
        </w:rPr>
        <w:t>ы в срок, установленный Договором.</w:t>
      </w:r>
      <w:r w:rsidRPr="008F5E85">
        <w:rPr>
          <w:rFonts w:ascii="Times New Roman" w:hAnsi="Times New Roman" w:cs="Times New Roman"/>
          <w:sz w:val="24"/>
          <w:szCs w:val="24"/>
        </w:rPr>
        <w:t xml:space="preserve"> В случае</w:t>
      </w:r>
      <w:proofErr w:type="gramStart"/>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если такие способы и методы приведут к возникновению у Заказчика дополнительных расходов, Генеральный Подрядчик обязан компенсировать их Заказчику по его первому требованию.</w:t>
      </w:r>
      <w:r w:rsidR="00FA5AD3" w:rsidRPr="008F5E85">
        <w:rPr>
          <w:rFonts w:ascii="Times New Roman" w:hAnsi="Times New Roman" w:cs="Times New Roman"/>
          <w:sz w:val="24"/>
          <w:szCs w:val="24"/>
        </w:rPr>
        <w:t xml:space="preserve"> </w:t>
      </w:r>
    </w:p>
    <w:p w:rsidR="00FB7B63" w:rsidRPr="008F5E85" w:rsidRDefault="00FA5AD3"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Пересмотренный График </w:t>
      </w:r>
      <w:r w:rsidR="00B30E38" w:rsidRPr="008F5E85">
        <w:rPr>
          <w:rFonts w:ascii="Times New Roman" w:hAnsi="Times New Roman" w:cs="Times New Roman"/>
          <w:sz w:val="24"/>
          <w:szCs w:val="24"/>
        </w:rPr>
        <w:t>выполнения р</w:t>
      </w:r>
      <w:r w:rsidRPr="008F5E85">
        <w:rPr>
          <w:rFonts w:ascii="Times New Roman" w:hAnsi="Times New Roman" w:cs="Times New Roman"/>
          <w:sz w:val="24"/>
          <w:szCs w:val="24"/>
        </w:rPr>
        <w:t xml:space="preserve">абот разрабатывается Генеральным Подрядчиком исключительно в целях отражения реального хода Работ, и не влечет обязанность Заказчика согласовывать или утверждать новые сроки выполнения Работ, равно как и не влечет продление сроков Работ по настоящему Договору. </w:t>
      </w:r>
    </w:p>
    <w:p w:rsidR="00B06CD3" w:rsidRPr="008F5E85" w:rsidRDefault="00B06CD3" w:rsidP="005660CC">
      <w:pPr>
        <w:pStyle w:val="a4"/>
        <w:numPr>
          <w:ilvl w:val="1"/>
          <w:numId w:val="29"/>
        </w:numPr>
        <w:tabs>
          <w:tab w:val="left" w:pos="993"/>
          <w:tab w:val="left" w:pos="1276"/>
        </w:tabs>
        <w:spacing w:after="0" w:line="240" w:lineRule="auto"/>
        <w:ind w:left="0" w:firstLine="709"/>
        <w:jc w:val="both"/>
        <w:rPr>
          <w:rFonts w:ascii="Times New Roman" w:hAnsi="Times New Roman" w:cs="Times New Roman"/>
          <w:sz w:val="24"/>
          <w:szCs w:val="24"/>
        </w:rPr>
      </w:pPr>
      <w:bookmarkStart w:id="27" w:name="_Ref304052339"/>
      <w:r w:rsidRPr="008F5E85">
        <w:rPr>
          <w:rFonts w:ascii="Times New Roman" w:hAnsi="Times New Roman" w:cs="Times New Roman"/>
          <w:sz w:val="24"/>
          <w:szCs w:val="24"/>
        </w:rPr>
        <w:t xml:space="preserve">К любому графику </w:t>
      </w:r>
      <w:r w:rsidR="00EA1C76" w:rsidRPr="008F5E85">
        <w:rPr>
          <w:rFonts w:ascii="Times New Roman" w:hAnsi="Times New Roman" w:cs="Times New Roman"/>
          <w:sz w:val="24"/>
          <w:szCs w:val="24"/>
        </w:rPr>
        <w:t>выполнения</w:t>
      </w:r>
      <w:r w:rsidRPr="008F5E85">
        <w:rPr>
          <w:rFonts w:ascii="Times New Roman" w:hAnsi="Times New Roman" w:cs="Times New Roman"/>
          <w:sz w:val="24"/>
          <w:szCs w:val="24"/>
        </w:rPr>
        <w:t xml:space="preserve"> работ, который должен быть подготовлен Генеральным Подрядчиком или его Субподрядчиками в связи с выполнением Работ по настоящему Договору, предъявляются следующие требования, обязательные для исполнения:</w:t>
      </w:r>
      <w:bookmarkEnd w:id="27"/>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1</w:t>
      </w:r>
      <w:r w:rsidR="00367EDC" w:rsidRPr="008F5E85">
        <w:rPr>
          <w:rFonts w:ascii="Times New Roman" w:hAnsi="Times New Roman"/>
          <w:sz w:val="24"/>
          <w:szCs w:val="24"/>
        </w:rPr>
        <w:t>)</w:t>
      </w:r>
      <w:r w:rsidR="00E94ACD" w:rsidRPr="008F5E85">
        <w:rPr>
          <w:rFonts w:ascii="Times New Roman" w:hAnsi="Times New Roman"/>
          <w:sz w:val="24"/>
          <w:szCs w:val="24"/>
        </w:rPr>
        <w:t xml:space="preserve"> </w:t>
      </w:r>
      <w:r w:rsidR="00E94ACD" w:rsidRPr="008F5E85">
        <w:rPr>
          <w:rFonts w:ascii="Times New Roman" w:hAnsi="Times New Roman"/>
          <w:sz w:val="24"/>
          <w:szCs w:val="24"/>
        </w:rPr>
        <w:tab/>
        <w:t>г</w:t>
      </w:r>
      <w:r w:rsidR="00B06CD3" w:rsidRPr="008F5E85">
        <w:rPr>
          <w:rFonts w:ascii="Times New Roman" w:hAnsi="Times New Roman"/>
          <w:sz w:val="24"/>
          <w:szCs w:val="24"/>
        </w:rPr>
        <w:t xml:space="preserve">рафик </w:t>
      </w:r>
      <w:r w:rsidR="00EA1C76" w:rsidRPr="008F5E85">
        <w:rPr>
          <w:rFonts w:ascii="Times New Roman" w:hAnsi="Times New Roman"/>
          <w:sz w:val="24"/>
          <w:szCs w:val="24"/>
        </w:rPr>
        <w:t>выполнения работ оформляется</w:t>
      </w:r>
      <w:r w:rsidR="00B06CD3" w:rsidRPr="008F5E85">
        <w:rPr>
          <w:rFonts w:ascii="Times New Roman" w:hAnsi="Times New Roman"/>
          <w:sz w:val="24"/>
          <w:szCs w:val="24"/>
        </w:rPr>
        <w:t xml:space="preserve"> в формате </w:t>
      </w:r>
      <w:r w:rsidR="000641EA" w:rsidRPr="008F5E85">
        <w:rPr>
          <w:rFonts w:ascii="Times New Roman" w:hAnsi="Times New Roman"/>
          <w:sz w:val="24"/>
          <w:szCs w:val="24"/>
        </w:rPr>
        <w:t xml:space="preserve">MS </w:t>
      </w:r>
      <w:proofErr w:type="spellStart"/>
      <w:r w:rsidR="000641EA" w:rsidRPr="008F5E85">
        <w:rPr>
          <w:rFonts w:ascii="Times New Roman" w:hAnsi="Times New Roman"/>
          <w:sz w:val="24"/>
          <w:szCs w:val="24"/>
        </w:rPr>
        <w:t>Project</w:t>
      </w:r>
      <w:proofErr w:type="spellEnd"/>
      <w:r w:rsidR="00CA7DC4" w:rsidRPr="008F5E85">
        <w:rPr>
          <w:rFonts w:ascii="Times New Roman" w:hAnsi="Times New Roman"/>
          <w:sz w:val="24"/>
          <w:szCs w:val="24"/>
        </w:rPr>
        <w:t xml:space="preserve"> и </w:t>
      </w:r>
      <w:proofErr w:type="spellStart"/>
      <w:r w:rsidR="00CA7DC4" w:rsidRPr="008F5E85">
        <w:rPr>
          <w:rFonts w:ascii="Times New Roman" w:hAnsi="Times New Roman"/>
          <w:sz w:val="24"/>
          <w:szCs w:val="24"/>
        </w:rPr>
        <w:t>Microsoft</w:t>
      </w:r>
      <w:proofErr w:type="spellEnd"/>
      <w:r w:rsidR="00CA7DC4" w:rsidRPr="008F5E85">
        <w:rPr>
          <w:rFonts w:ascii="Times New Roman" w:hAnsi="Times New Roman"/>
          <w:sz w:val="24"/>
          <w:szCs w:val="24"/>
        </w:rPr>
        <w:t xml:space="preserve"> </w:t>
      </w:r>
      <w:proofErr w:type="spellStart"/>
      <w:r w:rsidR="00CA7DC4" w:rsidRPr="008F5E85">
        <w:rPr>
          <w:rFonts w:ascii="Times New Roman" w:hAnsi="Times New Roman"/>
          <w:sz w:val="24"/>
          <w:szCs w:val="24"/>
        </w:rPr>
        <w:t>Excel</w:t>
      </w:r>
      <w:proofErr w:type="spellEnd"/>
      <w:r w:rsidR="00A03350" w:rsidRPr="008F5E85">
        <w:rPr>
          <w:rFonts w:ascii="Times New Roman" w:hAnsi="Times New Roman"/>
          <w:sz w:val="24"/>
          <w:szCs w:val="24"/>
        </w:rPr>
        <w:t>;</w:t>
      </w:r>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2</w:t>
      </w:r>
      <w:r w:rsidR="00367EDC" w:rsidRPr="008F5E85">
        <w:rPr>
          <w:rFonts w:ascii="Times New Roman" w:hAnsi="Times New Roman"/>
          <w:sz w:val="24"/>
          <w:szCs w:val="24"/>
        </w:rPr>
        <w:t>)</w:t>
      </w:r>
      <w:r w:rsidR="00E94ACD" w:rsidRPr="008F5E85">
        <w:rPr>
          <w:rFonts w:ascii="Times New Roman" w:hAnsi="Times New Roman"/>
          <w:sz w:val="24"/>
          <w:szCs w:val="24"/>
        </w:rPr>
        <w:t xml:space="preserve"> </w:t>
      </w:r>
      <w:r w:rsidR="00E94ACD" w:rsidRPr="008F5E85">
        <w:rPr>
          <w:rFonts w:ascii="Times New Roman" w:hAnsi="Times New Roman"/>
          <w:sz w:val="24"/>
          <w:szCs w:val="24"/>
        </w:rPr>
        <w:tab/>
        <w:t>р</w:t>
      </w:r>
      <w:r w:rsidR="00B06CD3" w:rsidRPr="008F5E85">
        <w:rPr>
          <w:rFonts w:ascii="Times New Roman" w:hAnsi="Times New Roman"/>
          <w:sz w:val="24"/>
          <w:szCs w:val="24"/>
        </w:rPr>
        <w:t>аботы идут в порядке их выполнения</w:t>
      </w:r>
      <w:r w:rsidR="00A03350" w:rsidRPr="008F5E85">
        <w:rPr>
          <w:rFonts w:ascii="Times New Roman" w:hAnsi="Times New Roman"/>
          <w:sz w:val="24"/>
          <w:szCs w:val="24"/>
        </w:rPr>
        <w:t>;</w:t>
      </w:r>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3</w:t>
      </w:r>
      <w:r w:rsidR="00367EDC" w:rsidRPr="008F5E85">
        <w:rPr>
          <w:rFonts w:ascii="Times New Roman" w:hAnsi="Times New Roman"/>
          <w:sz w:val="24"/>
          <w:szCs w:val="24"/>
        </w:rPr>
        <w:t>)</w:t>
      </w:r>
      <w:r w:rsidR="00E94ACD" w:rsidRPr="008F5E85">
        <w:rPr>
          <w:rFonts w:ascii="Times New Roman" w:hAnsi="Times New Roman"/>
          <w:sz w:val="24"/>
          <w:szCs w:val="24"/>
        </w:rPr>
        <w:t xml:space="preserve"> </w:t>
      </w:r>
      <w:r w:rsidR="00E94ACD" w:rsidRPr="008F5E85">
        <w:rPr>
          <w:rFonts w:ascii="Times New Roman" w:hAnsi="Times New Roman"/>
          <w:sz w:val="24"/>
          <w:szCs w:val="24"/>
        </w:rPr>
        <w:tab/>
        <w:t>р</w:t>
      </w:r>
      <w:r w:rsidR="00B06CD3" w:rsidRPr="008F5E85">
        <w:rPr>
          <w:rFonts w:ascii="Times New Roman" w:hAnsi="Times New Roman"/>
          <w:sz w:val="24"/>
          <w:szCs w:val="24"/>
        </w:rPr>
        <w:t xml:space="preserve">аботы сгруппированы в однородные секции (например, согласования Заказчика, логистика и доставка </w:t>
      </w:r>
      <w:r w:rsidR="007B27DB" w:rsidRPr="008F5E85">
        <w:rPr>
          <w:rFonts w:ascii="Times New Roman" w:hAnsi="Times New Roman"/>
          <w:sz w:val="24"/>
          <w:szCs w:val="24"/>
        </w:rPr>
        <w:t>Материал</w:t>
      </w:r>
      <w:r w:rsidR="00B06CD3" w:rsidRPr="008F5E85">
        <w:rPr>
          <w:rFonts w:ascii="Times New Roman" w:hAnsi="Times New Roman"/>
          <w:sz w:val="24"/>
          <w:szCs w:val="24"/>
        </w:rPr>
        <w:t xml:space="preserve">ов, </w:t>
      </w:r>
      <w:r w:rsidR="00B570E3" w:rsidRPr="008F5E85">
        <w:rPr>
          <w:rFonts w:ascii="Times New Roman" w:hAnsi="Times New Roman"/>
          <w:sz w:val="24"/>
          <w:szCs w:val="24"/>
        </w:rPr>
        <w:t xml:space="preserve">Оборудования, </w:t>
      </w:r>
      <w:r w:rsidR="006706EA" w:rsidRPr="008F5E85">
        <w:rPr>
          <w:rFonts w:ascii="Times New Roman" w:hAnsi="Times New Roman"/>
          <w:sz w:val="24"/>
          <w:szCs w:val="24"/>
        </w:rPr>
        <w:t xml:space="preserve">Строительно-монтажные </w:t>
      </w:r>
      <w:r w:rsidR="00C64240" w:rsidRPr="008F5E85">
        <w:rPr>
          <w:rFonts w:ascii="Times New Roman" w:hAnsi="Times New Roman"/>
          <w:sz w:val="24"/>
          <w:szCs w:val="24"/>
        </w:rPr>
        <w:t>Работ</w:t>
      </w:r>
      <w:r w:rsidR="006706EA" w:rsidRPr="008F5E85">
        <w:rPr>
          <w:rFonts w:ascii="Times New Roman" w:hAnsi="Times New Roman"/>
          <w:sz w:val="24"/>
          <w:szCs w:val="24"/>
        </w:rPr>
        <w:t>ы</w:t>
      </w:r>
      <w:r w:rsidR="00B06CD3" w:rsidRPr="008F5E85">
        <w:rPr>
          <w:rFonts w:ascii="Times New Roman" w:hAnsi="Times New Roman"/>
          <w:sz w:val="24"/>
          <w:szCs w:val="24"/>
        </w:rPr>
        <w:t xml:space="preserve">, пусконаладочные работы, сдача в эксплуатацию, устранение </w:t>
      </w:r>
      <w:r w:rsidR="006706EA" w:rsidRPr="008F5E85">
        <w:rPr>
          <w:rFonts w:ascii="Times New Roman" w:hAnsi="Times New Roman"/>
          <w:sz w:val="24"/>
          <w:szCs w:val="24"/>
        </w:rPr>
        <w:t xml:space="preserve">Дефектов </w:t>
      </w:r>
      <w:r w:rsidR="00B06CD3" w:rsidRPr="008F5E85">
        <w:rPr>
          <w:rFonts w:ascii="Times New Roman" w:hAnsi="Times New Roman"/>
          <w:sz w:val="24"/>
          <w:szCs w:val="24"/>
        </w:rPr>
        <w:t>и т.д.)</w:t>
      </w:r>
      <w:r w:rsidR="00A03350" w:rsidRPr="008F5E85">
        <w:rPr>
          <w:rFonts w:ascii="Times New Roman" w:hAnsi="Times New Roman"/>
          <w:sz w:val="24"/>
          <w:szCs w:val="24"/>
        </w:rPr>
        <w:t>;</w:t>
      </w:r>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4</w:t>
      </w:r>
      <w:r w:rsidR="00367EDC" w:rsidRPr="008F5E85">
        <w:rPr>
          <w:rFonts w:ascii="Times New Roman" w:hAnsi="Times New Roman"/>
          <w:sz w:val="24"/>
          <w:szCs w:val="24"/>
        </w:rPr>
        <w:t>)</w:t>
      </w:r>
      <w:r w:rsidR="00E94ACD" w:rsidRPr="008F5E85">
        <w:rPr>
          <w:rFonts w:ascii="Times New Roman" w:hAnsi="Times New Roman"/>
          <w:sz w:val="24"/>
          <w:szCs w:val="24"/>
        </w:rPr>
        <w:t xml:space="preserve"> </w:t>
      </w:r>
      <w:r w:rsidR="00E94ACD" w:rsidRPr="008F5E85">
        <w:rPr>
          <w:rFonts w:ascii="Times New Roman" w:hAnsi="Times New Roman"/>
          <w:sz w:val="24"/>
          <w:szCs w:val="24"/>
        </w:rPr>
        <w:tab/>
        <w:t>о</w:t>
      </w:r>
      <w:r w:rsidR="00B06CD3" w:rsidRPr="008F5E85">
        <w:rPr>
          <w:rFonts w:ascii="Times New Roman" w:hAnsi="Times New Roman"/>
          <w:sz w:val="24"/>
          <w:szCs w:val="24"/>
        </w:rPr>
        <w:t xml:space="preserve">пределены все согласования, требуемые от Заказчика и периоды (не менее </w:t>
      </w:r>
      <w:r w:rsidR="00910A88" w:rsidRPr="008F5E85">
        <w:rPr>
          <w:rFonts w:ascii="Times New Roman" w:hAnsi="Times New Roman"/>
          <w:sz w:val="24"/>
          <w:szCs w:val="24"/>
        </w:rPr>
        <w:t xml:space="preserve">5 </w:t>
      </w:r>
      <w:r w:rsidR="00B06CD3" w:rsidRPr="008F5E85">
        <w:rPr>
          <w:rFonts w:ascii="Times New Roman" w:hAnsi="Times New Roman"/>
          <w:sz w:val="24"/>
          <w:szCs w:val="24"/>
        </w:rPr>
        <w:t>(</w:t>
      </w:r>
      <w:r w:rsidR="00910A88" w:rsidRPr="008F5E85">
        <w:rPr>
          <w:rFonts w:ascii="Times New Roman" w:hAnsi="Times New Roman"/>
          <w:sz w:val="24"/>
          <w:szCs w:val="24"/>
        </w:rPr>
        <w:t>пяти</w:t>
      </w:r>
      <w:r w:rsidR="00B06CD3" w:rsidRPr="008F5E85">
        <w:rPr>
          <w:rFonts w:ascii="Times New Roman" w:hAnsi="Times New Roman"/>
          <w:sz w:val="24"/>
          <w:szCs w:val="24"/>
        </w:rPr>
        <w:t xml:space="preserve">) </w:t>
      </w:r>
      <w:r w:rsidR="00910A88" w:rsidRPr="008F5E85">
        <w:rPr>
          <w:rFonts w:ascii="Times New Roman" w:hAnsi="Times New Roman"/>
          <w:sz w:val="24"/>
          <w:szCs w:val="24"/>
        </w:rPr>
        <w:t>Рабочих</w:t>
      </w:r>
      <w:r w:rsidR="00910A88" w:rsidRPr="008F5E85" w:rsidDel="00DC1832">
        <w:rPr>
          <w:rFonts w:ascii="Times New Roman" w:hAnsi="Times New Roman"/>
          <w:sz w:val="24"/>
          <w:szCs w:val="24"/>
        </w:rPr>
        <w:t xml:space="preserve"> </w:t>
      </w:r>
      <w:r w:rsidR="00B06CD3" w:rsidRPr="008F5E85">
        <w:rPr>
          <w:rFonts w:ascii="Times New Roman" w:hAnsi="Times New Roman"/>
          <w:sz w:val="24"/>
          <w:szCs w:val="24"/>
        </w:rPr>
        <w:t>дней) таких согласований</w:t>
      </w:r>
      <w:r w:rsidR="00A03350" w:rsidRPr="008F5E85">
        <w:rPr>
          <w:rFonts w:ascii="Times New Roman" w:hAnsi="Times New Roman"/>
          <w:sz w:val="24"/>
          <w:szCs w:val="24"/>
        </w:rPr>
        <w:t>;</w:t>
      </w:r>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5</w:t>
      </w:r>
      <w:r w:rsidR="00367EDC" w:rsidRPr="008F5E85">
        <w:rPr>
          <w:rFonts w:ascii="Times New Roman" w:hAnsi="Times New Roman"/>
          <w:sz w:val="24"/>
          <w:szCs w:val="24"/>
        </w:rPr>
        <w:t>)</w:t>
      </w:r>
      <w:r w:rsidR="00E94ACD" w:rsidRPr="008F5E85">
        <w:rPr>
          <w:rFonts w:ascii="Times New Roman" w:hAnsi="Times New Roman"/>
          <w:sz w:val="24"/>
          <w:szCs w:val="24"/>
        </w:rPr>
        <w:t xml:space="preserve"> </w:t>
      </w:r>
      <w:r w:rsidR="00E94ACD" w:rsidRPr="008F5E85">
        <w:rPr>
          <w:rFonts w:ascii="Times New Roman" w:hAnsi="Times New Roman"/>
          <w:sz w:val="24"/>
          <w:szCs w:val="24"/>
        </w:rPr>
        <w:tab/>
        <w:t>о</w:t>
      </w:r>
      <w:r w:rsidR="00B06CD3" w:rsidRPr="008F5E85">
        <w:rPr>
          <w:rFonts w:ascii="Times New Roman" w:hAnsi="Times New Roman"/>
          <w:sz w:val="24"/>
          <w:szCs w:val="24"/>
        </w:rPr>
        <w:t>пределена последовательность и период проведения всех необходимых тестов, испытаний и т.д.</w:t>
      </w:r>
      <w:r w:rsidR="00A03350" w:rsidRPr="008F5E85">
        <w:rPr>
          <w:rFonts w:ascii="Times New Roman" w:hAnsi="Times New Roman"/>
          <w:sz w:val="24"/>
          <w:szCs w:val="24"/>
        </w:rPr>
        <w:t>;</w:t>
      </w:r>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6</w:t>
      </w:r>
      <w:r w:rsidR="00367EDC" w:rsidRPr="008F5E85">
        <w:rPr>
          <w:rFonts w:ascii="Times New Roman" w:hAnsi="Times New Roman"/>
          <w:sz w:val="24"/>
          <w:szCs w:val="24"/>
        </w:rPr>
        <w:t>)</w:t>
      </w:r>
      <w:r w:rsidR="00E94ACD" w:rsidRPr="008F5E85">
        <w:rPr>
          <w:rFonts w:ascii="Times New Roman" w:hAnsi="Times New Roman"/>
          <w:sz w:val="24"/>
          <w:szCs w:val="24"/>
        </w:rPr>
        <w:t xml:space="preserve"> </w:t>
      </w:r>
      <w:r w:rsidR="00E94ACD" w:rsidRPr="008F5E85">
        <w:rPr>
          <w:rFonts w:ascii="Times New Roman" w:hAnsi="Times New Roman"/>
          <w:sz w:val="24"/>
          <w:szCs w:val="24"/>
        </w:rPr>
        <w:tab/>
        <w:t>д</w:t>
      </w:r>
      <w:r w:rsidR="00B06CD3" w:rsidRPr="008F5E85">
        <w:rPr>
          <w:rFonts w:ascii="Times New Roman" w:hAnsi="Times New Roman"/>
          <w:sz w:val="24"/>
          <w:szCs w:val="24"/>
        </w:rPr>
        <w:t xml:space="preserve">етализация до </w:t>
      </w:r>
      <w:r w:rsidR="00A65464" w:rsidRPr="008F5E85">
        <w:rPr>
          <w:rFonts w:ascii="Times New Roman" w:hAnsi="Times New Roman"/>
          <w:sz w:val="24"/>
          <w:szCs w:val="24"/>
        </w:rPr>
        <w:t>2 (двух) недель</w:t>
      </w:r>
      <w:r w:rsidR="002E5F21" w:rsidRPr="008F5E85">
        <w:rPr>
          <w:rFonts w:ascii="Times New Roman" w:hAnsi="Times New Roman"/>
          <w:sz w:val="24"/>
          <w:szCs w:val="24"/>
        </w:rPr>
        <w:t xml:space="preserve"> (для </w:t>
      </w:r>
      <w:r w:rsidR="00CA7DC4" w:rsidRPr="008F5E85">
        <w:rPr>
          <w:rFonts w:ascii="Times New Roman" w:hAnsi="Times New Roman"/>
          <w:sz w:val="24"/>
          <w:szCs w:val="24"/>
        </w:rPr>
        <w:t>С</w:t>
      </w:r>
      <w:r w:rsidR="002E5F21" w:rsidRPr="008F5E85">
        <w:rPr>
          <w:rFonts w:ascii="Times New Roman" w:hAnsi="Times New Roman"/>
          <w:sz w:val="24"/>
          <w:szCs w:val="24"/>
        </w:rPr>
        <w:t>етевого графика)</w:t>
      </w:r>
      <w:r w:rsidR="00A03350" w:rsidRPr="008F5E85">
        <w:rPr>
          <w:rFonts w:ascii="Times New Roman" w:hAnsi="Times New Roman"/>
          <w:sz w:val="24"/>
          <w:szCs w:val="24"/>
        </w:rPr>
        <w:t>;</w:t>
      </w:r>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7</w:t>
      </w:r>
      <w:r w:rsidR="00367EDC" w:rsidRPr="008F5E85">
        <w:rPr>
          <w:rFonts w:ascii="Times New Roman" w:hAnsi="Times New Roman"/>
          <w:sz w:val="24"/>
          <w:szCs w:val="24"/>
        </w:rPr>
        <w:t>)</w:t>
      </w:r>
      <w:r w:rsidR="00B06CD3" w:rsidRPr="008F5E85">
        <w:rPr>
          <w:rFonts w:ascii="Times New Roman" w:hAnsi="Times New Roman"/>
          <w:sz w:val="24"/>
          <w:szCs w:val="24"/>
        </w:rPr>
        <w:t xml:space="preserve"> </w:t>
      </w:r>
      <w:r w:rsidR="00B06CD3" w:rsidRPr="008F5E85">
        <w:rPr>
          <w:rFonts w:ascii="Times New Roman" w:hAnsi="Times New Roman"/>
          <w:sz w:val="24"/>
          <w:szCs w:val="24"/>
        </w:rPr>
        <w:tab/>
      </w:r>
      <w:r w:rsidR="00E94ACD" w:rsidRPr="008F5E85">
        <w:rPr>
          <w:rFonts w:ascii="Times New Roman" w:hAnsi="Times New Roman"/>
          <w:sz w:val="24"/>
          <w:szCs w:val="24"/>
        </w:rPr>
        <w:t>у</w:t>
      </w:r>
      <w:r w:rsidR="00B7582D" w:rsidRPr="008F5E85">
        <w:rPr>
          <w:rFonts w:ascii="Times New Roman" w:hAnsi="Times New Roman"/>
          <w:sz w:val="24"/>
          <w:szCs w:val="24"/>
        </w:rPr>
        <w:t>казана зависимость всех видов Работ</w:t>
      </w:r>
      <w:r w:rsidR="00B06CD3" w:rsidRPr="008F5E85">
        <w:rPr>
          <w:rFonts w:ascii="Times New Roman" w:hAnsi="Times New Roman"/>
          <w:sz w:val="24"/>
          <w:szCs w:val="24"/>
        </w:rPr>
        <w:t xml:space="preserve"> друг от друга</w:t>
      </w:r>
      <w:r w:rsidR="00A03350" w:rsidRPr="008F5E85">
        <w:rPr>
          <w:rFonts w:ascii="Times New Roman" w:hAnsi="Times New Roman"/>
          <w:sz w:val="24"/>
          <w:szCs w:val="24"/>
        </w:rPr>
        <w:t>;</w:t>
      </w:r>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8</w:t>
      </w:r>
      <w:r w:rsidR="00367EDC" w:rsidRPr="008F5E85">
        <w:rPr>
          <w:rFonts w:ascii="Times New Roman" w:hAnsi="Times New Roman"/>
          <w:sz w:val="24"/>
          <w:szCs w:val="24"/>
        </w:rPr>
        <w:t>)</w:t>
      </w:r>
      <w:r w:rsidR="00E94ACD" w:rsidRPr="008F5E85">
        <w:rPr>
          <w:rFonts w:ascii="Times New Roman" w:hAnsi="Times New Roman"/>
          <w:sz w:val="24"/>
          <w:szCs w:val="24"/>
        </w:rPr>
        <w:t xml:space="preserve"> </w:t>
      </w:r>
      <w:r w:rsidR="00E94ACD" w:rsidRPr="008F5E85">
        <w:rPr>
          <w:rFonts w:ascii="Times New Roman" w:hAnsi="Times New Roman"/>
          <w:sz w:val="24"/>
          <w:szCs w:val="24"/>
        </w:rPr>
        <w:tab/>
        <w:t>у</w:t>
      </w:r>
      <w:r w:rsidR="00B06CD3" w:rsidRPr="008F5E85">
        <w:rPr>
          <w:rFonts w:ascii="Times New Roman" w:hAnsi="Times New Roman"/>
          <w:sz w:val="24"/>
          <w:szCs w:val="24"/>
        </w:rPr>
        <w:t>казан</w:t>
      </w:r>
      <w:r w:rsidR="00032A68" w:rsidRPr="008F5E85">
        <w:rPr>
          <w:rFonts w:ascii="Times New Roman" w:hAnsi="Times New Roman"/>
          <w:sz w:val="24"/>
          <w:szCs w:val="24"/>
        </w:rPr>
        <w:t>о</w:t>
      </w:r>
      <w:r w:rsidR="00B06CD3" w:rsidRPr="008F5E85">
        <w:rPr>
          <w:rFonts w:ascii="Times New Roman" w:hAnsi="Times New Roman"/>
          <w:sz w:val="24"/>
          <w:szCs w:val="24"/>
        </w:rPr>
        <w:t xml:space="preserve"> </w:t>
      </w:r>
      <w:r w:rsidR="00032A68" w:rsidRPr="008F5E85">
        <w:rPr>
          <w:rFonts w:ascii="Times New Roman" w:hAnsi="Times New Roman"/>
          <w:sz w:val="24"/>
          <w:szCs w:val="24"/>
        </w:rPr>
        <w:t xml:space="preserve">ответственное лицо со стороны Генерального Подрядчика </w:t>
      </w:r>
      <w:r w:rsidR="00B06CD3" w:rsidRPr="008F5E85">
        <w:rPr>
          <w:rFonts w:ascii="Times New Roman" w:hAnsi="Times New Roman"/>
          <w:sz w:val="24"/>
          <w:szCs w:val="24"/>
        </w:rPr>
        <w:t xml:space="preserve">за </w:t>
      </w:r>
      <w:r w:rsidR="00B7582D" w:rsidRPr="008F5E85">
        <w:rPr>
          <w:rFonts w:ascii="Times New Roman" w:hAnsi="Times New Roman"/>
          <w:sz w:val="24"/>
          <w:szCs w:val="24"/>
        </w:rPr>
        <w:t>каждый вид Работ</w:t>
      </w:r>
      <w:r w:rsidR="00A03350" w:rsidRPr="008F5E85">
        <w:rPr>
          <w:rFonts w:ascii="Times New Roman" w:hAnsi="Times New Roman"/>
          <w:sz w:val="24"/>
          <w:szCs w:val="24"/>
        </w:rPr>
        <w:t>;</w:t>
      </w:r>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9</w:t>
      </w:r>
      <w:r w:rsidR="00367EDC" w:rsidRPr="008F5E85">
        <w:rPr>
          <w:rFonts w:ascii="Times New Roman" w:hAnsi="Times New Roman"/>
          <w:sz w:val="24"/>
          <w:szCs w:val="24"/>
        </w:rPr>
        <w:t>)</w:t>
      </w:r>
      <w:r w:rsidR="00E94ACD" w:rsidRPr="008F5E85">
        <w:rPr>
          <w:rFonts w:ascii="Times New Roman" w:hAnsi="Times New Roman"/>
          <w:sz w:val="24"/>
          <w:szCs w:val="24"/>
        </w:rPr>
        <w:t xml:space="preserve"> </w:t>
      </w:r>
      <w:r w:rsidR="00E94ACD" w:rsidRPr="008F5E85">
        <w:rPr>
          <w:rFonts w:ascii="Times New Roman" w:hAnsi="Times New Roman"/>
          <w:sz w:val="24"/>
          <w:szCs w:val="24"/>
        </w:rPr>
        <w:tab/>
        <w:t>с</w:t>
      </w:r>
      <w:r w:rsidR="00B06CD3" w:rsidRPr="008F5E85">
        <w:rPr>
          <w:rFonts w:ascii="Times New Roman" w:hAnsi="Times New Roman"/>
          <w:sz w:val="24"/>
          <w:szCs w:val="24"/>
        </w:rPr>
        <w:t xml:space="preserve">остав и сроки программы </w:t>
      </w:r>
      <w:r w:rsidR="0067002D" w:rsidRPr="008F5E85">
        <w:rPr>
          <w:rFonts w:ascii="Times New Roman" w:hAnsi="Times New Roman"/>
          <w:sz w:val="24"/>
          <w:szCs w:val="24"/>
        </w:rPr>
        <w:t xml:space="preserve">Работ </w:t>
      </w:r>
      <w:r w:rsidR="00B06CD3" w:rsidRPr="008F5E85">
        <w:rPr>
          <w:rFonts w:ascii="Times New Roman" w:hAnsi="Times New Roman"/>
          <w:sz w:val="24"/>
          <w:szCs w:val="24"/>
        </w:rPr>
        <w:t>отвечают требованиям настоящего Договора</w:t>
      </w:r>
      <w:r w:rsidR="00A03350" w:rsidRPr="008F5E85">
        <w:rPr>
          <w:rFonts w:ascii="Times New Roman" w:hAnsi="Times New Roman"/>
          <w:sz w:val="24"/>
          <w:szCs w:val="24"/>
        </w:rPr>
        <w:t>;</w:t>
      </w:r>
    </w:p>
    <w:p w:rsidR="00135D87"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10</w:t>
      </w:r>
      <w:r w:rsidR="00E94ACD" w:rsidRPr="008F5E85">
        <w:rPr>
          <w:rFonts w:ascii="Times New Roman" w:hAnsi="Times New Roman"/>
          <w:sz w:val="24"/>
          <w:szCs w:val="24"/>
        </w:rPr>
        <w:t>)</w:t>
      </w:r>
      <w:r w:rsidR="00E94ACD" w:rsidRPr="008F5E85">
        <w:rPr>
          <w:rFonts w:ascii="Times New Roman" w:hAnsi="Times New Roman"/>
          <w:sz w:val="24"/>
          <w:szCs w:val="24"/>
        </w:rPr>
        <w:tab/>
        <w:t>у</w:t>
      </w:r>
      <w:r w:rsidR="00135D87" w:rsidRPr="008F5E85">
        <w:rPr>
          <w:rFonts w:ascii="Times New Roman" w:hAnsi="Times New Roman"/>
          <w:sz w:val="24"/>
          <w:szCs w:val="24"/>
        </w:rPr>
        <w:t>казан Критический путь;</w:t>
      </w:r>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11</w:t>
      </w:r>
      <w:r w:rsidR="00367EDC" w:rsidRPr="008F5E85">
        <w:rPr>
          <w:rFonts w:ascii="Times New Roman" w:hAnsi="Times New Roman"/>
          <w:sz w:val="24"/>
          <w:szCs w:val="24"/>
        </w:rPr>
        <w:t>)</w:t>
      </w:r>
      <w:r w:rsidR="00B06CD3" w:rsidRPr="008F5E85">
        <w:rPr>
          <w:rFonts w:ascii="Times New Roman" w:hAnsi="Times New Roman"/>
          <w:sz w:val="24"/>
          <w:szCs w:val="24"/>
        </w:rPr>
        <w:t xml:space="preserve"> </w:t>
      </w:r>
      <w:r w:rsidR="00B06CD3" w:rsidRPr="008F5E85">
        <w:rPr>
          <w:rFonts w:ascii="Times New Roman" w:hAnsi="Times New Roman"/>
          <w:sz w:val="24"/>
          <w:szCs w:val="24"/>
        </w:rPr>
        <w:tab/>
      </w:r>
      <w:r w:rsidR="00E94ACD" w:rsidRPr="008F5E85">
        <w:rPr>
          <w:rFonts w:ascii="Times New Roman" w:hAnsi="Times New Roman"/>
          <w:sz w:val="24"/>
          <w:szCs w:val="24"/>
        </w:rPr>
        <w:t>м</w:t>
      </w:r>
      <w:r w:rsidR="00B06CD3" w:rsidRPr="008F5E85">
        <w:rPr>
          <w:rFonts w:ascii="Times New Roman" w:hAnsi="Times New Roman"/>
          <w:sz w:val="24"/>
          <w:szCs w:val="24"/>
        </w:rPr>
        <w:t xml:space="preserve">аксимально эффективно использованы методы оптимизации графика: </w:t>
      </w:r>
      <w:r w:rsidR="00B570E3" w:rsidRPr="008F5E85">
        <w:rPr>
          <w:rFonts w:ascii="Times New Roman" w:hAnsi="Times New Roman"/>
          <w:sz w:val="24"/>
          <w:szCs w:val="24"/>
        </w:rPr>
        <w:t xml:space="preserve">параллельное </w:t>
      </w:r>
      <w:r w:rsidR="00B06CD3" w:rsidRPr="008F5E85">
        <w:rPr>
          <w:rFonts w:ascii="Times New Roman" w:hAnsi="Times New Roman"/>
          <w:sz w:val="24"/>
          <w:szCs w:val="24"/>
        </w:rPr>
        <w:t xml:space="preserve">выполнение </w:t>
      </w:r>
      <w:r w:rsidR="00B7582D" w:rsidRPr="008F5E85">
        <w:rPr>
          <w:rFonts w:ascii="Times New Roman" w:hAnsi="Times New Roman"/>
          <w:sz w:val="24"/>
          <w:szCs w:val="24"/>
        </w:rPr>
        <w:t xml:space="preserve">Работ </w:t>
      </w:r>
      <w:r w:rsidR="00B06CD3" w:rsidRPr="008F5E85">
        <w:rPr>
          <w:rFonts w:ascii="Times New Roman" w:hAnsi="Times New Roman"/>
          <w:sz w:val="24"/>
          <w:szCs w:val="24"/>
        </w:rPr>
        <w:t>и оптимальное распределение ресурсов</w:t>
      </w:r>
      <w:r w:rsidR="00A03350" w:rsidRPr="008F5E85">
        <w:rPr>
          <w:rFonts w:ascii="Times New Roman" w:hAnsi="Times New Roman"/>
          <w:sz w:val="24"/>
          <w:szCs w:val="24"/>
        </w:rPr>
        <w:t>;</w:t>
      </w:r>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12</w:t>
      </w:r>
      <w:r w:rsidR="00367EDC" w:rsidRPr="008F5E85">
        <w:rPr>
          <w:rFonts w:ascii="Times New Roman" w:hAnsi="Times New Roman"/>
          <w:sz w:val="24"/>
          <w:szCs w:val="24"/>
        </w:rPr>
        <w:t>)</w:t>
      </w:r>
      <w:r w:rsidR="00E94ACD" w:rsidRPr="008F5E85">
        <w:rPr>
          <w:rFonts w:ascii="Times New Roman" w:hAnsi="Times New Roman"/>
          <w:sz w:val="24"/>
          <w:szCs w:val="24"/>
        </w:rPr>
        <w:t xml:space="preserve"> </w:t>
      </w:r>
      <w:r w:rsidR="00E94ACD" w:rsidRPr="008F5E85">
        <w:rPr>
          <w:rFonts w:ascii="Times New Roman" w:hAnsi="Times New Roman"/>
          <w:sz w:val="24"/>
          <w:szCs w:val="24"/>
        </w:rPr>
        <w:tab/>
        <w:t>к</w:t>
      </w:r>
      <w:r w:rsidR="00B06CD3" w:rsidRPr="008F5E85">
        <w:rPr>
          <w:rFonts w:ascii="Times New Roman" w:hAnsi="Times New Roman"/>
          <w:sz w:val="24"/>
          <w:szCs w:val="24"/>
        </w:rPr>
        <w:t xml:space="preserve"> </w:t>
      </w:r>
      <w:r w:rsidR="00CA7DC4" w:rsidRPr="008F5E85">
        <w:rPr>
          <w:rFonts w:ascii="Times New Roman" w:hAnsi="Times New Roman"/>
          <w:sz w:val="24"/>
          <w:szCs w:val="24"/>
        </w:rPr>
        <w:t>С</w:t>
      </w:r>
      <w:r w:rsidR="002E5F21" w:rsidRPr="008F5E85">
        <w:rPr>
          <w:rFonts w:ascii="Times New Roman" w:hAnsi="Times New Roman"/>
          <w:sz w:val="24"/>
          <w:szCs w:val="24"/>
        </w:rPr>
        <w:t xml:space="preserve">етевому </w:t>
      </w:r>
      <w:r w:rsidR="00B06CD3" w:rsidRPr="008F5E85">
        <w:rPr>
          <w:rFonts w:ascii="Times New Roman" w:hAnsi="Times New Roman"/>
          <w:sz w:val="24"/>
          <w:szCs w:val="24"/>
        </w:rPr>
        <w:t>графику Генеральный Подрядчик должен приложить пояснительную записку с указанием:</w:t>
      </w:r>
    </w:p>
    <w:p w:rsidR="00B06CD3" w:rsidRPr="008F5E85" w:rsidRDefault="00B06CD3" w:rsidP="005660C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 xml:space="preserve">- </w:t>
      </w:r>
      <w:r w:rsidR="00A03350" w:rsidRPr="008F5E85">
        <w:rPr>
          <w:rFonts w:ascii="Times New Roman" w:hAnsi="Times New Roman"/>
          <w:sz w:val="24"/>
          <w:szCs w:val="24"/>
        </w:rPr>
        <w:tab/>
      </w:r>
      <w:r w:rsidR="00E94ACD" w:rsidRPr="008F5E85">
        <w:rPr>
          <w:rFonts w:ascii="Times New Roman" w:hAnsi="Times New Roman"/>
          <w:sz w:val="24"/>
          <w:szCs w:val="24"/>
        </w:rPr>
        <w:t>о</w:t>
      </w:r>
      <w:r w:rsidRPr="008F5E85">
        <w:rPr>
          <w:rFonts w:ascii="Times New Roman" w:hAnsi="Times New Roman"/>
          <w:sz w:val="24"/>
          <w:szCs w:val="24"/>
        </w:rPr>
        <w:t xml:space="preserve">бщего описания методов и технологии производства </w:t>
      </w:r>
      <w:r w:rsidR="00B7582D" w:rsidRPr="008F5E85">
        <w:rPr>
          <w:rFonts w:ascii="Times New Roman" w:hAnsi="Times New Roman"/>
          <w:sz w:val="24"/>
          <w:szCs w:val="24"/>
        </w:rPr>
        <w:t>Работ</w:t>
      </w:r>
      <w:r w:rsidR="00A03350" w:rsidRPr="008F5E85">
        <w:rPr>
          <w:rFonts w:ascii="Times New Roman" w:hAnsi="Times New Roman"/>
          <w:sz w:val="24"/>
          <w:szCs w:val="24"/>
        </w:rPr>
        <w:t>;</w:t>
      </w:r>
    </w:p>
    <w:p w:rsidR="00B06CD3" w:rsidRPr="008F5E85" w:rsidRDefault="00B06CD3" w:rsidP="005660C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 xml:space="preserve">- </w:t>
      </w:r>
      <w:r w:rsidR="00A03350" w:rsidRPr="008F5E85">
        <w:rPr>
          <w:rFonts w:ascii="Times New Roman" w:hAnsi="Times New Roman"/>
          <w:sz w:val="24"/>
          <w:szCs w:val="24"/>
        </w:rPr>
        <w:tab/>
      </w:r>
      <w:r w:rsidR="00E94ACD" w:rsidRPr="008F5E85">
        <w:rPr>
          <w:rFonts w:ascii="Times New Roman" w:hAnsi="Times New Roman"/>
          <w:sz w:val="24"/>
          <w:szCs w:val="24"/>
        </w:rPr>
        <w:t>о</w:t>
      </w:r>
      <w:r w:rsidRPr="008F5E85">
        <w:rPr>
          <w:rFonts w:ascii="Times New Roman" w:hAnsi="Times New Roman"/>
          <w:sz w:val="24"/>
          <w:szCs w:val="24"/>
        </w:rPr>
        <w:t xml:space="preserve">бщего описания ключевых этапов производства </w:t>
      </w:r>
      <w:r w:rsidR="00B7582D" w:rsidRPr="008F5E85">
        <w:rPr>
          <w:rFonts w:ascii="Times New Roman" w:hAnsi="Times New Roman"/>
          <w:sz w:val="24"/>
          <w:szCs w:val="24"/>
        </w:rPr>
        <w:t>Работ</w:t>
      </w:r>
      <w:r w:rsidR="00A03350" w:rsidRPr="008F5E85">
        <w:rPr>
          <w:rFonts w:ascii="Times New Roman" w:hAnsi="Times New Roman"/>
          <w:sz w:val="24"/>
          <w:szCs w:val="24"/>
        </w:rPr>
        <w:t>;</w:t>
      </w:r>
    </w:p>
    <w:p w:rsidR="00B06CD3" w:rsidRPr="008F5E85" w:rsidRDefault="00B06CD3" w:rsidP="005660C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 xml:space="preserve">- </w:t>
      </w:r>
      <w:r w:rsidR="00A03350" w:rsidRPr="008F5E85">
        <w:rPr>
          <w:rFonts w:ascii="Times New Roman" w:hAnsi="Times New Roman"/>
          <w:sz w:val="24"/>
          <w:szCs w:val="24"/>
        </w:rPr>
        <w:tab/>
      </w:r>
      <w:r w:rsidR="00E94ACD" w:rsidRPr="008F5E85">
        <w:rPr>
          <w:rFonts w:ascii="Times New Roman" w:hAnsi="Times New Roman"/>
          <w:sz w:val="24"/>
          <w:szCs w:val="24"/>
        </w:rPr>
        <w:t>т</w:t>
      </w:r>
      <w:r w:rsidRPr="008F5E85">
        <w:rPr>
          <w:rFonts w:ascii="Times New Roman" w:hAnsi="Times New Roman"/>
          <w:sz w:val="24"/>
          <w:szCs w:val="24"/>
        </w:rPr>
        <w:t xml:space="preserve">ипа и количества (для каждого типа) персонала, которое Генеральный Подрядчик ожидает задействовать для выполнения </w:t>
      </w:r>
      <w:r w:rsidR="00B7582D" w:rsidRPr="008F5E85">
        <w:rPr>
          <w:rFonts w:ascii="Times New Roman" w:hAnsi="Times New Roman"/>
          <w:sz w:val="24"/>
          <w:szCs w:val="24"/>
        </w:rPr>
        <w:t>Работ;</w:t>
      </w:r>
    </w:p>
    <w:p w:rsidR="00B06CD3" w:rsidRPr="008F5E85" w:rsidRDefault="00B06CD3" w:rsidP="005660CC">
      <w:pPr>
        <w:tabs>
          <w:tab w:val="left" w:pos="993"/>
          <w:tab w:val="left" w:pos="1276"/>
          <w:tab w:val="left" w:pos="1560"/>
        </w:tabs>
        <w:spacing w:after="0" w:line="240" w:lineRule="auto"/>
        <w:ind w:firstLine="709"/>
        <w:jc w:val="both"/>
        <w:rPr>
          <w:rFonts w:ascii="Times New Roman" w:hAnsi="Times New Roman"/>
          <w:sz w:val="24"/>
          <w:szCs w:val="24"/>
        </w:rPr>
      </w:pPr>
      <w:r w:rsidRPr="008F5E85">
        <w:rPr>
          <w:rFonts w:ascii="Times New Roman" w:hAnsi="Times New Roman"/>
          <w:sz w:val="24"/>
          <w:szCs w:val="24"/>
        </w:rPr>
        <w:t xml:space="preserve">- </w:t>
      </w:r>
      <w:r w:rsidR="00A03350" w:rsidRPr="008F5E85">
        <w:rPr>
          <w:rFonts w:ascii="Times New Roman" w:hAnsi="Times New Roman"/>
          <w:sz w:val="24"/>
          <w:szCs w:val="24"/>
        </w:rPr>
        <w:tab/>
      </w:r>
      <w:r w:rsidR="00E94ACD" w:rsidRPr="008F5E85">
        <w:rPr>
          <w:rFonts w:ascii="Times New Roman" w:hAnsi="Times New Roman"/>
          <w:sz w:val="24"/>
          <w:szCs w:val="24"/>
        </w:rPr>
        <w:t>т</w:t>
      </w:r>
      <w:r w:rsidRPr="008F5E85">
        <w:rPr>
          <w:rFonts w:ascii="Times New Roman" w:hAnsi="Times New Roman"/>
          <w:sz w:val="24"/>
          <w:szCs w:val="24"/>
        </w:rPr>
        <w:t xml:space="preserve">ипа и количества (для каждого типа) машин и механизмов, которые Генеральный Подрядчик </w:t>
      </w:r>
      <w:r w:rsidR="00B570E3" w:rsidRPr="008F5E85">
        <w:rPr>
          <w:rFonts w:ascii="Times New Roman" w:hAnsi="Times New Roman"/>
          <w:sz w:val="24"/>
          <w:szCs w:val="24"/>
        </w:rPr>
        <w:t xml:space="preserve">предполагает </w:t>
      </w:r>
      <w:r w:rsidRPr="008F5E85">
        <w:rPr>
          <w:rFonts w:ascii="Times New Roman" w:hAnsi="Times New Roman"/>
          <w:sz w:val="24"/>
          <w:szCs w:val="24"/>
        </w:rPr>
        <w:t xml:space="preserve">задействовать для выполнения </w:t>
      </w:r>
      <w:r w:rsidR="00B7582D" w:rsidRPr="008F5E85">
        <w:rPr>
          <w:rFonts w:ascii="Times New Roman" w:hAnsi="Times New Roman"/>
          <w:sz w:val="24"/>
          <w:szCs w:val="24"/>
        </w:rPr>
        <w:t>Работ</w:t>
      </w:r>
      <w:r w:rsidRPr="008F5E85">
        <w:rPr>
          <w:rFonts w:ascii="Times New Roman" w:hAnsi="Times New Roman"/>
          <w:sz w:val="24"/>
          <w:szCs w:val="24"/>
        </w:rPr>
        <w:t>.</w:t>
      </w:r>
    </w:p>
    <w:p w:rsidR="009B6204" w:rsidRPr="008F5E85" w:rsidRDefault="00A17B50" w:rsidP="005660CC">
      <w:pPr>
        <w:tabs>
          <w:tab w:val="left" w:pos="993"/>
          <w:tab w:val="left" w:pos="1276"/>
          <w:tab w:val="left" w:pos="1560"/>
        </w:tabs>
        <w:spacing w:after="0" w:line="240" w:lineRule="auto"/>
        <w:ind w:firstLine="709"/>
        <w:jc w:val="both"/>
        <w:rPr>
          <w:rFonts w:ascii="Times New Roman" w:hAnsi="Times New Roman"/>
          <w:b/>
          <w:bCs/>
          <w:sz w:val="24"/>
          <w:szCs w:val="24"/>
        </w:rPr>
      </w:pPr>
      <w:r w:rsidRPr="008F5E85">
        <w:rPr>
          <w:rFonts w:ascii="Times New Roman" w:hAnsi="Times New Roman"/>
          <w:b/>
          <w:sz w:val="24"/>
          <w:szCs w:val="24"/>
        </w:rPr>
        <w:t>6.6</w:t>
      </w:r>
      <w:r w:rsidR="009B6204" w:rsidRPr="008F5E85">
        <w:rPr>
          <w:rFonts w:ascii="Times New Roman" w:hAnsi="Times New Roman"/>
          <w:b/>
          <w:sz w:val="24"/>
          <w:szCs w:val="24"/>
        </w:rPr>
        <w:t xml:space="preserve">. </w:t>
      </w:r>
      <w:r w:rsidR="009B6204" w:rsidRPr="008F5E85">
        <w:rPr>
          <w:rFonts w:ascii="Times New Roman" w:hAnsi="Times New Roman"/>
          <w:sz w:val="24"/>
          <w:szCs w:val="24"/>
        </w:rPr>
        <w:t>В случае согласия</w:t>
      </w:r>
      <w:r w:rsidR="009B6204" w:rsidRPr="008F5E85">
        <w:rPr>
          <w:rFonts w:ascii="Times New Roman" w:hAnsi="Times New Roman"/>
          <w:b/>
          <w:sz w:val="24"/>
          <w:szCs w:val="24"/>
        </w:rPr>
        <w:t xml:space="preserve"> </w:t>
      </w:r>
      <w:r w:rsidR="009B6204" w:rsidRPr="008F5E85">
        <w:rPr>
          <w:rFonts w:ascii="Times New Roman" w:hAnsi="Times New Roman"/>
          <w:sz w:val="24"/>
          <w:szCs w:val="24"/>
        </w:rPr>
        <w:t>Заказчика с пересмотренным Графиком выполнения  работ Стороны подпишут соответствующее дополнительное соглашение к Договору.</w:t>
      </w:r>
      <w:r w:rsidR="009B6204" w:rsidRPr="008F5E85">
        <w:rPr>
          <w:rFonts w:ascii="Times New Roman" w:hAnsi="Times New Roman"/>
          <w:b/>
          <w:sz w:val="24"/>
          <w:szCs w:val="24"/>
        </w:rPr>
        <w:t xml:space="preserve"> </w:t>
      </w:r>
    </w:p>
    <w:p w:rsidR="00A47FDE" w:rsidRPr="008F5E85" w:rsidRDefault="00A47FDE"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p>
    <w:p w:rsidR="0027790E" w:rsidRPr="008F5E85" w:rsidRDefault="0027790E"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p>
    <w:p w:rsidR="00B06CD3" w:rsidRPr="008F5E85" w:rsidRDefault="00B06CD3" w:rsidP="005660CC">
      <w:pPr>
        <w:pStyle w:val="a4"/>
        <w:numPr>
          <w:ilvl w:val="0"/>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28" w:name="_Ref303349755"/>
      <w:r w:rsidRPr="008F5E85">
        <w:rPr>
          <w:rFonts w:ascii="Times New Roman" w:hAnsi="Times New Roman" w:cs="Times New Roman"/>
          <w:b/>
          <w:bCs/>
          <w:sz w:val="24"/>
          <w:szCs w:val="24"/>
        </w:rPr>
        <w:t xml:space="preserve">ПРИЕМКА </w:t>
      </w:r>
      <w:r w:rsidR="00A56283" w:rsidRPr="008F5E85">
        <w:rPr>
          <w:rFonts w:ascii="Times New Roman" w:hAnsi="Times New Roman" w:cs="Times New Roman"/>
          <w:b/>
          <w:bCs/>
          <w:sz w:val="24"/>
          <w:szCs w:val="24"/>
        </w:rPr>
        <w:t xml:space="preserve">И ДОКУМЕНТИРОВАНИЕ </w:t>
      </w:r>
      <w:r w:rsidRPr="008F5E85">
        <w:rPr>
          <w:rFonts w:ascii="Times New Roman" w:hAnsi="Times New Roman" w:cs="Times New Roman"/>
          <w:b/>
          <w:bCs/>
          <w:sz w:val="24"/>
          <w:szCs w:val="24"/>
        </w:rPr>
        <w:t>РАБОТ</w:t>
      </w:r>
      <w:bookmarkEnd w:id="28"/>
      <w:r w:rsidR="00B7582D" w:rsidRPr="008F5E85">
        <w:rPr>
          <w:rFonts w:ascii="Times New Roman" w:hAnsi="Times New Roman" w:cs="Times New Roman"/>
          <w:b/>
          <w:bCs/>
          <w:sz w:val="24"/>
          <w:szCs w:val="24"/>
        </w:rPr>
        <w:t xml:space="preserve"> </w:t>
      </w:r>
      <w:bookmarkStart w:id="29" w:name="_Ref312671213"/>
    </w:p>
    <w:p w:rsidR="00E94ACD" w:rsidRPr="008F5E85" w:rsidRDefault="00E94ACD"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E94ACD" w:rsidRPr="008F5E85" w:rsidRDefault="00B06CD3"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30" w:name="_Ref348271875"/>
      <w:bookmarkStart w:id="31" w:name="_Ref303974036"/>
      <w:bookmarkStart w:id="32" w:name="_Ref315034850"/>
      <w:bookmarkEnd w:id="29"/>
      <w:r w:rsidRPr="008F5E85">
        <w:rPr>
          <w:rFonts w:ascii="Times New Roman" w:hAnsi="Times New Roman" w:cs="Times New Roman"/>
          <w:b/>
          <w:bCs/>
          <w:sz w:val="24"/>
          <w:szCs w:val="24"/>
        </w:rPr>
        <w:t xml:space="preserve">Ежемесячная приемка выполненных </w:t>
      </w:r>
      <w:r w:rsidR="00440AEA" w:rsidRPr="008F5E85">
        <w:rPr>
          <w:rFonts w:ascii="Times New Roman" w:hAnsi="Times New Roman" w:cs="Times New Roman"/>
          <w:b/>
          <w:bCs/>
          <w:sz w:val="24"/>
          <w:szCs w:val="24"/>
        </w:rPr>
        <w:t xml:space="preserve">Строительно-монтажных </w:t>
      </w:r>
      <w:bookmarkEnd w:id="30"/>
      <w:r w:rsidRPr="008F5E85">
        <w:rPr>
          <w:rFonts w:ascii="Times New Roman" w:hAnsi="Times New Roman" w:cs="Times New Roman"/>
          <w:b/>
          <w:bCs/>
          <w:sz w:val="24"/>
          <w:szCs w:val="24"/>
        </w:rPr>
        <w:t>Работ</w:t>
      </w:r>
      <w:bookmarkEnd w:id="31"/>
      <w:bookmarkEnd w:id="32"/>
    </w:p>
    <w:p w:rsidR="00587DA3" w:rsidRPr="008F5E85" w:rsidRDefault="00E94ACD" w:rsidP="005660CC">
      <w:pPr>
        <w:pStyle w:val="a4"/>
        <w:numPr>
          <w:ilvl w:val="2"/>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AA58AC" w:rsidRPr="008F5E85">
        <w:rPr>
          <w:rFonts w:ascii="Times New Roman" w:hAnsi="Times New Roman" w:cs="Times New Roman"/>
          <w:sz w:val="24"/>
          <w:szCs w:val="24"/>
        </w:rPr>
        <w:t xml:space="preserve">Генеральный Подрядчик ежемесячно </w:t>
      </w:r>
      <w:r w:rsidR="00587DA3" w:rsidRPr="008F5E85">
        <w:rPr>
          <w:rFonts w:ascii="Times New Roman" w:hAnsi="Times New Roman" w:cs="Times New Roman"/>
          <w:sz w:val="24"/>
          <w:szCs w:val="24"/>
        </w:rPr>
        <w:t xml:space="preserve">в срок </w:t>
      </w:r>
      <w:r w:rsidR="00AA58AC" w:rsidRPr="008F5E85">
        <w:rPr>
          <w:rFonts w:ascii="Times New Roman" w:hAnsi="Times New Roman" w:cs="Times New Roman"/>
          <w:sz w:val="24"/>
          <w:szCs w:val="24"/>
        </w:rPr>
        <w:t xml:space="preserve">не позднее 25 </w:t>
      </w:r>
      <w:r w:rsidR="00587DA3" w:rsidRPr="008F5E85">
        <w:rPr>
          <w:rFonts w:ascii="Times New Roman" w:hAnsi="Times New Roman" w:cs="Times New Roman"/>
          <w:sz w:val="24"/>
          <w:szCs w:val="24"/>
        </w:rPr>
        <w:t xml:space="preserve">(двадцать пятого) </w:t>
      </w:r>
      <w:r w:rsidR="00AA58AC" w:rsidRPr="008F5E85">
        <w:rPr>
          <w:rFonts w:ascii="Times New Roman" w:hAnsi="Times New Roman" w:cs="Times New Roman"/>
          <w:sz w:val="24"/>
          <w:szCs w:val="24"/>
        </w:rPr>
        <w:t xml:space="preserve">числа </w:t>
      </w:r>
      <w:r w:rsidR="0087655E" w:rsidRPr="008F5E85">
        <w:rPr>
          <w:rFonts w:ascii="Times New Roman" w:hAnsi="Times New Roman" w:cs="Times New Roman"/>
          <w:sz w:val="24"/>
          <w:szCs w:val="24"/>
        </w:rPr>
        <w:t>текущего (</w:t>
      </w:r>
      <w:r w:rsidR="00AA58AC" w:rsidRPr="008F5E85">
        <w:rPr>
          <w:rFonts w:ascii="Times New Roman" w:hAnsi="Times New Roman" w:cs="Times New Roman"/>
          <w:sz w:val="24"/>
          <w:szCs w:val="24"/>
        </w:rPr>
        <w:t>отчетного</w:t>
      </w:r>
      <w:r w:rsidR="0087655E" w:rsidRPr="008F5E85">
        <w:rPr>
          <w:rFonts w:ascii="Times New Roman" w:hAnsi="Times New Roman" w:cs="Times New Roman"/>
          <w:sz w:val="24"/>
          <w:szCs w:val="24"/>
        </w:rPr>
        <w:t>)</w:t>
      </w:r>
      <w:r w:rsidR="00AA58AC" w:rsidRPr="008F5E85">
        <w:rPr>
          <w:rFonts w:ascii="Times New Roman" w:hAnsi="Times New Roman" w:cs="Times New Roman"/>
          <w:sz w:val="24"/>
          <w:szCs w:val="24"/>
        </w:rPr>
        <w:t xml:space="preserve"> месяца </w:t>
      </w:r>
      <w:r w:rsidR="00CD00AA" w:rsidRPr="008F5E85">
        <w:rPr>
          <w:rFonts w:ascii="Times New Roman" w:hAnsi="Times New Roman" w:cs="Times New Roman"/>
          <w:sz w:val="24"/>
          <w:szCs w:val="24"/>
        </w:rPr>
        <w:t xml:space="preserve">представляет Заказчику </w:t>
      </w:r>
      <w:r w:rsidR="00587DA3" w:rsidRPr="008F5E85">
        <w:rPr>
          <w:rFonts w:ascii="Times New Roman" w:hAnsi="Times New Roman" w:cs="Times New Roman"/>
          <w:sz w:val="24"/>
          <w:szCs w:val="24"/>
        </w:rPr>
        <w:t xml:space="preserve">нарочным либо </w:t>
      </w:r>
      <w:proofErr w:type="gramStart"/>
      <w:r w:rsidR="00587DA3" w:rsidRPr="008F5E85">
        <w:rPr>
          <w:rFonts w:ascii="Times New Roman" w:hAnsi="Times New Roman" w:cs="Times New Roman"/>
          <w:sz w:val="24"/>
          <w:szCs w:val="24"/>
        </w:rPr>
        <w:t>экспресс-почтой</w:t>
      </w:r>
      <w:proofErr w:type="gramEnd"/>
      <w:r w:rsidR="00587DA3" w:rsidRPr="008F5E85">
        <w:rPr>
          <w:rFonts w:ascii="Times New Roman" w:hAnsi="Times New Roman" w:cs="Times New Roman"/>
          <w:sz w:val="24"/>
          <w:szCs w:val="24"/>
        </w:rPr>
        <w:t xml:space="preserve"> </w:t>
      </w:r>
      <w:r w:rsidR="00CD00AA" w:rsidRPr="008F5E85">
        <w:rPr>
          <w:rFonts w:ascii="Times New Roman" w:hAnsi="Times New Roman" w:cs="Times New Roman"/>
          <w:sz w:val="24"/>
          <w:szCs w:val="24"/>
        </w:rPr>
        <w:t>с сопроводительным письмом оформленный комплект оригиналов документов</w:t>
      </w:r>
      <w:r w:rsidR="0087655E" w:rsidRPr="008F5E85">
        <w:rPr>
          <w:rFonts w:ascii="Times New Roman" w:hAnsi="Times New Roman" w:cs="Times New Roman"/>
          <w:sz w:val="24"/>
          <w:szCs w:val="24"/>
        </w:rPr>
        <w:t xml:space="preserve"> (далее – Пакет документов)</w:t>
      </w:r>
      <w:r w:rsidR="00CD00AA" w:rsidRPr="008F5E85">
        <w:rPr>
          <w:rFonts w:ascii="Times New Roman" w:hAnsi="Times New Roman" w:cs="Times New Roman"/>
          <w:sz w:val="24"/>
          <w:szCs w:val="24"/>
        </w:rPr>
        <w:t>, включающий:</w:t>
      </w:r>
    </w:p>
    <w:p w:rsidR="00CD00AA" w:rsidRPr="008F5E85" w:rsidRDefault="00CD00AA"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Исполнительную документацию (5 экземпляров на бумажном носителе, 1 экземпляр в электронном в формате </w:t>
      </w:r>
      <w:proofErr w:type="spellStart"/>
      <w:r w:rsidRPr="008F5E85">
        <w:rPr>
          <w:rFonts w:ascii="Times New Roman" w:hAnsi="Times New Roman" w:cs="Times New Roman"/>
          <w:sz w:val="24"/>
          <w:szCs w:val="24"/>
        </w:rPr>
        <w:t>AutoCAD</w:t>
      </w:r>
      <w:proofErr w:type="spellEnd"/>
      <w:r w:rsidRPr="008F5E85">
        <w:rPr>
          <w:rFonts w:ascii="Times New Roman" w:hAnsi="Times New Roman" w:cs="Times New Roman"/>
          <w:sz w:val="24"/>
          <w:szCs w:val="24"/>
        </w:rPr>
        <w:t xml:space="preserve"> виде и сканированном в формате PDF варианте подписанной Исполнительной документации)</w:t>
      </w:r>
      <w:r w:rsidR="0087655E" w:rsidRPr="008F5E85">
        <w:rPr>
          <w:rFonts w:ascii="Times New Roman" w:hAnsi="Times New Roman" w:cs="Times New Roman"/>
          <w:sz w:val="24"/>
          <w:szCs w:val="24"/>
        </w:rPr>
        <w:t>;</w:t>
      </w:r>
    </w:p>
    <w:p w:rsidR="00CD00AA" w:rsidRPr="008F5E85" w:rsidRDefault="0087655E"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Ж</w:t>
      </w:r>
      <w:r w:rsidR="00CD00AA" w:rsidRPr="008F5E85">
        <w:rPr>
          <w:rFonts w:ascii="Times New Roman" w:hAnsi="Times New Roman" w:cs="Times New Roman"/>
          <w:sz w:val="24"/>
          <w:szCs w:val="24"/>
        </w:rPr>
        <w:t xml:space="preserve">урнал учета выполненных работ (форма КС-6а) – </w:t>
      </w:r>
      <w:r w:rsidR="00CA7DC4" w:rsidRPr="008F5E85">
        <w:rPr>
          <w:rFonts w:ascii="Times New Roman" w:hAnsi="Times New Roman" w:cs="Times New Roman"/>
          <w:sz w:val="24"/>
          <w:szCs w:val="24"/>
        </w:rPr>
        <w:t>2</w:t>
      </w:r>
      <w:r w:rsidR="00CD00AA" w:rsidRPr="008F5E85">
        <w:rPr>
          <w:rFonts w:ascii="Times New Roman" w:hAnsi="Times New Roman" w:cs="Times New Roman"/>
          <w:sz w:val="24"/>
          <w:szCs w:val="24"/>
        </w:rPr>
        <w:t xml:space="preserve"> экземпляр</w:t>
      </w:r>
      <w:r w:rsidR="00CA7DC4" w:rsidRPr="008F5E85">
        <w:rPr>
          <w:rFonts w:ascii="Times New Roman" w:hAnsi="Times New Roman" w:cs="Times New Roman"/>
          <w:sz w:val="24"/>
          <w:szCs w:val="24"/>
        </w:rPr>
        <w:t>а</w:t>
      </w:r>
      <w:r w:rsidR="00CD00AA" w:rsidRPr="008F5E85">
        <w:rPr>
          <w:rFonts w:ascii="Times New Roman" w:hAnsi="Times New Roman" w:cs="Times New Roman"/>
          <w:sz w:val="24"/>
          <w:szCs w:val="24"/>
        </w:rPr>
        <w:t xml:space="preserve"> на бумажном носителе и 1 экземпляр в электронном виде;</w:t>
      </w:r>
    </w:p>
    <w:p w:rsidR="00CD00AA" w:rsidRPr="008F5E85" w:rsidRDefault="00CD00AA"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акт о приемке выполненных работ (форма КС-2) – </w:t>
      </w:r>
      <w:r w:rsidR="00CA7DC4" w:rsidRPr="008F5E85">
        <w:rPr>
          <w:rFonts w:ascii="Times New Roman" w:hAnsi="Times New Roman" w:cs="Times New Roman"/>
          <w:sz w:val="24"/>
          <w:szCs w:val="24"/>
        </w:rPr>
        <w:t>2</w:t>
      </w:r>
      <w:r w:rsidRPr="008F5E85">
        <w:rPr>
          <w:rFonts w:ascii="Times New Roman" w:hAnsi="Times New Roman" w:cs="Times New Roman"/>
          <w:sz w:val="24"/>
          <w:szCs w:val="24"/>
        </w:rPr>
        <w:t xml:space="preserve"> экземпляр</w:t>
      </w:r>
      <w:r w:rsidR="00CA7DC4" w:rsidRPr="008F5E85">
        <w:rPr>
          <w:rFonts w:ascii="Times New Roman" w:hAnsi="Times New Roman" w:cs="Times New Roman"/>
          <w:sz w:val="24"/>
          <w:szCs w:val="24"/>
        </w:rPr>
        <w:t>а</w:t>
      </w:r>
      <w:r w:rsidRPr="008F5E85">
        <w:rPr>
          <w:rFonts w:ascii="Times New Roman" w:hAnsi="Times New Roman" w:cs="Times New Roman"/>
          <w:sz w:val="24"/>
          <w:szCs w:val="24"/>
        </w:rPr>
        <w:t xml:space="preserve"> на бумажном носителе и 1 экземпляр в электронном виде, с обязательным приложением актов на скрытые работы;</w:t>
      </w:r>
    </w:p>
    <w:p w:rsidR="00CD00AA" w:rsidRPr="008F5E85" w:rsidRDefault="00CD00AA"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справку о стоимости выполненных работ и затрат (форма КС-3) – </w:t>
      </w:r>
      <w:r w:rsidR="00CA7DC4" w:rsidRPr="008F5E85">
        <w:rPr>
          <w:rFonts w:ascii="Times New Roman" w:hAnsi="Times New Roman" w:cs="Times New Roman"/>
          <w:sz w:val="24"/>
          <w:szCs w:val="24"/>
        </w:rPr>
        <w:t>2</w:t>
      </w:r>
      <w:r w:rsidRPr="008F5E85">
        <w:rPr>
          <w:rFonts w:ascii="Times New Roman" w:hAnsi="Times New Roman" w:cs="Times New Roman"/>
          <w:sz w:val="24"/>
          <w:szCs w:val="24"/>
        </w:rPr>
        <w:t xml:space="preserve"> экземпляр</w:t>
      </w:r>
      <w:r w:rsidR="00CA7DC4" w:rsidRPr="008F5E85">
        <w:rPr>
          <w:rFonts w:ascii="Times New Roman" w:hAnsi="Times New Roman" w:cs="Times New Roman"/>
          <w:sz w:val="24"/>
          <w:szCs w:val="24"/>
        </w:rPr>
        <w:t>а</w:t>
      </w:r>
      <w:r w:rsidRPr="008F5E85">
        <w:rPr>
          <w:rFonts w:ascii="Times New Roman" w:hAnsi="Times New Roman" w:cs="Times New Roman"/>
          <w:sz w:val="24"/>
          <w:szCs w:val="24"/>
        </w:rPr>
        <w:t xml:space="preserve"> на бумажном носителе и 1 экземпляр в электронном виде;</w:t>
      </w:r>
    </w:p>
    <w:p w:rsidR="00CD00AA" w:rsidRPr="008F5E85" w:rsidRDefault="00CD00AA"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счет на оплату – 1</w:t>
      </w:r>
      <w:r w:rsidR="00C90925" w:rsidRPr="008F5E85">
        <w:rPr>
          <w:rFonts w:ascii="Times New Roman" w:hAnsi="Times New Roman" w:cs="Times New Roman"/>
          <w:sz w:val="24"/>
          <w:szCs w:val="24"/>
        </w:rPr>
        <w:t xml:space="preserve"> экземпляр на бумажном носителе</w:t>
      </w:r>
    </w:p>
    <w:p w:rsidR="00CD00AA" w:rsidRPr="008F5E85" w:rsidRDefault="00CD00AA"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ведомость переработки давальческих материалов (при наличии материалов и оборудования поставки Заказчика) – </w:t>
      </w:r>
      <w:r w:rsidR="00CA7DC4" w:rsidRPr="008F5E85">
        <w:rPr>
          <w:rFonts w:ascii="Times New Roman" w:hAnsi="Times New Roman" w:cs="Times New Roman"/>
          <w:sz w:val="24"/>
          <w:szCs w:val="24"/>
        </w:rPr>
        <w:t>2</w:t>
      </w:r>
      <w:r w:rsidRPr="008F5E85">
        <w:rPr>
          <w:rFonts w:ascii="Times New Roman" w:hAnsi="Times New Roman" w:cs="Times New Roman"/>
          <w:sz w:val="24"/>
          <w:szCs w:val="24"/>
        </w:rPr>
        <w:t xml:space="preserve"> экземпляр</w:t>
      </w:r>
      <w:r w:rsidR="00CA7DC4" w:rsidRPr="008F5E85">
        <w:rPr>
          <w:rFonts w:ascii="Times New Roman" w:hAnsi="Times New Roman" w:cs="Times New Roman"/>
          <w:sz w:val="24"/>
          <w:szCs w:val="24"/>
        </w:rPr>
        <w:t>а</w:t>
      </w:r>
      <w:r w:rsidRPr="008F5E85">
        <w:rPr>
          <w:rFonts w:ascii="Times New Roman" w:hAnsi="Times New Roman" w:cs="Times New Roman"/>
          <w:sz w:val="24"/>
          <w:szCs w:val="24"/>
        </w:rPr>
        <w:t xml:space="preserve"> на бумажном носителе;</w:t>
      </w:r>
    </w:p>
    <w:p w:rsidR="00CD00AA" w:rsidRPr="008F5E85" w:rsidRDefault="00CD00AA"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акт о приемке-передаче оборудования в монтаж по форме ОС-15</w:t>
      </w:r>
      <w:r w:rsidR="00CA7DC4" w:rsidRPr="008F5E85">
        <w:rPr>
          <w:rFonts w:ascii="Times New Roman" w:hAnsi="Times New Roman" w:cs="Times New Roman"/>
          <w:sz w:val="24"/>
          <w:szCs w:val="24"/>
        </w:rPr>
        <w:t xml:space="preserve"> (при наличии материалов и оборудования поставки Заказчика)</w:t>
      </w:r>
      <w:r w:rsidRPr="008F5E85">
        <w:rPr>
          <w:rFonts w:ascii="Times New Roman" w:hAnsi="Times New Roman" w:cs="Times New Roman"/>
          <w:sz w:val="24"/>
          <w:szCs w:val="24"/>
        </w:rPr>
        <w:t xml:space="preserve"> – </w:t>
      </w:r>
      <w:r w:rsidR="00CA7DC4" w:rsidRPr="008F5E85">
        <w:rPr>
          <w:rFonts w:ascii="Times New Roman" w:hAnsi="Times New Roman" w:cs="Times New Roman"/>
          <w:sz w:val="24"/>
          <w:szCs w:val="24"/>
        </w:rPr>
        <w:t>2</w:t>
      </w:r>
      <w:r w:rsidRPr="008F5E85">
        <w:rPr>
          <w:rFonts w:ascii="Times New Roman" w:hAnsi="Times New Roman" w:cs="Times New Roman"/>
          <w:sz w:val="24"/>
          <w:szCs w:val="24"/>
        </w:rPr>
        <w:t xml:space="preserve"> экземпляр</w:t>
      </w:r>
      <w:r w:rsidR="00CA7DC4" w:rsidRPr="008F5E85">
        <w:rPr>
          <w:rFonts w:ascii="Times New Roman" w:hAnsi="Times New Roman" w:cs="Times New Roman"/>
          <w:sz w:val="24"/>
          <w:szCs w:val="24"/>
        </w:rPr>
        <w:t>а</w:t>
      </w:r>
      <w:r w:rsidRPr="008F5E85">
        <w:rPr>
          <w:rFonts w:ascii="Times New Roman" w:hAnsi="Times New Roman" w:cs="Times New Roman"/>
          <w:sz w:val="24"/>
          <w:szCs w:val="24"/>
        </w:rPr>
        <w:t xml:space="preserve"> на бумажном носителе;</w:t>
      </w:r>
    </w:p>
    <w:p w:rsidR="00CD00AA" w:rsidRPr="008F5E85" w:rsidRDefault="00CD00AA"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накладную на отпуск материалов на сторону по форме М-15 (при наличии материалов и оборудования поставки Заказчика) – </w:t>
      </w:r>
      <w:r w:rsidR="00CA7DC4" w:rsidRPr="008F5E85">
        <w:rPr>
          <w:rFonts w:ascii="Times New Roman" w:hAnsi="Times New Roman" w:cs="Times New Roman"/>
          <w:sz w:val="24"/>
          <w:szCs w:val="24"/>
        </w:rPr>
        <w:t>2</w:t>
      </w:r>
      <w:r w:rsidRPr="008F5E85">
        <w:rPr>
          <w:rFonts w:ascii="Times New Roman" w:hAnsi="Times New Roman" w:cs="Times New Roman"/>
          <w:sz w:val="24"/>
          <w:szCs w:val="24"/>
        </w:rPr>
        <w:t xml:space="preserve"> экземпляр</w:t>
      </w:r>
      <w:r w:rsidR="00CA7DC4" w:rsidRPr="008F5E85">
        <w:rPr>
          <w:rFonts w:ascii="Times New Roman" w:hAnsi="Times New Roman" w:cs="Times New Roman"/>
          <w:sz w:val="24"/>
          <w:szCs w:val="24"/>
        </w:rPr>
        <w:t>а на бумажном носителе</w:t>
      </w:r>
      <w:r w:rsidR="0087655E" w:rsidRPr="008F5E85">
        <w:rPr>
          <w:rFonts w:ascii="Times New Roman" w:hAnsi="Times New Roman" w:cs="Times New Roman"/>
          <w:sz w:val="24"/>
          <w:szCs w:val="24"/>
        </w:rPr>
        <w:t>.</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w:t>
      </w:r>
      <w:r w:rsidR="00742055" w:rsidRPr="008F5E85">
        <w:rPr>
          <w:rFonts w:ascii="Times New Roman" w:hAnsi="Times New Roman" w:cs="Times New Roman"/>
          <w:sz w:val="24"/>
          <w:szCs w:val="24"/>
        </w:rPr>
        <w:t>1.</w:t>
      </w:r>
      <w:r w:rsidRPr="008F5E85">
        <w:rPr>
          <w:rFonts w:ascii="Times New Roman" w:hAnsi="Times New Roman" w:cs="Times New Roman"/>
          <w:sz w:val="24"/>
          <w:szCs w:val="24"/>
        </w:rPr>
        <w:t>2. Журнал учета выполненных работ по форме КС-6а.</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w:t>
      </w:r>
      <w:r w:rsidR="00742055" w:rsidRPr="008F5E85">
        <w:rPr>
          <w:rFonts w:ascii="Times New Roman" w:hAnsi="Times New Roman" w:cs="Times New Roman"/>
          <w:sz w:val="24"/>
          <w:szCs w:val="24"/>
        </w:rPr>
        <w:t>1.</w:t>
      </w:r>
      <w:r w:rsidRPr="008F5E85">
        <w:rPr>
          <w:rFonts w:ascii="Times New Roman" w:hAnsi="Times New Roman" w:cs="Times New Roman"/>
          <w:sz w:val="24"/>
          <w:szCs w:val="24"/>
        </w:rPr>
        <w:t xml:space="preserve">2.1. Журнал учета выполненных работ по форме КС-6а ведется Генеральным Подрядчиком в текущих ценах по объекту в разрезе перечня объектов, входящих в состав объекта с детализацией по видам работ, оборудованию и материалам в электронном виде на основании сметных норм и расценок для каждого конструктивного элемента или вида работ. Ежемесячно при сдаче выполненных работ Журнал распечатывается, листы нумеруются, прошнуровывается. </w:t>
      </w:r>
      <w:proofErr w:type="gramStart"/>
      <w:r w:rsidRPr="008F5E85">
        <w:rPr>
          <w:rFonts w:ascii="Times New Roman" w:hAnsi="Times New Roman" w:cs="Times New Roman"/>
          <w:sz w:val="24"/>
          <w:szCs w:val="24"/>
        </w:rPr>
        <w:t>Журнал оформляется Генеральным Подрядчиком, согласовывается работником организации по проведению строительного контроля, закрепленного за Объектом, и передается Заказчику с полным комплектов оригиналов документов.</w:t>
      </w:r>
      <w:proofErr w:type="gramEnd"/>
      <w:r w:rsidRPr="008F5E85">
        <w:rPr>
          <w:rFonts w:ascii="Times New Roman" w:hAnsi="Times New Roman" w:cs="Times New Roman"/>
          <w:sz w:val="24"/>
          <w:szCs w:val="24"/>
        </w:rPr>
        <w:t xml:space="preserve">  Подписанный со стороны Заказчика Журнал учета выполненных работ по форме КС-6а должен постоянно находиться на объекте совместно с исполнительной документацией.</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w:t>
      </w:r>
      <w:r w:rsidR="00742055" w:rsidRPr="008F5E85">
        <w:rPr>
          <w:rFonts w:ascii="Times New Roman" w:hAnsi="Times New Roman" w:cs="Times New Roman"/>
          <w:sz w:val="24"/>
          <w:szCs w:val="24"/>
        </w:rPr>
        <w:t>1.</w:t>
      </w:r>
      <w:r w:rsidRPr="008F5E85">
        <w:rPr>
          <w:rFonts w:ascii="Times New Roman" w:hAnsi="Times New Roman" w:cs="Times New Roman"/>
          <w:sz w:val="24"/>
          <w:szCs w:val="24"/>
        </w:rPr>
        <w:t>2.2. Журнал учета выполненных работ по форме КС-6а заполняется следующим образом:</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До утверждения полного комплекта рабочей документации </w:t>
      </w:r>
      <w:r w:rsidR="00F70FCB" w:rsidRPr="008F5E85">
        <w:rPr>
          <w:rFonts w:ascii="Times New Roman" w:hAnsi="Times New Roman" w:cs="Times New Roman"/>
          <w:sz w:val="24"/>
          <w:szCs w:val="24"/>
        </w:rPr>
        <w:t xml:space="preserve">(до получения положительного заключения Экспертизы </w:t>
      </w:r>
      <w:r w:rsidR="00987C21" w:rsidRPr="008F5E85">
        <w:rPr>
          <w:rFonts w:ascii="Times New Roman" w:hAnsi="Times New Roman" w:cs="Times New Roman"/>
          <w:sz w:val="24"/>
          <w:szCs w:val="24"/>
        </w:rPr>
        <w:t>п</w:t>
      </w:r>
      <w:r w:rsidR="00F70FCB" w:rsidRPr="008F5E85">
        <w:rPr>
          <w:rFonts w:ascii="Times New Roman" w:hAnsi="Times New Roman" w:cs="Times New Roman"/>
          <w:sz w:val="24"/>
          <w:szCs w:val="24"/>
        </w:rPr>
        <w:t xml:space="preserve">роектной документации) </w:t>
      </w:r>
      <w:r w:rsidRPr="008F5E85">
        <w:rPr>
          <w:rFonts w:ascii="Times New Roman" w:hAnsi="Times New Roman" w:cs="Times New Roman"/>
          <w:sz w:val="24"/>
          <w:szCs w:val="24"/>
        </w:rPr>
        <w:t>журнал учета выполненных работ составляется с учетом начислений, предусмотренных в разработанной сметной документации, на основании:</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соответствующих позиций согласованной </w:t>
      </w:r>
      <w:r w:rsidR="00E762D9" w:rsidRPr="008F5E85">
        <w:rPr>
          <w:rFonts w:ascii="Times New Roman" w:hAnsi="Times New Roman" w:cs="Times New Roman"/>
          <w:sz w:val="24"/>
          <w:szCs w:val="24"/>
        </w:rPr>
        <w:t xml:space="preserve">Заказчиком </w:t>
      </w:r>
      <w:r w:rsidRPr="008F5E85">
        <w:rPr>
          <w:rFonts w:ascii="Times New Roman" w:hAnsi="Times New Roman" w:cs="Times New Roman"/>
          <w:sz w:val="24"/>
          <w:szCs w:val="24"/>
        </w:rPr>
        <w:t>сметной документации с применением договорного коэффициента снижения, полученного при процедуре закупки</w:t>
      </w:r>
      <w:r w:rsidR="007A5D6C" w:rsidRPr="008F5E85">
        <w:rPr>
          <w:rFonts w:ascii="Times New Roman" w:hAnsi="Times New Roman" w:cs="Times New Roman"/>
          <w:sz w:val="24"/>
          <w:szCs w:val="24"/>
        </w:rPr>
        <w:t xml:space="preserve"> К дог</w:t>
      </w:r>
      <w:proofErr w:type="gramStart"/>
      <w:r w:rsidR="007A5D6C"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w:t>
      </w:r>
      <w:proofErr w:type="gramStart"/>
      <w:r w:rsidRPr="008F5E85">
        <w:rPr>
          <w:rFonts w:ascii="Times New Roman" w:hAnsi="Times New Roman" w:cs="Times New Roman"/>
          <w:sz w:val="24"/>
          <w:szCs w:val="24"/>
        </w:rPr>
        <w:t>д</w:t>
      </w:r>
      <w:proofErr w:type="gramEnd"/>
      <w:r w:rsidRPr="008F5E85">
        <w:rPr>
          <w:rFonts w:ascii="Times New Roman" w:hAnsi="Times New Roman" w:cs="Times New Roman"/>
          <w:sz w:val="24"/>
          <w:szCs w:val="24"/>
        </w:rPr>
        <w:t>алее – Договорной коэффициент).</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фактически выполненных видов и объемов работ.</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Договорной коэффициент снижения рассчитывается как отношение стоимости предложения </w:t>
      </w:r>
      <w:r w:rsidR="007A5D6C" w:rsidRPr="008F5E85">
        <w:rPr>
          <w:rFonts w:ascii="Times New Roman" w:hAnsi="Times New Roman" w:cs="Times New Roman"/>
          <w:sz w:val="24"/>
          <w:szCs w:val="24"/>
        </w:rPr>
        <w:t>Генерального П</w:t>
      </w:r>
      <w:r w:rsidRPr="008F5E85">
        <w:rPr>
          <w:rFonts w:ascii="Times New Roman" w:hAnsi="Times New Roman" w:cs="Times New Roman"/>
          <w:sz w:val="24"/>
          <w:szCs w:val="24"/>
        </w:rPr>
        <w:t>одрядчика к начальной (максимальной) цене предмета закупки. Результаты вычислений приводятся без округления до двух знаков после запятой. Арифметические ошибки и погрешности, выявленные после утверждения проектной документации, резервируются в средствах на непредвиденные работы и затраты.</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После утверждения </w:t>
      </w:r>
      <w:r w:rsidR="00F70FCB" w:rsidRPr="008F5E85">
        <w:rPr>
          <w:rFonts w:ascii="Times New Roman" w:hAnsi="Times New Roman" w:cs="Times New Roman"/>
          <w:sz w:val="24"/>
          <w:szCs w:val="24"/>
        </w:rPr>
        <w:t xml:space="preserve">полного комплекта </w:t>
      </w:r>
      <w:r w:rsidRPr="008F5E85">
        <w:rPr>
          <w:rFonts w:ascii="Times New Roman" w:hAnsi="Times New Roman" w:cs="Times New Roman"/>
          <w:sz w:val="24"/>
          <w:szCs w:val="24"/>
        </w:rPr>
        <w:t>рабочей документации в производство работ</w:t>
      </w:r>
      <w:r w:rsidR="00901861" w:rsidRPr="008F5E85">
        <w:rPr>
          <w:rFonts w:ascii="Times New Roman" w:hAnsi="Times New Roman" w:cs="Times New Roman"/>
          <w:sz w:val="24"/>
          <w:szCs w:val="24"/>
        </w:rPr>
        <w:t xml:space="preserve"> (после получения положительного заключения Экспертизы </w:t>
      </w:r>
      <w:r w:rsidR="00987C21" w:rsidRPr="008F5E85">
        <w:rPr>
          <w:rFonts w:ascii="Times New Roman" w:hAnsi="Times New Roman" w:cs="Times New Roman"/>
          <w:sz w:val="24"/>
          <w:szCs w:val="24"/>
        </w:rPr>
        <w:t>п</w:t>
      </w:r>
      <w:r w:rsidR="00901861" w:rsidRPr="008F5E85">
        <w:rPr>
          <w:rFonts w:ascii="Times New Roman" w:hAnsi="Times New Roman" w:cs="Times New Roman"/>
          <w:sz w:val="24"/>
          <w:szCs w:val="24"/>
        </w:rPr>
        <w:t>роектной документации)</w:t>
      </w:r>
      <w:r w:rsidRPr="008F5E85">
        <w:rPr>
          <w:rFonts w:ascii="Times New Roman" w:hAnsi="Times New Roman" w:cs="Times New Roman"/>
          <w:sz w:val="24"/>
          <w:szCs w:val="24"/>
        </w:rPr>
        <w:t xml:space="preserve"> </w:t>
      </w:r>
      <w:r w:rsidR="00FA5184" w:rsidRPr="008F5E85">
        <w:rPr>
          <w:rFonts w:ascii="Times New Roman" w:hAnsi="Times New Roman" w:cs="Times New Roman"/>
          <w:sz w:val="24"/>
          <w:szCs w:val="24"/>
        </w:rPr>
        <w:t>КС-6а</w:t>
      </w:r>
      <w:r w:rsidRPr="008F5E85">
        <w:rPr>
          <w:rFonts w:ascii="Times New Roman" w:hAnsi="Times New Roman" w:cs="Times New Roman"/>
          <w:sz w:val="24"/>
          <w:szCs w:val="24"/>
        </w:rPr>
        <w:t xml:space="preserve"> составляется с учетом начислений, предусмотренных в разработанной сметной документации, на основании:</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соответствующих позиций согласованной сметной документации с применением </w:t>
      </w:r>
      <w:r w:rsidR="007A5D6C" w:rsidRPr="008F5E85">
        <w:rPr>
          <w:rFonts w:ascii="Times New Roman" w:hAnsi="Times New Roman" w:cs="Times New Roman"/>
          <w:sz w:val="24"/>
          <w:szCs w:val="24"/>
        </w:rPr>
        <w:t>Договорного коэффициента</w:t>
      </w:r>
      <w:r w:rsidRPr="008F5E85">
        <w:rPr>
          <w:rFonts w:ascii="Times New Roman" w:hAnsi="Times New Roman" w:cs="Times New Roman"/>
          <w:sz w:val="24"/>
          <w:szCs w:val="24"/>
        </w:rPr>
        <w:t>;</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фактически выполненных видов и объемов работ согласно выданной Заказчиком в производство работ рабочей документации.</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Журнал должен быть пронумерован, прошнурован, сброшюрован и постоянно находиться на Объекте совместно с исполнительной документацией.</w:t>
      </w:r>
    </w:p>
    <w:p w:rsidR="00742055" w:rsidRPr="008F5E85" w:rsidRDefault="00A56283" w:rsidP="005660CC">
      <w:pPr>
        <w:pStyle w:val="a4"/>
        <w:numPr>
          <w:ilvl w:val="2"/>
          <w:numId w:val="6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Акт о приемке выполненных работ (далее - КС-2)</w:t>
      </w:r>
      <w:r w:rsidR="00742055" w:rsidRPr="008F5E85">
        <w:rPr>
          <w:rFonts w:ascii="Times New Roman" w:hAnsi="Times New Roman" w:cs="Times New Roman"/>
          <w:sz w:val="24"/>
          <w:szCs w:val="24"/>
        </w:rPr>
        <w:t>.</w:t>
      </w:r>
    </w:p>
    <w:p w:rsidR="00A56283" w:rsidRPr="008F5E85" w:rsidRDefault="00742055"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7.1.3.1. Акт о приемке выполненных работ (далее - КС-2) </w:t>
      </w:r>
      <w:r w:rsidR="00A56283" w:rsidRPr="008F5E85">
        <w:rPr>
          <w:rFonts w:ascii="Times New Roman" w:hAnsi="Times New Roman" w:cs="Times New Roman"/>
          <w:sz w:val="24"/>
          <w:szCs w:val="24"/>
        </w:rPr>
        <w:t xml:space="preserve">должен быть заполнен по перечню объектов, входящих в состав </w:t>
      </w:r>
      <w:r w:rsidR="000B1016" w:rsidRPr="008F5E85">
        <w:rPr>
          <w:rFonts w:ascii="Times New Roman" w:hAnsi="Times New Roman" w:cs="Times New Roman"/>
          <w:sz w:val="24"/>
          <w:szCs w:val="24"/>
        </w:rPr>
        <w:t>Объекта</w:t>
      </w:r>
      <w:r w:rsidR="00A56283" w:rsidRPr="008F5E85">
        <w:rPr>
          <w:rFonts w:ascii="Times New Roman" w:hAnsi="Times New Roman" w:cs="Times New Roman"/>
          <w:sz w:val="24"/>
          <w:szCs w:val="24"/>
        </w:rPr>
        <w:t>.</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w:t>
      </w:r>
      <w:r w:rsidR="00742055" w:rsidRPr="008F5E85">
        <w:rPr>
          <w:rFonts w:ascii="Times New Roman" w:hAnsi="Times New Roman" w:cs="Times New Roman"/>
          <w:sz w:val="24"/>
          <w:szCs w:val="24"/>
        </w:rPr>
        <w:t>1.3.2</w:t>
      </w:r>
      <w:r w:rsidRPr="008F5E85">
        <w:rPr>
          <w:rFonts w:ascii="Times New Roman" w:hAnsi="Times New Roman" w:cs="Times New Roman"/>
          <w:sz w:val="24"/>
          <w:szCs w:val="24"/>
        </w:rPr>
        <w:t xml:space="preserve">. КС-2 может быть </w:t>
      </w:r>
      <w:proofErr w:type="gramStart"/>
      <w:r w:rsidRPr="008F5E85">
        <w:rPr>
          <w:rFonts w:ascii="Times New Roman" w:hAnsi="Times New Roman" w:cs="Times New Roman"/>
          <w:sz w:val="24"/>
          <w:szCs w:val="24"/>
        </w:rPr>
        <w:t>дополнен</w:t>
      </w:r>
      <w:proofErr w:type="gramEnd"/>
      <w:r w:rsidRPr="008F5E85">
        <w:rPr>
          <w:rFonts w:ascii="Times New Roman" w:hAnsi="Times New Roman" w:cs="Times New Roman"/>
          <w:sz w:val="24"/>
          <w:szCs w:val="24"/>
        </w:rPr>
        <w:t xml:space="preserve"> граф</w:t>
      </w:r>
      <w:r w:rsidR="007A5D6C" w:rsidRPr="008F5E85">
        <w:rPr>
          <w:rFonts w:ascii="Times New Roman" w:hAnsi="Times New Roman" w:cs="Times New Roman"/>
          <w:sz w:val="24"/>
          <w:szCs w:val="24"/>
        </w:rPr>
        <w:t>ами для достижения соответствия</w:t>
      </w:r>
      <w:r w:rsidRPr="008F5E85">
        <w:rPr>
          <w:rFonts w:ascii="Times New Roman" w:hAnsi="Times New Roman" w:cs="Times New Roman"/>
          <w:sz w:val="24"/>
          <w:szCs w:val="24"/>
        </w:rPr>
        <w:t xml:space="preserve"> сметной нормативной базе, на основании которой рассчитывается стоимость выполненных работ. </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w:t>
      </w:r>
      <w:r w:rsidR="00742055" w:rsidRPr="008F5E85">
        <w:rPr>
          <w:rFonts w:ascii="Times New Roman" w:hAnsi="Times New Roman" w:cs="Times New Roman"/>
          <w:sz w:val="24"/>
          <w:szCs w:val="24"/>
        </w:rPr>
        <w:t>1.3.3</w:t>
      </w:r>
      <w:r w:rsidRPr="008F5E85">
        <w:rPr>
          <w:rFonts w:ascii="Times New Roman" w:hAnsi="Times New Roman" w:cs="Times New Roman"/>
          <w:sz w:val="24"/>
          <w:szCs w:val="24"/>
        </w:rPr>
        <w:t>. В составе утвержденной «в производство работ»  рабочей до</w:t>
      </w:r>
      <w:r w:rsidR="007A5D6C" w:rsidRPr="008F5E85">
        <w:rPr>
          <w:rFonts w:ascii="Times New Roman" w:hAnsi="Times New Roman" w:cs="Times New Roman"/>
          <w:sz w:val="24"/>
          <w:szCs w:val="24"/>
        </w:rPr>
        <w:t>кументации Заказчик направляет Генеральному П</w:t>
      </w:r>
      <w:r w:rsidRPr="008F5E85">
        <w:rPr>
          <w:rFonts w:ascii="Times New Roman" w:hAnsi="Times New Roman" w:cs="Times New Roman"/>
          <w:sz w:val="24"/>
          <w:szCs w:val="24"/>
        </w:rPr>
        <w:t>о</w:t>
      </w:r>
      <w:r w:rsidR="007A5D6C" w:rsidRPr="008F5E85">
        <w:rPr>
          <w:rFonts w:ascii="Times New Roman" w:hAnsi="Times New Roman" w:cs="Times New Roman"/>
          <w:sz w:val="24"/>
          <w:szCs w:val="24"/>
        </w:rPr>
        <w:t xml:space="preserve">дрядчику сметную документацию, разработанную </w:t>
      </w:r>
      <w:r w:rsidRPr="008F5E85">
        <w:rPr>
          <w:rFonts w:ascii="Times New Roman" w:hAnsi="Times New Roman" w:cs="Times New Roman"/>
          <w:sz w:val="24"/>
          <w:szCs w:val="24"/>
        </w:rPr>
        <w:t xml:space="preserve">в составе  рабочей документации. </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w:t>
      </w:r>
      <w:r w:rsidR="00742055" w:rsidRPr="008F5E85">
        <w:rPr>
          <w:rFonts w:ascii="Times New Roman" w:hAnsi="Times New Roman" w:cs="Times New Roman"/>
          <w:sz w:val="24"/>
          <w:szCs w:val="24"/>
        </w:rPr>
        <w:t>1.3.4</w:t>
      </w:r>
      <w:r w:rsidRPr="008F5E85">
        <w:rPr>
          <w:rFonts w:ascii="Times New Roman" w:hAnsi="Times New Roman" w:cs="Times New Roman"/>
          <w:sz w:val="24"/>
          <w:szCs w:val="24"/>
        </w:rPr>
        <w:t xml:space="preserve">. </w:t>
      </w:r>
      <w:proofErr w:type="gramStart"/>
      <w:r w:rsidRPr="008F5E85">
        <w:rPr>
          <w:rFonts w:ascii="Times New Roman" w:hAnsi="Times New Roman" w:cs="Times New Roman"/>
          <w:sz w:val="24"/>
          <w:szCs w:val="24"/>
        </w:rPr>
        <w:t>Стороны согласны с тем, что с</w:t>
      </w:r>
      <w:r w:rsidR="007A5D6C" w:rsidRPr="008F5E85">
        <w:rPr>
          <w:rFonts w:ascii="Times New Roman" w:hAnsi="Times New Roman" w:cs="Times New Roman"/>
          <w:sz w:val="24"/>
          <w:szCs w:val="24"/>
        </w:rPr>
        <w:t>оставление сметной документации</w:t>
      </w:r>
      <w:r w:rsidRPr="008F5E85">
        <w:rPr>
          <w:rFonts w:ascii="Times New Roman" w:hAnsi="Times New Roman" w:cs="Times New Roman"/>
          <w:sz w:val="24"/>
          <w:szCs w:val="24"/>
        </w:rPr>
        <w:t xml:space="preserve"> и оформление актов для расчетов за выполненные работы ос</w:t>
      </w:r>
      <w:r w:rsidR="007A5D6C" w:rsidRPr="008F5E85">
        <w:rPr>
          <w:rFonts w:ascii="Times New Roman" w:hAnsi="Times New Roman" w:cs="Times New Roman"/>
          <w:sz w:val="24"/>
          <w:szCs w:val="24"/>
        </w:rPr>
        <w:t xml:space="preserve">уществляется </w:t>
      </w:r>
      <w:r w:rsidRPr="008F5E85">
        <w:rPr>
          <w:rFonts w:ascii="Times New Roman" w:hAnsi="Times New Roman" w:cs="Times New Roman"/>
          <w:sz w:val="24"/>
          <w:szCs w:val="24"/>
        </w:rPr>
        <w:t>в соответствии со сметно-нормативной базой ФЕР-2001 (в редакции 2009/2010 г.) с применением расчетных индексов пересчета стоимости строительных, специальных строительных и ремонтно-строительных, монтажных и пусконаладочных работ для Московской обл</w:t>
      </w:r>
      <w:r w:rsidR="007A5D6C" w:rsidRPr="008F5E85">
        <w:rPr>
          <w:rFonts w:ascii="Times New Roman" w:hAnsi="Times New Roman" w:cs="Times New Roman"/>
          <w:sz w:val="24"/>
          <w:szCs w:val="24"/>
        </w:rPr>
        <w:t xml:space="preserve">асти к ФЕР-2001 в соответствии с протоколом </w:t>
      </w:r>
      <w:r w:rsidRPr="008F5E85">
        <w:rPr>
          <w:rFonts w:ascii="Times New Roman" w:hAnsi="Times New Roman" w:cs="Times New Roman"/>
          <w:sz w:val="24"/>
          <w:szCs w:val="24"/>
        </w:rPr>
        <w:t>№</w:t>
      </w:r>
      <w:r w:rsidR="007A5D6C" w:rsidRPr="008F5E85">
        <w:rPr>
          <w:rFonts w:ascii="Times New Roman" w:hAnsi="Times New Roman" w:cs="Times New Roman"/>
          <w:sz w:val="24"/>
          <w:szCs w:val="24"/>
        </w:rPr>
        <w:t xml:space="preserve"> 12 от 19.12.2012 г. и письмом </w:t>
      </w:r>
      <w:r w:rsidRPr="008F5E85">
        <w:rPr>
          <w:rFonts w:ascii="Times New Roman" w:hAnsi="Times New Roman" w:cs="Times New Roman"/>
          <w:sz w:val="24"/>
          <w:szCs w:val="24"/>
        </w:rPr>
        <w:t>заместителя председателя</w:t>
      </w:r>
      <w:proofErr w:type="gramEnd"/>
      <w:r w:rsidRPr="008F5E85">
        <w:rPr>
          <w:rFonts w:ascii="Times New Roman" w:hAnsi="Times New Roman" w:cs="Times New Roman"/>
          <w:sz w:val="24"/>
          <w:szCs w:val="24"/>
        </w:rPr>
        <w:t xml:space="preserve"> Правительства Московской области № 2129 от 01.04.2013 г. Московской областной комиссией по индексации цен и ценообразованию в строительстве, образованной Правительством Московской области (Постановление от 01.09.2010 № 722/40). </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w:t>
      </w:r>
      <w:r w:rsidR="00742055" w:rsidRPr="008F5E85">
        <w:rPr>
          <w:rFonts w:ascii="Times New Roman" w:hAnsi="Times New Roman" w:cs="Times New Roman"/>
          <w:sz w:val="24"/>
          <w:szCs w:val="24"/>
        </w:rPr>
        <w:t>1.3.5</w:t>
      </w:r>
      <w:r w:rsidRPr="008F5E85">
        <w:rPr>
          <w:rFonts w:ascii="Times New Roman" w:hAnsi="Times New Roman" w:cs="Times New Roman"/>
          <w:sz w:val="24"/>
          <w:szCs w:val="24"/>
        </w:rPr>
        <w:t xml:space="preserve">. Компенсация затрат </w:t>
      </w:r>
      <w:r w:rsidR="00773F95" w:rsidRPr="008F5E85">
        <w:rPr>
          <w:rFonts w:ascii="Times New Roman" w:hAnsi="Times New Roman" w:cs="Times New Roman"/>
          <w:sz w:val="24"/>
          <w:szCs w:val="24"/>
        </w:rPr>
        <w:t>Генераль</w:t>
      </w:r>
      <w:r w:rsidR="000B1016" w:rsidRPr="008F5E85">
        <w:rPr>
          <w:rFonts w:ascii="Times New Roman" w:hAnsi="Times New Roman" w:cs="Times New Roman"/>
          <w:sz w:val="24"/>
          <w:szCs w:val="24"/>
        </w:rPr>
        <w:t>н</w:t>
      </w:r>
      <w:r w:rsidR="00773F95" w:rsidRPr="008F5E85">
        <w:rPr>
          <w:rFonts w:ascii="Times New Roman" w:hAnsi="Times New Roman" w:cs="Times New Roman"/>
          <w:sz w:val="24"/>
          <w:szCs w:val="24"/>
        </w:rPr>
        <w:t xml:space="preserve">ого </w:t>
      </w:r>
      <w:r w:rsidRPr="008F5E85">
        <w:rPr>
          <w:rFonts w:ascii="Times New Roman" w:hAnsi="Times New Roman" w:cs="Times New Roman"/>
          <w:sz w:val="24"/>
          <w:szCs w:val="24"/>
        </w:rPr>
        <w:t xml:space="preserve">Подрядчика по страхованию строительных рисков производится на основании </w:t>
      </w:r>
      <w:r w:rsidR="00180366" w:rsidRPr="008F5E85">
        <w:rPr>
          <w:rFonts w:ascii="Times New Roman" w:hAnsi="Times New Roman" w:cs="Times New Roman"/>
          <w:sz w:val="24"/>
          <w:szCs w:val="24"/>
        </w:rPr>
        <w:t>подписанного Сторонами акта с предоставлением</w:t>
      </w:r>
      <w:r w:rsidRPr="008F5E85">
        <w:rPr>
          <w:rFonts w:ascii="Times New Roman" w:hAnsi="Times New Roman" w:cs="Times New Roman"/>
          <w:sz w:val="24"/>
          <w:szCs w:val="24"/>
        </w:rPr>
        <w:t xml:space="preserve"> </w:t>
      </w:r>
      <w:r w:rsidR="00773F95" w:rsidRPr="008F5E85">
        <w:rPr>
          <w:rFonts w:ascii="Times New Roman" w:hAnsi="Times New Roman" w:cs="Times New Roman"/>
          <w:sz w:val="24"/>
          <w:szCs w:val="24"/>
        </w:rPr>
        <w:t xml:space="preserve">Генеральным </w:t>
      </w:r>
      <w:r w:rsidRPr="008F5E85">
        <w:rPr>
          <w:rFonts w:ascii="Times New Roman" w:hAnsi="Times New Roman" w:cs="Times New Roman"/>
          <w:sz w:val="24"/>
          <w:szCs w:val="24"/>
        </w:rPr>
        <w:t>Подрядчиком, заверенных соответствующим образом копий:</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–договора страхования на сумму, не превышающую лимит, учтенный договорной ценой,</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платежного поручения по договору,</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страхового полиса.</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w:t>
      </w:r>
      <w:r w:rsidR="00742055" w:rsidRPr="008F5E85">
        <w:rPr>
          <w:rFonts w:ascii="Times New Roman" w:hAnsi="Times New Roman" w:cs="Times New Roman"/>
          <w:sz w:val="24"/>
          <w:szCs w:val="24"/>
        </w:rPr>
        <w:t>1.3.6</w:t>
      </w:r>
      <w:r w:rsidRPr="008F5E85">
        <w:rPr>
          <w:rFonts w:ascii="Times New Roman" w:hAnsi="Times New Roman" w:cs="Times New Roman"/>
          <w:sz w:val="24"/>
          <w:szCs w:val="24"/>
        </w:rPr>
        <w:t xml:space="preserve">. </w:t>
      </w:r>
      <w:del w:id="33" w:author="Chertischev Dmitriy" w:date="2014-01-09T17:14:00Z">
        <w:r w:rsidRPr="008F5E85" w:rsidDel="003E2260">
          <w:rPr>
            <w:rFonts w:ascii="Times New Roman" w:hAnsi="Times New Roman" w:cs="Times New Roman"/>
            <w:sz w:val="24"/>
            <w:szCs w:val="24"/>
          </w:rPr>
          <w:delText>Расчеты за фактически построенные временные здания и сооружения осуществляются на основе данных пр</w:delText>
        </w:r>
        <w:r w:rsidR="007A5D6C" w:rsidRPr="008F5E85" w:rsidDel="003E2260">
          <w:rPr>
            <w:rFonts w:ascii="Times New Roman" w:hAnsi="Times New Roman" w:cs="Times New Roman"/>
            <w:sz w:val="24"/>
            <w:szCs w:val="24"/>
          </w:rPr>
          <w:delText>оекта организации строительства</w:delText>
        </w:r>
        <w:r w:rsidRPr="008F5E85" w:rsidDel="003E2260">
          <w:rPr>
            <w:rFonts w:ascii="Times New Roman" w:hAnsi="Times New Roman" w:cs="Times New Roman"/>
            <w:sz w:val="24"/>
            <w:szCs w:val="24"/>
          </w:rPr>
          <w:delText xml:space="preserve"> (ПОС) в соответствии с необходимым набором титульных зданий и сооружений по локальным сметам, разработанными </w:delText>
        </w:r>
        <w:r w:rsidR="000F4B56" w:rsidRPr="008F5E85" w:rsidDel="003E2260">
          <w:rPr>
            <w:rFonts w:ascii="Times New Roman" w:hAnsi="Times New Roman" w:cs="Times New Roman"/>
            <w:sz w:val="24"/>
            <w:szCs w:val="24"/>
          </w:rPr>
          <w:delText>Генеральным П</w:delText>
        </w:r>
        <w:r w:rsidRPr="008F5E85" w:rsidDel="003E2260">
          <w:rPr>
            <w:rFonts w:ascii="Times New Roman" w:hAnsi="Times New Roman" w:cs="Times New Roman"/>
            <w:sz w:val="24"/>
            <w:szCs w:val="24"/>
          </w:rPr>
          <w:delText xml:space="preserve">одрядчиком. Стоимость временных зданий и сооружений в тоже время не может превышать  установленную норму в ГСН 81-05-01-2001. Акт по форме КС-2 составляется по каждому фактически построенному временному зданию и сооружению с указанием выполненных строительно-монтажных работ, с выделением оборудования и монтажа оборудования и по мере завершения строительства </w:delText>
        </w:r>
        <w:r w:rsidR="00E762D9" w:rsidRPr="008F5E85" w:rsidDel="003E2260">
          <w:rPr>
            <w:rFonts w:ascii="Times New Roman" w:hAnsi="Times New Roman" w:cs="Times New Roman"/>
            <w:sz w:val="24"/>
            <w:szCs w:val="24"/>
          </w:rPr>
          <w:delText xml:space="preserve">такие временные здания и сооружения </w:delText>
        </w:r>
        <w:r w:rsidRPr="008F5E85" w:rsidDel="003E2260">
          <w:rPr>
            <w:rFonts w:ascii="Times New Roman" w:hAnsi="Times New Roman" w:cs="Times New Roman"/>
            <w:sz w:val="24"/>
            <w:szCs w:val="24"/>
          </w:rPr>
          <w:delText>учитываются на балансе Заказчика</w:delText>
        </w:r>
      </w:del>
      <w:ins w:id="34" w:author="Chertischev Dmitriy" w:date="2014-01-09T17:14:00Z">
        <w:r w:rsidR="003E2260">
          <w:rPr>
            <w:rFonts w:ascii="Times New Roman" w:hAnsi="Times New Roman" w:cs="Times New Roman"/>
            <w:sz w:val="24"/>
            <w:szCs w:val="24"/>
          </w:rPr>
          <w:t xml:space="preserve">Расчеты за </w:t>
        </w:r>
        <w:proofErr w:type="spellStart"/>
        <w:r w:rsidR="003E2260">
          <w:rPr>
            <w:rFonts w:ascii="Times New Roman" w:hAnsi="Times New Roman" w:cs="Times New Roman"/>
            <w:sz w:val="24"/>
            <w:szCs w:val="24"/>
          </w:rPr>
          <w:t>фактическипостроенные</w:t>
        </w:r>
        <w:proofErr w:type="spellEnd"/>
        <w:r w:rsidR="003E2260">
          <w:rPr>
            <w:rFonts w:ascii="Times New Roman" w:hAnsi="Times New Roman" w:cs="Times New Roman"/>
            <w:sz w:val="24"/>
            <w:szCs w:val="24"/>
          </w:rPr>
          <w:t xml:space="preserve"> здания и сооружения производятся в соответствии с проектно-сметной документацией по нормам, приведенным в Сборнике сметных норм затрат на строительство временных зданий и сооружений ГСН 81-05-01-2001, в процентах от сметной стоимости строительных и монтажных работ и дополнительным затратам, неучтёнными сметными нормативами</w:t>
        </w:r>
      </w:ins>
      <w:bookmarkStart w:id="35" w:name="_GoBack"/>
      <w:bookmarkEnd w:id="35"/>
      <w:r w:rsidRPr="008F5E85">
        <w:rPr>
          <w:rFonts w:ascii="Times New Roman" w:hAnsi="Times New Roman" w:cs="Times New Roman"/>
          <w:sz w:val="24"/>
          <w:szCs w:val="24"/>
        </w:rPr>
        <w:t xml:space="preserve">.     </w:t>
      </w:r>
    </w:p>
    <w:p w:rsidR="00A56283" w:rsidRPr="008F5E85" w:rsidRDefault="00FA5184"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w:t>
      </w:r>
      <w:r w:rsidR="00742055" w:rsidRPr="008F5E85">
        <w:rPr>
          <w:rFonts w:ascii="Times New Roman" w:hAnsi="Times New Roman" w:cs="Times New Roman"/>
          <w:sz w:val="24"/>
          <w:szCs w:val="24"/>
        </w:rPr>
        <w:t>1.3.7</w:t>
      </w:r>
      <w:r w:rsidRPr="008F5E85">
        <w:rPr>
          <w:rFonts w:ascii="Times New Roman" w:hAnsi="Times New Roman" w:cs="Times New Roman"/>
          <w:sz w:val="24"/>
          <w:szCs w:val="24"/>
        </w:rPr>
        <w:t>. В случае</w:t>
      </w:r>
      <w:r w:rsidR="00A56283" w:rsidRPr="008F5E85">
        <w:rPr>
          <w:rFonts w:ascii="Times New Roman" w:hAnsi="Times New Roman" w:cs="Times New Roman"/>
          <w:sz w:val="24"/>
          <w:szCs w:val="24"/>
        </w:rPr>
        <w:t xml:space="preserve"> возникновения непредвиденны</w:t>
      </w:r>
      <w:r w:rsidR="007A5D6C" w:rsidRPr="008F5E85">
        <w:rPr>
          <w:rFonts w:ascii="Times New Roman" w:hAnsi="Times New Roman" w:cs="Times New Roman"/>
          <w:sz w:val="24"/>
          <w:szCs w:val="24"/>
        </w:rPr>
        <w:t xml:space="preserve">х работ и затрат в части СМР, КС-2  составляется </w:t>
      </w:r>
      <w:r w:rsidR="00A56283" w:rsidRPr="008F5E85">
        <w:rPr>
          <w:rFonts w:ascii="Times New Roman" w:hAnsi="Times New Roman" w:cs="Times New Roman"/>
          <w:sz w:val="24"/>
          <w:szCs w:val="24"/>
        </w:rPr>
        <w:t>в соответствии с локальной сметой, утвержденной в производство работ, составленной на основании подписанного дополнительного соглашени</w:t>
      </w:r>
      <w:r w:rsidR="007A5D6C" w:rsidRPr="008F5E85">
        <w:rPr>
          <w:rFonts w:ascii="Times New Roman" w:hAnsi="Times New Roman" w:cs="Times New Roman"/>
          <w:sz w:val="24"/>
          <w:szCs w:val="24"/>
        </w:rPr>
        <w:t>я, оформленного в соответствии с подписанным</w:t>
      </w:r>
      <w:r w:rsidR="00773F95" w:rsidRPr="008F5E85">
        <w:rPr>
          <w:rFonts w:ascii="Times New Roman" w:hAnsi="Times New Roman" w:cs="Times New Roman"/>
          <w:sz w:val="24"/>
          <w:szCs w:val="24"/>
        </w:rPr>
        <w:t xml:space="preserve"> трехсторонним </w:t>
      </w:r>
      <w:r w:rsidR="00A56283" w:rsidRPr="008F5E85">
        <w:rPr>
          <w:rFonts w:ascii="Times New Roman" w:hAnsi="Times New Roman" w:cs="Times New Roman"/>
          <w:sz w:val="24"/>
          <w:szCs w:val="24"/>
        </w:rPr>
        <w:t>актом, фиксирующим объемы непредвиденных работ и зат</w:t>
      </w:r>
      <w:r w:rsidR="00773F95" w:rsidRPr="008F5E85">
        <w:rPr>
          <w:rFonts w:ascii="Times New Roman" w:hAnsi="Times New Roman" w:cs="Times New Roman"/>
          <w:sz w:val="24"/>
          <w:szCs w:val="24"/>
        </w:rPr>
        <w:t>рат, подписанного</w:t>
      </w:r>
      <w:r w:rsidR="007A5D6C" w:rsidRPr="008F5E85">
        <w:rPr>
          <w:rFonts w:ascii="Times New Roman" w:hAnsi="Times New Roman" w:cs="Times New Roman"/>
          <w:sz w:val="24"/>
          <w:szCs w:val="24"/>
        </w:rPr>
        <w:t xml:space="preserve"> Заказчиком, ответственным лицом </w:t>
      </w:r>
      <w:r w:rsidR="000F4B56" w:rsidRPr="008F5E85">
        <w:rPr>
          <w:rFonts w:ascii="Times New Roman" w:hAnsi="Times New Roman" w:cs="Times New Roman"/>
          <w:sz w:val="24"/>
          <w:szCs w:val="24"/>
        </w:rPr>
        <w:t>Генерального П</w:t>
      </w:r>
      <w:r w:rsidR="007A5D6C" w:rsidRPr="008F5E85">
        <w:rPr>
          <w:rFonts w:ascii="Times New Roman" w:hAnsi="Times New Roman" w:cs="Times New Roman"/>
          <w:sz w:val="24"/>
          <w:szCs w:val="24"/>
        </w:rPr>
        <w:t xml:space="preserve">одрядчика и </w:t>
      </w:r>
      <w:r w:rsidR="00A56283" w:rsidRPr="008F5E85">
        <w:rPr>
          <w:rFonts w:ascii="Times New Roman" w:hAnsi="Times New Roman" w:cs="Times New Roman"/>
          <w:sz w:val="24"/>
          <w:szCs w:val="24"/>
        </w:rPr>
        <w:t xml:space="preserve">представителем </w:t>
      </w:r>
      <w:r w:rsidR="00A56283" w:rsidRPr="008F5E85">
        <w:rPr>
          <w:rFonts w:ascii="Times New Roman" w:hAnsi="Times New Roman" w:cs="Times New Roman"/>
          <w:sz w:val="24"/>
          <w:szCs w:val="24"/>
        </w:rPr>
        <w:lastRenderedPageBreak/>
        <w:t>авторского надзора. Локальная смета составляется в базовом уровне цен 2001 года с пересчетом в текущий уровень цен на дату выполнения дополнительных работ без применения коэффициента договорного снижения.</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На титульном листе КС-2 после слов «Акт о приемке выполненных работ» указывается «Непредвиденные работы и затраты».</w:t>
      </w:r>
    </w:p>
    <w:p w:rsidR="00AC6891"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w:t>
      </w:r>
      <w:r w:rsidR="00742055" w:rsidRPr="008F5E85">
        <w:rPr>
          <w:rFonts w:ascii="Times New Roman" w:hAnsi="Times New Roman" w:cs="Times New Roman"/>
          <w:sz w:val="24"/>
          <w:szCs w:val="24"/>
        </w:rPr>
        <w:t>1.3.8</w:t>
      </w:r>
      <w:r w:rsidRPr="008F5E85">
        <w:rPr>
          <w:rFonts w:ascii="Times New Roman" w:hAnsi="Times New Roman" w:cs="Times New Roman"/>
          <w:sz w:val="24"/>
          <w:szCs w:val="24"/>
        </w:rPr>
        <w:t>. При отсутствии стоимости оборудования и материа</w:t>
      </w:r>
      <w:r w:rsidR="00FA5184" w:rsidRPr="008F5E85">
        <w:rPr>
          <w:rFonts w:ascii="Times New Roman" w:hAnsi="Times New Roman" w:cs="Times New Roman"/>
          <w:sz w:val="24"/>
          <w:szCs w:val="24"/>
        </w:rPr>
        <w:t>лов в сметной нормативной базе,</w:t>
      </w:r>
      <w:r w:rsidRPr="008F5E85">
        <w:rPr>
          <w:rFonts w:ascii="Times New Roman" w:hAnsi="Times New Roman" w:cs="Times New Roman"/>
          <w:sz w:val="24"/>
          <w:szCs w:val="24"/>
        </w:rPr>
        <w:t xml:space="preserve"> их цена подт</w:t>
      </w:r>
      <w:r w:rsidR="00FA5184" w:rsidRPr="008F5E85">
        <w:rPr>
          <w:rFonts w:ascii="Times New Roman" w:hAnsi="Times New Roman" w:cs="Times New Roman"/>
          <w:sz w:val="24"/>
          <w:szCs w:val="24"/>
        </w:rPr>
        <w:t>верждается реестром заверенных копий первичных учетных</w:t>
      </w:r>
      <w:r w:rsidRPr="008F5E85">
        <w:rPr>
          <w:rFonts w:ascii="Times New Roman" w:hAnsi="Times New Roman" w:cs="Times New Roman"/>
          <w:sz w:val="24"/>
          <w:szCs w:val="24"/>
        </w:rPr>
        <w:t xml:space="preserve"> документов  (счетов-фактур, накладных, договоров поставки и т.д.) по факту их приобре</w:t>
      </w:r>
      <w:r w:rsidR="00FA5184" w:rsidRPr="008F5E85">
        <w:rPr>
          <w:rFonts w:ascii="Times New Roman" w:hAnsi="Times New Roman" w:cs="Times New Roman"/>
          <w:sz w:val="24"/>
          <w:szCs w:val="24"/>
        </w:rPr>
        <w:t xml:space="preserve">тения, который  прикладывается к КС-2. К оплате принимается </w:t>
      </w:r>
      <w:r w:rsidRPr="008F5E85">
        <w:rPr>
          <w:rFonts w:ascii="Times New Roman" w:hAnsi="Times New Roman" w:cs="Times New Roman"/>
          <w:sz w:val="24"/>
          <w:szCs w:val="24"/>
        </w:rPr>
        <w:t>оборудование и материалы, отс</w:t>
      </w:r>
      <w:r w:rsidR="008177B7" w:rsidRPr="008F5E85">
        <w:rPr>
          <w:rFonts w:ascii="Times New Roman" w:hAnsi="Times New Roman" w:cs="Times New Roman"/>
          <w:sz w:val="24"/>
          <w:szCs w:val="24"/>
        </w:rPr>
        <w:t xml:space="preserve">утствующие в нормативной базе, </w:t>
      </w:r>
      <w:r w:rsidRPr="008F5E85">
        <w:rPr>
          <w:rFonts w:ascii="Times New Roman" w:hAnsi="Times New Roman" w:cs="Times New Roman"/>
          <w:sz w:val="24"/>
          <w:szCs w:val="24"/>
        </w:rPr>
        <w:t xml:space="preserve">стоимость которых была включена в </w:t>
      </w:r>
      <w:r w:rsidR="006A13DA" w:rsidRPr="008F5E85">
        <w:rPr>
          <w:rFonts w:ascii="Times New Roman" w:hAnsi="Times New Roman" w:cs="Times New Roman"/>
          <w:sz w:val="24"/>
          <w:szCs w:val="24"/>
        </w:rPr>
        <w:t>Р</w:t>
      </w:r>
      <w:r w:rsidRPr="008F5E85">
        <w:rPr>
          <w:rFonts w:ascii="Times New Roman" w:hAnsi="Times New Roman" w:cs="Times New Roman"/>
          <w:sz w:val="24"/>
          <w:szCs w:val="24"/>
        </w:rPr>
        <w:t>а</w:t>
      </w:r>
      <w:r w:rsidR="008177B7" w:rsidRPr="008F5E85">
        <w:rPr>
          <w:rFonts w:ascii="Times New Roman" w:hAnsi="Times New Roman" w:cs="Times New Roman"/>
          <w:sz w:val="24"/>
          <w:szCs w:val="24"/>
        </w:rPr>
        <w:t>бочую документацию на основании</w:t>
      </w:r>
      <w:r w:rsidRPr="008F5E85">
        <w:rPr>
          <w:rFonts w:ascii="Times New Roman" w:hAnsi="Times New Roman" w:cs="Times New Roman"/>
          <w:sz w:val="24"/>
          <w:szCs w:val="24"/>
        </w:rPr>
        <w:t xml:space="preserve"> конъюнктурного анализа по выбору поставщика оборудования или материалов, согласованного Заказчиком. Конъюнктурный анализ по выбору </w:t>
      </w:r>
      <w:r w:rsidR="00B37B35" w:rsidRPr="008F5E85">
        <w:rPr>
          <w:rFonts w:ascii="Times New Roman" w:hAnsi="Times New Roman" w:cs="Times New Roman"/>
          <w:sz w:val="24"/>
          <w:szCs w:val="24"/>
        </w:rPr>
        <w:t>поставщика, составленный по форме</w:t>
      </w:r>
      <w:r w:rsidR="001564F3" w:rsidRPr="008F5E85">
        <w:rPr>
          <w:rFonts w:ascii="Times New Roman" w:hAnsi="Times New Roman" w:cs="Times New Roman"/>
          <w:sz w:val="24"/>
          <w:szCs w:val="24"/>
        </w:rPr>
        <w:t>,</w:t>
      </w:r>
      <w:r w:rsidR="00B37B35" w:rsidRPr="008F5E85">
        <w:rPr>
          <w:rFonts w:ascii="Times New Roman" w:hAnsi="Times New Roman" w:cs="Times New Roman"/>
          <w:sz w:val="24"/>
          <w:szCs w:val="24"/>
        </w:rPr>
        <w:t xml:space="preserve"> согласно </w:t>
      </w:r>
      <w:r w:rsidR="007E5630" w:rsidRPr="008F5E85">
        <w:rPr>
          <w:rFonts w:ascii="Times New Roman" w:hAnsi="Times New Roman" w:cs="Times New Roman"/>
          <w:sz w:val="24"/>
          <w:szCs w:val="24"/>
        </w:rPr>
        <w:t>П</w:t>
      </w:r>
      <w:r w:rsidR="00A8721A" w:rsidRPr="008F5E85">
        <w:rPr>
          <w:rFonts w:ascii="Times New Roman" w:hAnsi="Times New Roman" w:cs="Times New Roman"/>
          <w:sz w:val="24"/>
          <w:szCs w:val="24"/>
        </w:rPr>
        <w:t>риложению № 10</w:t>
      </w:r>
      <w:r w:rsidR="00B37B35" w:rsidRPr="008F5E85">
        <w:rPr>
          <w:rFonts w:ascii="Times New Roman" w:hAnsi="Times New Roman" w:cs="Times New Roman"/>
          <w:sz w:val="24"/>
          <w:szCs w:val="24"/>
        </w:rPr>
        <w:t xml:space="preserve"> к настоящему Договору, </w:t>
      </w:r>
      <w:r w:rsidRPr="008F5E85">
        <w:rPr>
          <w:rFonts w:ascii="Times New Roman" w:hAnsi="Times New Roman" w:cs="Times New Roman"/>
          <w:sz w:val="24"/>
          <w:szCs w:val="24"/>
        </w:rPr>
        <w:t xml:space="preserve">прикладывается к акту КС-2, в котором указывается </w:t>
      </w:r>
      <w:r w:rsidR="00FA5184" w:rsidRPr="008F5E85">
        <w:rPr>
          <w:rFonts w:ascii="Times New Roman" w:hAnsi="Times New Roman" w:cs="Times New Roman"/>
          <w:sz w:val="24"/>
          <w:szCs w:val="24"/>
        </w:rPr>
        <w:t>ссылка на принятые показатели.</w:t>
      </w:r>
    </w:p>
    <w:p w:rsidR="00A56283" w:rsidRPr="008F5E85" w:rsidRDefault="00AC6891"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7.1.3.9.</w:t>
      </w:r>
      <w:r w:rsidR="00A56283" w:rsidRPr="008F5E85">
        <w:rPr>
          <w:rFonts w:ascii="Times New Roman" w:hAnsi="Times New Roman" w:cs="Times New Roman"/>
          <w:sz w:val="24"/>
          <w:szCs w:val="24"/>
        </w:rPr>
        <w:t xml:space="preserve"> К итоговой стоимости строительно-монтажных работ в КС-2 начисляются коэффициенты, учитывающие работы и затраты, включенные в Догов</w:t>
      </w:r>
      <w:r w:rsidR="00254EE7" w:rsidRPr="008F5E85">
        <w:rPr>
          <w:rFonts w:ascii="Times New Roman" w:hAnsi="Times New Roman" w:cs="Times New Roman"/>
          <w:sz w:val="24"/>
          <w:szCs w:val="24"/>
        </w:rPr>
        <w:t xml:space="preserve">ор: </w:t>
      </w:r>
      <w:r w:rsidR="00A56283" w:rsidRPr="008F5E85">
        <w:rPr>
          <w:rFonts w:ascii="Times New Roman" w:hAnsi="Times New Roman" w:cs="Times New Roman"/>
          <w:sz w:val="24"/>
          <w:szCs w:val="24"/>
        </w:rPr>
        <w:t xml:space="preserve">зимнее удорожание, и т.п. </w:t>
      </w:r>
    </w:p>
    <w:p w:rsidR="00172649"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w:t>
      </w:r>
      <w:r w:rsidR="00742055" w:rsidRPr="008F5E85">
        <w:rPr>
          <w:rFonts w:ascii="Times New Roman" w:hAnsi="Times New Roman" w:cs="Times New Roman"/>
          <w:sz w:val="24"/>
          <w:szCs w:val="24"/>
        </w:rPr>
        <w:t>1.3.</w:t>
      </w:r>
      <w:r w:rsidR="00AC6891" w:rsidRPr="008F5E85">
        <w:rPr>
          <w:rFonts w:ascii="Times New Roman" w:hAnsi="Times New Roman" w:cs="Times New Roman"/>
          <w:sz w:val="24"/>
          <w:szCs w:val="24"/>
        </w:rPr>
        <w:t>10</w:t>
      </w:r>
      <w:r w:rsidR="00742055" w:rsidRPr="008F5E85">
        <w:rPr>
          <w:rFonts w:ascii="Times New Roman" w:hAnsi="Times New Roman" w:cs="Times New Roman"/>
          <w:sz w:val="24"/>
          <w:szCs w:val="24"/>
        </w:rPr>
        <w:t>.</w:t>
      </w:r>
      <w:r w:rsidRPr="008F5E85">
        <w:rPr>
          <w:rFonts w:ascii="Times New Roman" w:hAnsi="Times New Roman" w:cs="Times New Roman"/>
          <w:sz w:val="24"/>
          <w:szCs w:val="24"/>
        </w:rPr>
        <w:t xml:space="preserve"> В </w:t>
      </w:r>
      <w:r w:rsidR="00172649" w:rsidRPr="008F5E85">
        <w:rPr>
          <w:rFonts w:ascii="Times New Roman" w:hAnsi="Times New Roman" w:cs="Times New Roman"/>
          <w:sz w:val="24"/>
          <w:szCs w:val="24"/>
        </w:rPr>
        <w:t xml:space="preserve">КС-2 выполненные объемы работ распределяются по объектам учета в соответствии с </w:t>
      </w:r>
      <w:r w:rsidR="006A13DA" w:rsidRPr="008F5E85">
        <w:rPr>
          <w:rFonts w:ascii="Times New Roman" w:hAnsi="Times New Roman" w:cs="Times New Roman"/>
          <w:sz w:val="24"/>
          <w:szCs w:val="24"/>
        </w:rPr>
        <w:t xml:space="preserve">Рабочей </w:t>
      </w:r>
      <w:r w:rsidR="00172649" w:rsidRPr="008F5E85">
        <w:rPr>
          <w:rFonts w:ascii="Times New Roman" w:hAnsi="Times New Roman" w:cs="Times New Roman"/>
          <w:sz w:val="24"/>
          <w:szCs w:val="24"/>
        </w:rPr>
        <w:t xml:space="preserve">документацией. </w:t>
      </w:r>
    </w:p>
    <w:p w:rsidR="00742055" w:rsidRPr="008F5E85" w:rsidRDefault="00742055"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7.1.3.1</w:t>
      </w:r>
      <w:r w:rsidR="00AC6891" w:rsidRPr="008F5E85">
        <w:rPr>
          <w:rFonts w:ascii="Times New Roman" w:hAnsi="Times New Roman" w:cs="Times New Roman"/>
          <w:sz w:val="24"/>
          <w:szCs w:val="24"/>
        </w:rPr>
        <w:t>1</w:t>
      </w:r>
      <w:r w:rsidRPr="008F5E85">
        <w:rPr>
          <w:rFonts w:ascii="Times New Roman" w:hAnsi="Times New Roman" w:cs="Times New Roman"/>
          <w:sz w:val="24"/>
          <w:szCs w:val="24"/>
        </w:rPr>
        <w:t>. В случае, если затраты на страхование включены в договорную цену компенсация включается в форму КС-2 отдельной строкой «Затраты на страхование».</w:t>
      </w:r>
    </w:p>
    <w:p w:rsidR="00742055" w:rsidRPr="008F5E85" w:rsidRDefault="00742055"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7.1.4. Справка о стоимости выполненных работ и затрат (форма КС-3).</w:t>
      </w:r>
    </w:p>
    <w:p w:rsidR="00742055" w:rsidRPr="008F5E85" w:rsidRDefault="00742055"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7.1.4.1. Справка о стоимости выполненных работ и затрат (форма КС-3): оформляется на основании данных акта о приемке выполненных работ (форма КС-2) с учетом стоимости компенсируемых затрат, с выделением стоимости оборудования «в монтаже», </w:t>
      </w:r>
      <w:r w:rsidR="00AC6891" w:rsidRPr="008F5E85">
        <w:rPr>
          <w:rFonts w:ascii="Times New Roman" w:hAnsi="Times New Roman" w:cs="Times New Roman"/>
          <w:sz w:val="24"/>
          <w:szCs w:val="24"/>
        </w:rPr>
        <w:t>строительно-монтажных работ</w:t>
      </w:r>
      <w:r w:rsidRPr="008F5E85">
        <w:rPr>
          <w:rFonts w:ascii="Times New Roman" w:hAnsi="Times New Roman" w:cs="Times New Roman"/>
          <w:sz w:val="24"/>
          <w:szCs w:val="24"/>
        </w:rPr>
        <w:t>, в разрезе затрат по объектам, входящих в состав объекта строительства за отчетный период. Справка составляется на фактически выполненные строительно-монтажные и другие работы, выполняемые при строительстве Объекта.</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w:t>
      </w:r>
      <w:r w:rsidR="00742055" w:rsidRPr="008F5E85">
        <w:rPr>
          <w:rFonts w:ascii="Times New Roman" w:hAnsi="Times New Roman" w:cs="Times New Roman"/>
          <w:sz w:val="24"/>
          <w:szCs w:val="24"/>
        </w:rPr>
        <w:t>1.4.2</w:t>
      </w:r>
      <w:r w:rsidRPr="008F5E85">
        <w:rPr>
          <w:rFonts w:ascii="Times New Roman" w:hAnsi="Times New Roman" w:cs="Times New Roman"/>
          <w:sz w:val="24"/>
          <w:szCs w:val="24"/>
        </w:rPr>
        <w:t xml:space="preserve"> С</w:t>
      </w:r>
      <w:r w:rsidR="007A5D6C" w:rsidRPr="008F5E85">
        <w:rPr>
          <w:rFonts w:ascii="Times New Roman" w:hAnsi="Times New Roman" w:cs="Times New Roman"/>
          <w:sz w:val="24"/>
          <w:szCs w:val="24"/>
        </w:rPr>
        <w:t xml:space="preserve">тоимость пусконаладочных работ </w:t>
      </w:r>
      <w:r w:rsidRPr="008F5E85">
        <w:rPr>
          <w:rFonts w:ascii="Times New Roman" w:hAnsi="Times New Roman" w:cs="Times New Roman"/>
          <w:sz w:val="24"/>
          <w:szCs w:val="24"/>
        </w:rPr>
        <w:t xml:space="preserve">учитывается в КС-3 отдельной строкой с наименованием «Пусконаладочные работы (прочие затраты)» в разрезе объектов строительства, входящих в состав </w:t>
      </w:r>
      <w:r w:rsidR="007A5D6C" w:rsidRPr="008F5E85">
        <w:rPr>
          <w:rFonts w:ascii="Times New Roman" w:hAnsi="Times New Roman" w:cs="Times New Roman"/>
          <w:sz w:val="24"/>
          <w:szCs w:val="24"/>
        </w:rPr>
        <w:t>О</w:t>
      </w:r>
      <w:r w:rsidRPr="008F5E85">
        <w:rPr>
          <w:rFonts w:ascii="Times New Roman" w:hAnsi="Times New Roman" w:cs="Times New Roman"/>
          <w:sz w:val="24"/>
          <w:szCs w:val="24"/>
        </w:rPr>
        <w:t>бъекта</w:t>
      </w:r>
      <w:r w:rsidR="00FA5184" w:rsidRPr="008F5E85">
        <w:rPr>
          <w:rFonts w:ascii="Times New Roman" w:hAnsi="Times New Roman" w:cs="Times New Roman"/>
          <w:sz w:val="24"/>
          <w:szCs w:val="24"/>
        </w:rPr>
        <w:t xml:space="preserve">. </w:t>
      </w:r>
    </w:p>
    <w:p w:rsidR="000B1016" w:rsidRPr="008F5E85" w:rsidRDefault="00742055"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7.1.4.3. В случае, если затраты на страхование включены в договорную цену компенсация включается в форму КС-3 отдельной строкой «Затраты на страхование».</w:t>
      </w:r>
    </w:p>
    <w:p w:rsidR="009B6204" w:rsidRPr="008F5E85" w:rsidRDefault="00DF26E6" w:rsidP="00B71DF8">
      <w:pPr>
        <w:pStyle w:val="a4"/>
        <w:numPr>
          <w:ilvl w:val="2"/>
          <w:numId w:val="67"/>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Style w:val="FontStyle15"/>
          <w:sz w:val="24"/>
          <w:szCs w:val="24"/>
        </w:rPr>
        <w:t xml:space="preserve">Заказчик в течение 10 (десяти) Календарных дней с момента получения указанных документов рассматривает их и направляет </w:t>
      </w:r>
      <w:r w:rsidR="00917518" w:rsidRPr="008F5E85">
        <w:rPr>
          <w:rStyle w:val="FontStyle15"/>
          <w:sz w:val="24"/>
          <w:szCs w:val="24"/>
        </w:rPr>
        <w:t xml:space="preserve">Генеральному </w:t>
      </w:r>
      <w:r w:rsidRPr="008F5E85">
        <w:rPr>
          <w:rStyle w:val="FontStyle15"/>
          <w:sz w:val="24"/>
          <w:szCs w:val="24"/>
        </w:rPr>
        <w:t xml:space="preserve">Подрядчику по 1 (одному) экземпляру подписанных со своей стороны документов или мотивированный отказ от приемки </w:t>
      </w:r>
      <w:r w:rsidR="00917518" w:rsidRPr="008F5E85">
        <w:rPr>
          <w:rStyle w:val="FontStyle15"/>
          <w:sz w:val="24"/>
          <w:szCs w:val="24"/>
        </w:rPr>
        <w:t>выполненных Р</w:t>
      </w:r>
      <w:r w:rsidRPr="008F5E85">
        <w:rPr>
          <w:rStyle w:val="FontStyle15"/>
          <w:sz w:val="24"/>
          <w:szCs w:val="24"/>
        </w:rPr>
        <w:t>абот с перечнем подлежащих устранению замечаний и сроков их устранения.</w:t>
      </w:r>
      <w:r w:rsidR="00917518" w:rsidRPr="008F5E85">
        <w:rPr>
          <w:rStyle w:val="FontStyle15"/>
          <w:sz w:val="24"/>
          <w:szCs w:val="24"/>
        </w:rPr>
        <w:t xml:space="preserve"> Генеральный </w:t>
      </w:r>
      <w:r w:rsidR="00917518" w:rsidRPr="008F5E85">
        <w:rPr>
          <w:rFonts w:ascii="Times New Roman" w:hAnsi="Times New Roman" w:cs="Times New Roman"/>
          <w:sz w:val="24"/>
          <w:szCs w:val="24"/>
        </w:rPr>
        <w:t>Подрядчик обязан в указанный для устранения замечаний срок и за собственный счет устранить замечания и повторно направить комплект первичных учетных документов Заказчику.</w:t>
      </w:r>
    </w:p>
    <w:p w:rsidR="009B6204" w:rsidRPr="008F5E85" w:rsidRDefault="00AA58AC" w:rsidP="00B71DF8">
      <w:pPr>
        <w:pStyle w:val="a4"/>
        <w:numPr>
          <w:ilvl w:val="2"/>
          <w:numId w:val="67"/>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 xml:space="preserve">Заказчик имеет право отказаться от приемки результата Работ в случае обнаружения Недостатков, которые исключают возможность использования результатов Работ в соответствии с их назначением, до полного устранения таких Недостатков Генеральным Подрядчиком, при условии, что Недостатки не произошли по вине Заказчика, а также </w:t>
      </w:r>
      <w:proofErr w:type="spellStart"/>
      <w:r w:rsidRPr="008F5E85">
        <w:rPr>
          <w:rFonts w:ascii="Times New Roman" w:hAnsi="Times New Roman" w:cs="Times New Roman"/>
          <w:sz w:val="24"/>
          <w:szCs w:val="24"/>
        </w:rPr>
        <w:t>непредоставления</w:t>
      </w:r>
      <w:proofErr w:type="spellEnd"/>
      <w:r w:rsidRPr="008F5E85">
        <w:rPr>
          <w:rFonts w:ascii="Times New Roman" w:hAnsi="Times New Roman" w:cs="Times New Roman"/>
          <w:sz w:val="24"/>
          <w:szCs w:val="24"/>
        </w:rPr>
        <w:t xml:space="preserve"> (или ненадлежащего оформления) Генеральным Подрядчиком подтверждения затрат на Материалы и Оборудование.</w:t>
      </w:r>
      <w:proofErr w:type="gramEnd"/>
    </w:p>
    <w:p w:rsidR="00F266C4" w:rsidRPr="008F5E85" w:rsidRDefault="00B06CD3" w:rsidP="00B71DF8">
      <w:pPr>
        <w:pStyle w:val="a4"/>
        <w:numPr>
          <w:ilvl w:val="2"/>
          <w:numId w:val="67"/>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Стороны согласны с тем, что подписание ими актов </w:t>
      </w:r>
      <w:r w:rsidR="00EB67DC" w:rsidRPr="008F5E85">
        <w:rPr>
          <w:rFonts w:ascii="Times New Roman" w:hAnsi="Times New Roman" w:cs="Times New Roman"/>
          <w:sz w:val="24"/>
          <w:szCs w:val="24"/>
        </w:rPr>
        <w:t xml:space="preserve">о приемке </w:t>
      </w:r>
      <w:r w:rsidRPr="008F5E85">
        <w:rPr>
          <w:rFonts w:ascii="Times New Roman" w:hAnsi="Times New Roman" w:cs="Times New Roman"/>
          <w:sz w:val="24"/>
          <w:szCs w:val="24"/>
        </w:rPr>
        <w:t xml:space="preserve">выполненных в отчетном месяце </w:t>
      </w:r>
      <w:r w:rsidR="00D40E87" w:rsidRPr="008F5E85">
        <w:rPr>
          <w:rFonts w:ascii="Times New Roman" w:hAnsi="Times New Roman" w:cs="Times New Roman"/>
          <w:sz w:val="24"/>
          <w:szCs w:val="24"/>
        </w:rPr>
        <w:t xml:space="preserve">Строительно-монтажных </w:t>
      </w:r>
      <w:r w:rsidR="0067002D" w:rsidRPr="008F5E85">
        <w:rPr>
          <w:rFonts w:ascii="Times New Roman" w:hAnsi="Times New Roman" w:cs="Times New Roman"/>
          <w:sz w:val="24"/>
          <w:szCs w:val="24"/>
        </w:rPr>
        <w:t xml:space="preserve">Работ </w:t>
      </w:r>
      <w:r w:rsidRPr="008F5E85">
        <w:rPr>
          <w:rFonts w:ascii="Times New Roman" w:hAnsi="Times New Roman" w:cs="Times New Roman"/>
          <w:sz w:val="24"/>
          <w:szCs w:val="24"/>
        </w:rPr>
        <w:t xml:space="preserve">(КС-2) производится только в целях подтверждения выполнения промежуточных </w:t>
      </w:r>
      <w:r w:rsidR="00D40E8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Работ и/или их части и исключительно для проведения предварительных расчетов по настоящему Договору</w:t>
      </w:r>
      <w:r w:rsidR="00AF0A5F" w:rsidRPr="008F5E85">
        <w:rPr>
          <w:rFonts w:ascii="Times New Roman" w:hAnsi="Times New Roman" w:cs="Times New Roman"/>
          <w:sz w:val="24"/>
          <w:szCs w:val="24"/>
        </w:rPr>
        <w:t>.</w:t>
      </w:r>
      <w:r w:rsidR="005E073C" w:rsidRPr="008F5E85">
        <w:rPr>
          <w:rFonts w:ascii="Times New Roman" w:hAnsi="Times New Roman" w:cs="Times New Roman"/>
          <w:sz w:val="24"/>
          <w:szCs w:val="24"/>
        </w:rPr>
        <w:t xml:space="preserve"> </w:t>
      </w:r>
    </w:p>
    <w:p w:rsidR="00B06CD3" w:rsidRPr="008F5E85" w:rsidRDefault="005E073C" w:rsidP="005660CC">
      <w:pPr>
        <w:pStyle w:val="a4"/>
        <w:numPr>
          <w:ilvl w:val="2"/>
          <w:numId w:val="67"/>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После подписания сторонами форм КС-2 и КС-3, </w:t>
      </w:r>
      <w:r w:rsidR="0074555C" w:rsidRPr="008F5E85">
        <w:rPr>
          <w:rFonts w:ascii="Times New Roman" w:hAnsi="Times New Roman" w:cs="Times New Roman"/>
          <w:sz w:val="24"/>
          <w:szCs w:val="24"/>
        </w:rPr>
        <w:t xml:space="preserve">Генеральный </w:t>
      </w:r>
      <w:r w:rsidRPr="008F5E85">
        <w:rPr>
          <w:rFonts w:ascii="Times New Roman" w:hAnsi="Times New Roman" w:cs="Times New Roman"/>
          <w:sz w:val="24"/>
          <w:szCs w:val="24"/>
        </w:rPr>
        <w:t xml:space="preserve">Подрядчик направляет в адрес </w:t>
      </w:r>
      <w:r w:rsidR="003F404E" w:rsidRPr="008F5E85">
        <w:rPr>
          <w:rFonts w:ascii="Times New Roman" w:hAnsi="Times New Roman" w:cs="Times New Roman"/>
          <w:sz w:val="24"/>
          <w:szCs w:val="24"/>
        </w:rPr>
        <w:t>З</w:t>
      </w:r>
      <w:r w:rsidRPr="008F5E85">
        <w:rPr>
          <w:rFonts w:ascii="Times New Roman" w:hAnsi="Times New Roman" w:cs="Times New Roman"/>
          <w:sz w:val="24"/>
          <w:szCs w:val="24"/>
        </w:rPr>
        <w:t>аказчика счет-фактуру в течение 1-го дня</w:t>
      </w:r>
      <w:r w:rsidR="00B06CD3" w:rsidRPr="008F5E85">
        <w:rPr>
          <w:rFonts w:ascii="Times New Roman" w:hAnsi="Times New Roman" w:cs="Times New Roman"/>
          <w:sz w:val="24"/>
          <w:szCs w:val="24"/>
        </w:rPr>
        <w:t>.</w:t>
      </w:r>
    </w:p>
    <w:p w:rsidR="00B06CD3" w:rsidRPr="008F5E85" w:rsidRDefault="00B06CD3" w:rsidP="00B71DF8">
      <w:pPr>
        <w:pStyle w:val="a4"/>
        <w:numPr>
          <w:ilvl w:val="2"/>
          <w:numId w:val="67"/>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lastRenderedPageBreak/>
        <w:t xml:space="preserve">Перед подписанием КС-2 и КС-3 Заказчик </w:t>
      </w:r>
      <w:r w:rsidR="00113E34" w:rsidRPr="008F5E85">
        <w:rPr>
          <w:rFonts w:ascii="Times New Roman" w:hAnsi="Times New Roman" w:cs="Times New Roman"/>
          <w:sz w:val="24"/>
          <w:szCs w:val="24"/>
        </w:rPr>
        <w:t>может</w:t>
      </w:r>
      <w:r w:rsidRPr="008F5E85">
        <w:rPr>
          <w:rFonts w:ascii="Times New Roman" w:hAnsi="Times New Roman" w:cs="Times New Roman"/>
          <w:sz w:val="24"/>
          <w:szCs w:val="24"/>
        </w:rPr>
        <w:t xml:space="preserve"> запросить </w:t>
      </w:r>
      <w:r w:rsidR="00EB67DC" w:rsidRPr="008F5E85">
        <w:rPr>
          <w:rFonts w:ascii="Times New Roman" w:hAnsi="Times New Roman" w:cs="Times New Roman"/>
          <w:sz w:val="24"/>
          <w:szCs w:val="24"/>
        </w:rPr>
        <w:t xml:space="preserve">у </w:t>
      </w:r>
      <w:r w:rsidRPr="008F5E85">
        <w:rPr>
          <w:rFonts w:ascii="Times New Roman" w:hAnsi="Times New Roman" w:cs="Times New Roman"/>
          <w:sz w:val="24"/>
          <w:szCs w:val="24"/>
        </w:rPr>
        <w:t>Генерального Подрядчика, а он обязан незамедлительно предоставить подтверждение получения Субподрядчик</w:t>
      </w:r>
      <w:r w:rsidR="003F404E" w:rsidRPr="008F5E85">
        <w:rPr>
          <w:rFonts w:ascii="Times New Roman" w:hAnsi="Times New Roman" w:cs="Times New Roman"/>
          <w:sz w:val="24"/>
          <w:szCs w:val="24"/>
        </w:rPr>
        <w:t>ами</w:t>
      </w:r>
      <w:r w:rsidRPr="008F5E85">
        <w:rPr>
          <w:rFonts w:ascii="Times New Roman" w:hAnsi="Times New Roman" w:cs="Times New Roman"/>
          <w:sz w:val="24"/>
          <w:szCs w:val="24"/>
        </w:rPr>
        <w:t xml:space="preserve"> платежей согласно подписанным КС-2 и КС-3 за предыдущий месяц, за вычетом </w:t>
      </w:r>
      <w:r w:rsidR="003F404E" w:rsidRPr="008F5E85">
        <w:rPr>
          <w:rFonts w:ascii="Times New Roman" w:hAnsi="Times New Roman" w:cs="Times New Roman"/>
          <w:sz w:val="24"/>
          <w:szCs w:val="24"/>
        </w:rPr>
        <w:t>г</w:t>
      </w:r>
      <w:r w:rsidR="00EB67DC" w:rsidRPr="008F5E85">
        <w:rPr>
          <w:rFonts w:ascii="Times New Roman" w:hAnsi="Times New Roman" w:cs="Times New Roman"/>
          <w:sz w:val="24"/>
          <w:szCs w:val="24"/>
        </w:rPr>
        <w:t xml:space="preserve">арантийных </w:t>
      </w:r>
      <w:r w:rsidRPr="008F5E85">
        <w:rPr>
          <w:rFonts w:ascii="Times New Roman" w:hAnsi="Times New Roman" w:cs="Times New Roman"/>
          <w:sz w:val="24"/>
          <w:szCs w:val="24"/>
        </w:rPr>
        <w:t>и прочих применимых удержаний.</w:t>
      </w:r>
    </w:p>
    <w:p w:rsidR="00B06CD3" w:rsidRPr="008F5E85" w:rsidRDefault="00B06CD3" w:rsidP="00B71DF8">
      <w:pPr>
        <w:pStyle w:val="a4"/>
        <w:numPr>
          <w:ilvl w:val="2"/>
          <w:numId w:val="67"/>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К моменту передачи любого документа (</w:t>
      </w:r>
      <w:r w:rsidR="00A03350" w:rsidRPr="008F5E85">
        <w:rPr>
          <w:rFonts w:ascii="Times New Roman" w:hAnsi="Times New Roman" w:cs="Times New Roman"/>
          <w:sz w:val="24"/>
          <w:szCs w:val="24"/>
        </w:rPr>
        <w:t>в том числе</w:t>
      </w:r>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w:t>
      </w:r>
      <w:proofErr w:type="gramStart"/>
      <w:r w:rsidRPr="008F5E85">
        <w:rPr>
          <w:rFonts w:ascii="Times New Roman" w:hAnsi="Times New Roman" w:cs="Times New Roman"/>
          <w:sz w:val="24"/>
          <w:szCs w:val="24"/>
        </w:rPr>
        <w:t xml:space="preserve">КС-2, КС-3, акты скрытых работ, акты </w:t>
      </w:r>
      <w:r w:rsidR="009C1370" w:rsidRPr="008F5E85">
        <w:rPr>
          <w:rFonts w:ascii="Times New Roman" w:hAnsi="Times New Roman" w:cs="Times New Roman"/>
          <w:sz w:val="24"/>
          <w:szCs w:val="24"/>
        </w:rPr>
        <w:t xml:space="preserve"> </w:t>
      </w:r>
      <w:r w:rsidRPr="008F5E85">
        <w:rPr>
          <w:rFonts w:ascii="Times New Roman" w:hAnsi="Times New Roman" w:cs="Times New Roman"/>
          <w:sz w:val="24"/>
          <w:szCs w:val="24"/>
        </w:rPr>
        <w:t>манометрических и прочих испытаний, Акт передачи Строительной площадки, Акт приемки законченного строительством объекта и т.д.)</w:t>
      </w:r>
      <w:proofErr w:type="gramEnd"/>
      <w:r w:rsidRPr="008F5E85">
        <w:rPr>
          <w:rFonts w:ascii="Times New Roman" w:hAnsi="Times New Roman" w:cs="Times New Roman"/>
          <w:sz w:val="24"/>
          <w:szCs w:val="24"/>
        </w:rPr>
        <w:t xml:space="preserve"> Заказчику Генеральный Подрядчик обязан заблаговременно подписать данный документ.</w:t>
      </w:r>
    </w:p>
    <w:p w:rsidR="00280527" w:rsidRPr="008F5E85" w:rsidRDefault="00A04B0C" w:rsidP="00B71DF8">
      <w:pPr>
        <w:pStyle w:val="a4"/>
        <w:numPr>
          <w:ilvl w:val="2"/>
          <w:numId w:val="67"/>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Cs/>
          <w:sz w:val="24"/>
          <w:szCs w:val="24"/>
        </w:rPr>
        <w:t>В течен</w:t>
      </w:r>
      <w:r w:rsidR="0005361B" w:rsidRPr="008F5E85">
        <w:rPr>
          <w:rFonts w:ascii="Times New Roman" w:hAnsi="Times New Roman" w:cs="Times New Roman"/>
          <w:bCs/>
          <w:sz w:val="24"/>
          <w:szCs w:val="24"/>
        </w:rPr>
        <w:t>ие 10</w:t>
      </w:r>
      <w:r w:rsidRPr="008F5E85">
        <w:rPr>
          <w:rFonts w:ascii="Times New Roman" w:hAnsi="Times New Roman" w:cs="Times New Roman"/>
          <w:bCs/>
          <w:sz w:val="24"/>
          <w:szCs w:val="24"/>
        </w:rPr>
        <w:t xml:space="preserve"> </w:t>
      </w:r>
      <w:r w:rsidR="000429C6" w:rsidRPr="008F5E85">
        <w:rPr>
          <w:rFonts w:ascii="Times New Roman" w:hAnsi="Times New Roman" w:cs="Times New Roman"/>
          <w:bCs/>
          <w:sz w:val="24"/>
          <w:szCs w:val="24"/>
        </w:rPr>
        <w:t xml:space="preserve">(десяти) </w:t>
      </w:r>
      <w:r w:rsidRPr="008F5E85">
        <w:rPr>
          <w:rFonts w:ascii="Times New Roman" w:hAnsi="Times New Roman" w:cs="Times New Roman"/>
          <w:bCs/>
          <w:sz w:val="24"/>
          <w:szCs w:val="24"/>
        </w:rPr>
        <w:t xml:space="preserve">рабочих дней после подписания </w:t>
      </w:r>
      <w:r w:rsidR="00773F95" w:rsidRPr="008F5E85">
        <w:rPr>
          <w:rFonts w:ascii="Times New Roman" w:hAnsi="Times New Roman" w:cs="Times New Roman"/>
          <w:bCs/>
          <w:sz w:val="24"/>
          <w:szCs w:val="24"/>
        </w:rPr>
        <w:t xml:space="preserve">дополнительного соглашения к настоящему Договору, которым будет предусмотрено уточнение Цены Договора в соответствии с ценами, указанными в </w:t>
      </w:r>
      <w:r w:rsidR="006A13DA" w:rsidRPr="008F5E85">
        <w:rPr>
          <w:rFonts w:ascii="Times New Roman" w:hAnsi="Times New Roman" w:cs="Times New Roman"/>
          <w:bCs/>
          <w:sz w:val="24"/>
          <w:szCs w:val="24"/>
        </w:rPr>
        <w:t>п</w:t>
      </w:r>
      <w:r w:rsidR="00773F95" w:rsidRPr="008F5E85">
        <w:rPr>
          <w:rFonts w:ascii="Times New Roman" w:hAnsi="Times New Roman" w:cs="Times New Roman"/>
          <w:bCs/>
          <w:sz w:val="24"/>
          <w:szCs w:val="24"/>
        </w:rPr>
        <w:t xml:space="preserve">роектной документации получившей положительное заключение Экспертизы (далее - </w:t>
      </w:r>
      <w:r w:rsidRPr="008F5E85">
        <w:rPr>
          <w:rFonts w:ascii="Times New Roman" w:hAnsi="Times New Roman" w:cs="Times New Roman"/>
          <w:bCs/>
          <w:sz w:val="24"/>
          <w:szCs w:val="24"/>
        </w:rPr>
        <w:t>Дополнительно</w:t>
      </w:r>
      <w:r w:rsidR="00773F95" w:rsidRPr="008F5E85">
        <w:rPr>
          <w:rFonts w:ascii="Times New Roman" w:hAnsi="Times New Roman" w:cs="Times New Roman"/>
          <w:bCs/>
          <w:sz w:val="24"/>
          <w:szCs w:val="24"/>
        </w:rPr>
        <w:t>е</w:t>
      </w:r>
      <w:r w:rsidRPr="008F5E85">
        <w:rPr>
          <w:rFonts w:ascii="Times New Roman" w:hAnsi="Times New Roman" w:cs="Times New Roman"/>
          <w:bCs/>
          <w:sz w:val="24"/>
          <w:szCs w:val="24"/>
        </w:rPr>
        <w:t xml:space="preserve"> </w:t>
      </w:r>
      <w:proofErr w:type="gramStart"/>
      <w:r w:rsidRPr="008F5E85">
        <w:rPr>
          <w:rFonts w:ascii="Times New Roman" w:hAnsi="Times New Roman" w:cs="Times New Roman"/>
          <w:bCs/>
          <w:sz w:val="24"/>
          <w:szCs w:val="24"/>
        </w:rPr>
        <w:t>соглашени</w:t>
      </w:r>
      <w:r w:rsidR="009717D9" w:rsidRPr="008F5E85">
        <w:rPr>
          <w:rFonts w:ascii="Times New Roman" w:hAnsi="Times New Roman" w:cs="Times New Roman"/>
          <w:bCs/>
          <w:sz w:val="24"/>
          <w:szCs w:val="24"/>
        </w:rPr>
        <w:t>е)</w:t>
      </w:r>
      <w:r w:rsidRPr="008F5E85">
        <w:rPr>
          <w:rFonts w:ascii="Times New Roman" w:hAnsi="Times New Roman" w:cs="Times New Roman"/>
          <w:bCs/>
          <w:sz w:val="24"/>
          <w:szCs w:val="24"/>
        </w:rPr>
        <w:t xml:space="preserve"> </w:t>
      </w:r>
      <w:proofErr w:type="gramEnd"/>
      <w:r w:rsidRPr="008F5E85">
        <w:rPr>
          <w:rFonts w:ascii="Times New Roman" w:hAnsi="Times New Roman" w:cs="Times New Roman"/>
          <w:bCs/>
          <w:sz w:val="24"/>
          <w:szCs w:val="24"/>
        </w:rPr>
        <w:t xml:space="preserve">Стороны обязуются провести перерасчет стоимости Работ, принятых до </w:t>
      </w:r>
      <w:r w:rsidR="0005361B" w:rsidRPr="008F5E85">
        <w:rPr>
          <w:rFonts w:ascii="Times New Roman" w:hAnsi="Times New Roman" w:cs="Times New Roman"/>
          <w:bCs/>
          <w:sz w:val="24"/>
          <w:szCs w:val="24"/>
        </w:rPr>
        <w:t>подписания Дополнительного соглашения</w:t>
      </w:r>
      <w:r w:rsidRPr="008F5E85">
        <w:rPr>
          <w:rFonts w:ascii="Times New Roman" w:hAnsi="Times New Roman" w:cs="Times New Roman"/>
          <w:bCs/>
          <w:sz w:val="24"/>
          <w:szCs w:val="24"/>
        </w:rPr>
        <w:t>, на основании Дополнительного соглашения</w:t>
      </w:r>
      <w:r w:rsidR="00773F95" w:rsidRPr="008F5E85">
        <w:rPr>
          <w:rFonts w:ascii="Times New Roman" w:hAnsi="Times New Roman" w:cs="Times New Roman"/>
          <w:bCs/>
          <w:sz w:val="24"/>
          <w:szCs w:val="24"/>
        </w:rPr>
        <w:t xml:space="preserve"> и положений настоящего Договора</w:t>
      </w:r>
      <w:r w:rsidRPr="008F5E85">
        <w:rPr>
          <w:rFonts w:ascii="Times New Roman" w:hAnsi="Times New Roman" w:cs="Times New Roman"/>
          <w:bCs/>
          <w:sz w:val="24"/>
          <w:szCs w:val="24"/>
        </w:rPr>
        <w:t xml:space="preserve">, и подписать соответствующие акты сдачи-приемки Работ (КС-2 и КС-3). </w:t>
      </w:r>
      <w:proofErr w:type="gramStart"/>
      <w:r w:rsidRPr="008F5E85">
        <w:rPr>
          <w:rFonts w:ascii="Times New Roman" w:hAnsi="Times New Roman" w:cs="Times New Roman"/>
          <w:bCs/>
          <w:sz w:val="24"/>
          <w:szCs w:val="24"/>
        </w:rPr>
        <w:t>Положительная разница между суммами, которые были фактически оп</w:t>
      </w:r>
      <w:r w:rsidR="000F4B56" w:rsidRPr="008F5E85">
        <w:rPr>
          <w:rFonts w:ascii="Times New Roman" w:hAnsi="Times New Roman" w:cs="Times New Roman"/>
          <w:bCs/>
          <w:sz w:val="24"/>
          <w:szCs w:val="24"/>
        </w:rPr>
        <w:t>лачены Заказчиком Генеральному П</w:t>
      </w:r>
      <w:r w:rsidRPr="008F5E85">
        <w:rPr>
          <w:rFonts w:ascii="Times New Roman" w:hAnsi="Times New Roman" w:cs="Times New Roman"/>
          <w:bCs/>
          <w:sz w:val="24"/>
          <w:szCs w:val="24"/>
        </w:rPr>
        <w:t xml:space="preserve">одрядчику за выполнение Работ до </w:t>
      </w:r>
      <w:r w:rsidR="0005361B" w:rsidRPr="008F5E85">
        <w:rPr>
          <w:rFonts w:ascii="Times New Roman" w:hAnsi="Times New Roman" w:cs="Times New Roman"/>
          <w:bCs/>
          <w:sz w:val="24"/>
          <w:szCs w:val="24"/>
        </w:rPr>
        <w:t>подписания Дополнительного соглашения</w:t>
      </w:r>
      <w:r w:rsidRPr="008F5E85">
        <w:rPr>
          <w:rFonts w:ascii="Times New Roman" w:hAnsi="Times New Roman" w:cs="Times New Roman"/>
          <w:bCs/>
          <w:sz w:val="24"/>
          <w:szCs w:val="24"/>
        </w:rPr>
        <w:t xml:space="preserve">, и суммами, которые должны были быть оплачены за такие Работы в соответствии с Дополнительным соглашением, подлежит </w:t>
      </w:r>
      <w:r w:rsidR="00991F62" w:rsidRPr="008F5E85">
        <w:rPr>
          <w:rFonts w:ascii="Times New Roman" w:hAnsi="Times New Roman" w:cs="Times New Roman"/>
          <w:bCs/>
          <w:sz w:val="24"/>
          <w:szCs w:val="24"/>
        </w:rPr>
        <w:t>зачету Сторонами в КС-2 и КС-3 за выполненные работы в текущем периоде или возврату</w:t>
      </w:r>
      <w:r w:rsidR="00AC5B5F" w:rsidRPr="008F5E85">
        <w:rPr>
          <w:rFonts w:ascii="Times New Roman" w:hAnsi="Times New Roman" w:cs="Times New Roman"/>
          <w:bCs/>
          <w:sz w:val="24"/>
          <w:szCs w:val="24"/>
        </w:rPr>
        <w:t xml:space="preserve"> </w:t>
      </w:r>
      <w:r w:rsidR="002E5AA5" w:rsidRPr="008F5E85">
        <w:rPr>
          <w:rFonts w:ascii="Times New Roman" w:hAnsi="Times New Roman" w:cs="Times New Roman"/>
          <w:bCs/>
          <w:sz w:val="24"/>
          <w:szCs w:val="24"/>
        </w:rPr>
        <w:t xml:space="preserve">Генеральным Подрядчиком Заказчику до подписания Сторонами </w:t>
      </w:r>
      <w:r w:rsidR="00AC5B5F" w:rsidRPr="008F5E85">
        <w:rPr>
          <w:rFonts w:ascii="Times New Roman" w:hAnsi="Times New Roman" w:cs="Times New Roman"/>
          <w:bCs/>
          <w:sz w:val="24"/>
          <w:szCs w:val="24"/>
        </w:rPr>
        <w:t>акта КС-11</w:t>
      </w:r>
      <w:r w:rsidR="00991F62" w:rsidRPr="008F5E85">
        <w:rPr>
          <w:rFonts w:ascii="Times New Roman" w:hAnsi="Times New Roman" w:cs="Times New Roman"/>
          <w:bCs/>
          <w:sz w:val="24"/>
          <w:szCs w:val="24"/>
        </w:rPr>
        <w:t xml:space="preserve"> </w:t>
      </w:r>
      <w:r w:rsidR="00AC5B5F" w:rsidRPr="008F5E85">
        <w:rPr>
          <w:rFonts w:ascii="Times New Roman" w:hAnsi="Times New Roman" w:cs="Times New Roman"/>
          <w:bCs/>
          <w:sz w:val="24"/>
          <w:szCs w:val="24"/>
        </w:rPr>
        <w:t>(</w:t>
      </w:r>
      <w:r w:rsidR="00991F62" w:rsidRPr="008F5E85">
        <w:rPr>
          <w:rFonts w:ascii="Times New Roman" w:hAnsi="Times New Roman" w:cs="Times New Roman"/>
          <w:bCs/>
          <w:sz w:val="24"/>
          <w:szCs w:val="24"/>
        </w:rPr>
        <w:t xml:space="preserve">в случае если </w:t>
      </w:r>
      <w:r w:rsidR="00CB0FE0" w:rsidRPr="008F5E85">
        <w:rPr>
          <w:rFonts w:ascii="Times New Roman" w:hAnsi="Times New Roman" w:cs="Times New Roman"/>
          <w:bCs/>
          <w:sz w:val="24"/>
          <w:szCs w:val="24"/>
        </w:rPr>
        <w:t>Р</w:t>
      </w:r>
      <w:r w:rsidR="002E5AA5" w:rsidRPr="008F5E85">
        <w:rPr>
          <w:rFonts w:ascii="Times New Roman" w:hAnsi="Times New Roman" w:cs="Times New Roman"/>
          <w:bCs/>
          <w:sz w:val="24"/>
          <w:szCs w:val="24"/>
        </w:rPr>
        <w:t>аботы</w:t>
      </w:r>
      <w:proofErr w:type="gramEnd"/>
      <w:r w:rsidR="002E5AA5" w:rsidRPr="008F5E85">
        <w:rPr>
          <w:rFonts w:ascii="Times New Roman" w:hAnsi="Times New Roman" w:cs="Times New Roman"/>
          <w:bCs/>
          <w:sz w:val="24"/>
          <w:szCs w:val="24"/>
        </w:rPr>
        <w:t xml:space="preserve"> завершены).</w:t>
      </w:r>
    </w:p>
    <w:p w:rsidR="00B06CD3" w:rsidRPr="008F5E85" w:rsidRDefault="00866706" w:rsidP="00B71DF8">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36" w:name="_Ref303349740"/>
      <w:bookmarkStart w:id="37" w:name="_Ref304371123"/>
      <w:r w:rsidRPr="008F5E85">
        <w:rPr>
          <w:rFonts w:ascii="Times New Roman" w:hAnsi="Times New Roman" w:cs="Times New Roman"/>
          <w:b/>
          <w:iCs/>
          <w:sz w:val="24"/>
          <w:szCs w:val="24"/>
        </w:rPr>
        <w:t>7.2.</w:t>
      </w:r>
      <w:r w:rsidR="00F6115D" w:rsidRPr="008F5E85">
        <w:rPr>
          <w:rFonts w:ascii="Times New Roman" w:hAnsi="Times New Roman" w:cs="Times New Roman"/>
          <w:b/>
          <w:iCs/>
          <w:sz w:val="24"/>
          <w:szCs w:val="24"/>
        </w:rPr>
        <w:tab/>
      </w:r>
      <w:r w:rsidR="00B06CD3" w:rsidRPr="008F5E85">
        <w:rPr>
          <w:rFonts w:ascii="Times New Roman" w:hAnsi="Times New Roman" w:cs="Times New Roman"/>
          <w:b/>
          <w:iCs/>
          <w:sz w:val="24"/>
          <w:szCs w:val="24"/>
        </w:rPr>
        <w:t xml:space="preserve">Испытания, Предварительная и Окончательная приемка </w:t>
      </w:r>
      <w:r w:rsidR="00440AEA" w:rsidRPr="008F5E85">
        <w:rPr>
          <w:rFonts w:ascii="Times New Roman" w:hAnsi="Times New Roman" w:cs="Times New Roman"/>
          <w:b/>
          <w:iCs/>
          <w:sz w:val="24"/>
          <w:szCs w:val="24"/>
        </w:rPr>
        <w:t xml:space="preserve">Строительно-монтажных </w:t>
      </w:r>
      <w:r w:rsidR="00B06CD3" w:rsidRPr="008F5E85">
        <w:rPr>
          <w:rFonts w:ascii="Times New Roman" w:hAnsi="Times New Roman" w:cs="Times New Roman"/>
          <w:b/>
          <w:iCs/>
          <w:sz w:val="24"/>
          <w:szCs w:val="24"/>
        </w:rPr>
        <w:t>Работ</w:t>
      </w:r>
      <w:bookmarkEnd w:id="36"/>
      <w:bookmarkEnd w:id="37"/>
    </w:p>
    <w:p w:rsidR="007127F9" w:rsidRPr="008F5E85" w:rsidRDefault="00B06CD3" w:rsidP="00B71DF8">
      <w:pPr>
        <w:pStyle w:val="a4"/>
        <w:numPr>
          <w:ilvl w:val="2"/>
          <w:numId w:val="49"/>
        </w:numPr>
        <w:tabs>
          <w:tab w:val="left" w:pos="993"/>
          <w:tab w:val="left" w:pos="1276"/>
        </w:tabs>
        <w:spacing w:after="0" w:line="240" w:lineRule="auto"/>
        <w:ind w:left="0" w:right="-1" w:firstLine="709"/>
        <w:jc w:val="both"/>
        <w:rPr>
          <w:rFonts w:ascii="Times New Roman" w:hAnsi="Times New Roman" w:cs="Times New Roman"/>
          <w:b/>
          <w:iCs/>
          <w:sz w:val="24"/>
          <w:szCs w:val="24"/>
        </w:rPr>
      </w:pPr>
      <w:r w:rsidRPr="008F5E85">
        <w:rPr>
          <w:rFonts w:ascii="Times New Roman" w:hAnsi="Times New Roman" w:cs="Times New Roman"/>
          <w:b/>
          <w:bCs/>
          <w:sz w:val="24"/>
          <w:szCs w:val="24"/>
        </w:rPr>
        <w:t>Общие</w:t>
      </w:r>
      <w:r w:rsidRPr="008F5E85">
        <w:rPr>
          <w:rFonts w:ascii="Times New Roman" w:hAnsi="Times New Roman" w:cs="Times New Roman"/>
          <w:b/>
          <w:iCs/>
          <w:sz w:val="24"/>
          <w:szCs w:val="24"/>
        </w:rPr>
        <w:t xml:space="preserve"> положения</w:t>
      </w:r>
      <w:bookmarkStart w:id="38" w:name="_Toc172540861"/>
    </w:p>
    <w:p w:rsidR="00DE7B5E" w:rsidRPr="008F5E85" w:rsidRDefault="00B06CD3" w:rsidP="005660CC">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Все процедуры сдачи Работ и/или их частей должны выполняться безопасным и удовлетворительным образом, в соответствии с правилами охраны труда и техники безопасности,</w:t>
      </w:r>
      <w:r w:rsidR="000715D8" w:rsidRPr="008F5E85">
        <w:rPr>
          <w:rFonts w:ascii="Times New Roman" w:hAnsi="Times New Roman" w:cs="Times New Roman"/>
          <w:sz w:val="24"/>
          <w:szCs w:val="24"/>
        </w:rPr>
        <w:t xml:space="preserve">  промышленной, пожарной и экологической безопасности,</w:t>
      </w:r>
      <w:r w:rsidRPr="008F5E85">
        <w:rPr>
          <w:rFonts w:ascii="Times New Roman" w:hAnsi="Times New Roman" w:cs="Times New Roman"/>
          <w:sz w:val="24"/>
          <w:szCs w:val="24"/>
        </w:rPr>
        <w:t xml:space="preserve"> действующими в РФ</w:t>
      </w:r>
      <w:bookmarkEnd w:id="38"/>
      <w:r w:rsidRPr="008F5E85">
        <w:rPr>
          <w:rFonts w:ascii="Times New Roman" w:hAnsi="Times New Roman" w:cs="Times New Roman"/>
          <w:sz w:val="24"/>
          <w:szCs w:val="24"/>
        </w:rPr>
        <w:t>.</w:t>
      </w:r>
    </w:p>
    <w:p w:rsidR="00DE7B5E" w:rsidRPr="008F5E85" w:rsidRDefault="008408AB" w:rsidP="005660CC">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В течение 15 (пятнадцати</w:t>
      </w:r>
      <w:r w:rsidR="00B06CD3" w:rsidRPr="008F5E85">
        <w:rPr>
          <w:rFonts w:ascii="Times New Roman" w:hAnsi="Times New Roman" w:cs="Times New Roman"/>
          <w:sz w:val="24"/>
          <w:szCs w:val="24"/>
        </w:rPr>
        <w:t>) Календарных</w:t>
      </w:r>
      <w:r w:rsidR="00B06CD3" w:rsidRPr="008F5E85" w:rsidDel="00DC1832">
        <w:rPr>
          <w:rFonts w:ascii="Times New Roman" w:hAnsi="Times New Roman" w:cs="Times New Roman"/>
          <w:sz w:val="24"/>
          <w:szCs w:val="24"/>
        </w:rPr>
        <w:t xml:space="preserve"> </w:t>
      </w:r>
      <w:r w:rsidR="00B06CD3" w:rsidRPr="008F5E85">
        <w:rPr>
          <w:rFonts w:ascii="Times New Roman" w:hAnsi="Times New Roman" w:cs="Times New Roman"/>
          <w:sz w:val="24"/>
          <w:szCs w:val="24"/>
        </w:rPr>
        <w:t xml:space="preserve">дней </w:t>
      </w:r>
      <w:proofErr w:type="gramStart"/>
      <w:r w:rsidR="00B06CD3" w:rsidRPr="008F5E85">
        <w:rPr>
          <w:rFonts w:ascii="Times New Roman" w:hAnsi="Times New Roman" w:cs="Times New Roman"/>
          <w:sz w:val="24"/>
          <w:szCs w:val="24"/>
        </w:rPr>
        <w:t xml:space="preserve">с даты </w:t>
      </w:r>
      <w:r w:rsidRPr="008F5E85">
        <w:rPr>
          <w:rFonts w:ascii="Times New Roman" w:hAnsi="Times New Roman" w:cs="Times New Roman"/>
          <w:sz w:val="24"/>
          <w:szCs w:val="24"/>
        </w:rPr>
        <w:t>подписания</w:t>
      </w:r>
      <w:proofErr w:type="gramEnd"/>
      <w:r w:rsidRPr="008F5E85">
        <w:rPr>
          <w:rFonts w:ascii="Times New Roman" w:hAnsi="Times New Roman" w:cs="Times New Roman"/>
          <w:sz w:val="24"/>
          <w:szCs w:val="24"/>
        </w:rPr>
        <w:t xml:space="preserve"> настоящего Договора </w:t>
      </w:r>
      <w:r w:rsidR="00B06CD3" w:rsidRPr="008F5E85">
        <w:rPr>
          <w:rFonts w:ascii="Times New Roman" w:hAnsi="Times New Roman" w:cs="Times New Roman"/>
          <w:sz w:val="24"/>
          <w:szCs w:val="24"/>
        </w:rPr>
        <w:t>Генеральный Подрядчик предоставляет</w:t>
      </w:r>
      <w:r w:rsidR="004818C8" w:rsidRPr="008F5E85">
        <w:rPr>
          <w:rFonts w:ascii="Times New Roman" w:hAnsi="Times New Roman" w:cs="Times New Roman"/>
          <w:sz w:val="24"/>
          <w:szCs w:val="24"/>
        </w:rPr>
        <w:t xml:space="preserve"> </w:t>
      </w:r>
      <w:r w:rsidR="0056418C" w:rsidRPr="008F5E85">
        <w:rPr>
          <w:rFonts w:ascii="Times New Roman" w:hAnsi="Times New Roman" w:cs="Times New Roman"/>
          <w:sz w:val="24"/>
          <w:szCs w:val="24"/>
        </w:rPr>
        <w:t>Строительному контролю</w:t>
      </w:r>
      <w:r w:rsidR="00845F5E" w:rsidRPr="008F5E85">
        <w:rPr>
          <w:rFonts w:ascii="Times New Roman" w:hAnsi="Times New Roman" w:cs="Times New Roman"/>
          <w:sz w:val="24"/>
          <w:szCs w:val="24"/>
        </w:rPr>
        <w:t xml:space="preserve"> </w:t>
      </w:r>
      <w:r w:rsidR="00B06CD3" w:rsidRPr="008F5E85">
        <w:rPr>
          <w:rFonts w:ascii="Times New Roman" w:hAnsi="Times New Roman" w:cs="Times New Roman"/>
          <w:sz w:val="24"/>
          <w:szCs w:val="24"/>
        </w:rPr>
        <w:t xml:space="preserve">формы актов освидетельствования скрытых </w:t>
      </w:r>
      <w:r w:rsidR="0067002D" w:rsidRPr="008F5E85">
        <w:rPr>
          <w:rFonts w:ascii="Times New Roman" w:hAnsi="Times New Roman" w:cs="Times New Roman"/>
          <w:sz w:val="24"/>
          <w:szCs w:val="24"/>
        </w:rPr>
        <w:t>Работ</w:t>
      </w:r>
      <w:r w:rsidR="00B06CD3" w:rsidRPr="008F5E85">
        <w:rPr>
          <w:rFonts w:ascii="Times New Roman" w:hAnsi="Times New Roman" w:cs="Times New Roman"/>
          <w:sz w:val="24"/>
          <w:szCs w:val="24"/>
        </w:rPr>
        <w:t xml:space="preserve">, испытаний и т.д. </w:t>
      </w:r>
      <w:r w:rsidR="0056418C" w:rsidRPr="008F5E85">
        <w:rPr>
          <w:rFonts w:ascii="Times New Roman" w:hAnsi="Times New Roman" w:cs="Times New Roman"/>
          <w:sz w:val="24"/>
          <w:szCs w:val="24"/>
        </w:rPr>
        <w:t xml:space="preserve">Строительный контроль </w:t>
      </w:r>
      <w:r w:rsidR="00B06CD3" w:rsidRPr="008F5E85">
        <w:rPr>
          <w:rFonts w:ascii="Times New Roman" w:hAnsi="Times New Roman" w:cs="Times New Roman"/>
          <w:sz w:val="24"/>
          <w:szCs w:val="24"/>
        </w:rPr>
        <w:t>в течение 5 (пяти) Календарных</w:t>
      </w:r>
      <w:r w:rsidR="00B06CD3" w:rsidRPr="008F5E85" w:rsidDel="00DC1832">
        <w:rPr>
          <w:rFonts w:ascii="Times New Roman" w:hAnsi="Times New Roman" w:cs="Times New Roman"/>
          <w:sz w:val="24"/>
          <w:szCs w:val="24"/>
        </w:rPr>
        <w:t xml:space="preserve"> </w:t>
      </w:r>
      <w:r w:rsidR="00B06CD3" w:rsidRPr="008F5E85">
        <w:rPr>
          <w:rFonts w:ascii="Times New Roman" w:hAnsi="Times New Roman" w:cs="Times New Roman"/>
          <w:sz w:val="24"/>
          <w:szCs w:val="24"/>
        </w:rPr>
        <w:t>дней согласовыва</w:t>
      </w:r>
      <w:r w:rsidR="00D4712E" w:rsidRPr="008F5E85">
        <w:rPr>
          <w:rFonts w:ascii="Times New Roman" w:hAnsi="Times New Roman" w:cs="Times New Roman"/>
          <w:sz w:val="24"/>
          <w:szCs w:val="24"/>
        </w:rPr>
        <w:t>е</w:t>
      </w:r>
      <w:r w:rsidR="00B06CD3" w:rsidRPr="008F5E85">
        <w:rPr>
          <w:rFonts w:ascii="Times New Roman" w:hAnsi="Times New Roman" w:cs="Times New Roman"/>
          <w:sz w:val="24"/>
          <w:szCs w:val="24"/>
        </w:rPr>
        <w:t>т эти формы или предоставля</w:t>
      </w:r>
      <w:r w:rsidR="00D4712E" w:rsidRPr="008F5E85">
        <w:rPr>
          <w:rFonts w:ascii="Times New Roman" w:hAnsi="Times New Roman" w:cs="Times New Roman"/>
          <w:sz w:val="24"/>
          <w:szCs w:val="24"/>
        </w:rPr>
        <w:t>е</w:t>
      </w:r>
      <w:r w:rsidR="00B06CD3" w:rsidRPr="008F5E85">
        <w:rPr>
          <w:rFonts w:ascii="Times New Roman" w:hAnsi="Times New Roman" w:cs="Times New Roman"/>
          <w:sz w:val="24"/>
          <w:szCs w:val="24"/>
        </w:rPr>
        <w:t>т Генеральному Подрядчику свои комментарии. Генеральный Подрядчик в течение 3 (трех) Календарных</w:t>
      </w:r>
      <w:r w:rsidR="00B06CD3" w:rsidRPr="008F5E85" w:rsidDel="00DC1832">
        <w:rPr>
          <w:rFonts w:ascii="Times New Roman" w:hAnsi="Times New Roman" w:cs="Times New Roman"/>
          <w:sz w:val="24"/>
          <w:szCs w:val="24"/>
        </w:rPr>
        <w:t xml:space="preserve"> </w:t>
      </w:r>
      <w:r w:rsidR="00B06CD3" w:rsidRPr="008F5E85">
        <w:rPr>
          <w:rFonts w:ascii="Times New Roman" w:hAnsi="Times New Roman" w:cs="Times New Roman"/>
          <w:sz w:val="24"/>
          <w:szCs w:val="24"/>
        </w:rPr>
        <w:t xml:space="preserve">дней вносит изменения в формы актов и предоставляет их </w:t>
      </w:r>
      <w:r w:rsidR="0056418C" w:rsidRPr="008F5E85">
        <w:rPr>
          <w:rFonts w:ascii="Times New Roman" w:hAnsi="Times New Roman" w:cs="Times New Roman"/>
          <w:sz w:val="24"/>
          <w:szCs w:val="24"/>
        </w:rPr>
        <w:t>Строительному контролю</w:t>
      </w:r>
      <w:r w:rsidR="00845F5E" w:rsidRPr="008F5E85">
        <w:rPr>
          <w:rFonts w:ascii="Times New Roman" w:hAnsi="Times New Roman" w:cs="Times New Roman"/>
          <w:sz w:val="24"/>
          <w:szCs w:val="24"/>
        </w:rPr>
        <w:t xml:space="preserve"> </w:t>
      </w:r>
      <w:r w:rsidR="00B06CD3" w:rsidRPr="008F5E85">
        <w:rPr>
          <w:rFonts w:ascii="Times New Roman" w:hAnsi="Times New Roman" w:cs="Times New Roman"/>
          <w:sz w:val="24"/>
          <w:szCs w:val="24"/>
        </w:rPr>
        <w:t>на повторное согласование в соответствии с описанной выше процедурой.</w:t>
      </w:r>
    </w:p>
    <w:p w:rsidR="00DE7B5E" w:rsidRPr="008F5E85" w:rsidRDefault="0056418C" w:rsidP="005660CC">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Н</w:t>
      </w:r>
      <w:r w:rsidR="00B06CD3" w:rsidRPr="008F5E85">
        <w:rPr>
          <w:rFonts w:ascii="Times New Roman" w:hAnsi="Times New Roman" w:cs="Times New Roman"/>
          <w:sz w:val="24"/>
          <w:szCs w:val="24"/>
        </w:rPr>
        <w:t>е менее</w:t>
      </w:r>
      <w:proofErr w:type="gramStart"/>
      <w:r w:rsidR="00B06CD3" w:rsidRPr="008F5E85">
        <w:rPr>
          <w:rFonts w:ascii="Times New Roman" w:hAnsi="Times New Roman" w:cs="Times New Roman"/>
          <w:sz w:val="24"/>
          <w:szCs w:val="24"/>
        </w:rPr>
        <w:t>,</w:t>
      </w:r>
      <w:proofErr w:type="gramEnd"/>
      <w:r w:rsidR="00B06CD3" w:rsidRPr="008F5E85">
        <w:rPr>
          <w:rFonts w:ascii="Times New Roman" w:hAnsi="Times New Roman" w:cs="Times New Roman"/>
          <w:sz w:val="24"/>
          <w:szCs w:val="24"/>
        </w:rPr>
        <w:t xml:space="preserve"> чем за 15 (пятнадцать) Календарных</w:t>
      </w:r>
      <w:r w:rsidR="00B06CD3" w:rsidRPr="008F5E85" w:rsidDel="00DC1832">
        <w:rPr>
          <w:rFonts w:ascii="Times New Roman" w:hAnsi="Times New Roman" w:cs="Times New Roman"/>
          <w:sz w:val="24"/>
          <w:szCs w:val="24"/>
        </w:rPr>
        <w:t xml:space="preserve"> </w:t>
      </w:r>
      <w:r w:rsidR="00B06CD3" w:rsidRPr="008F5E85">
        <w:rPr>
          <w:rFonts w:ascii="Times New Roman" w:hAnsi="Times New Roman" w:cs="Times New Roman"/>
          <w:sz w:val="24"/>
          <w:szCs w:val="24"/>
        </w:rPr>
        <w:t>дней до даты первого освидетельствования скрытых Работ или проведения испытаний, Генеральный Подрядчик запрашивает Заказчика о составе комиссии для приемки Работ и их частей. Заказчик в течение 5 (пяти) Календарных</w:t>
      </w:r>
      <w:r w:rsidR="00B06CD3" w:rsidRPr="008F5E85" w:rsidDel="00DC1832">
        <w:rPr>
          <w:rFonts w:ascii="Times New Roman" w:hAnsi="Times New Roman" w:cs="Times New Roman"/>
          <w:sz w:val="24"/>
          <w:szCs w:val="24"/>
        </w:rPr>
        <w:t xml:space="preserve"> </w:t>
      </w:r>
      <w:r w:rsidR="00B06CD3" w:rsidRPr="008F5E85">
        <w:rPr>
          <w:rFonts w:ascii="Times New Roman" w:hAnsi="Times New Roman" w:cs="Times New Roman"/>
          <w:sz w:val="24"/>
          <w:szCs w:val="24"/>
        </w:rPr>
        <w:t>дней сообща</w:t>
      </w:r>
      <w:r w:rsidR="00113E34" w:rsidRPr="008F5E85">
        <w:rPr>
          <w:rFonts w:ascii="Times New Roman" w:hAnsi="Times New Roman" w:cs="Times New Roman"/>
          <w:sz w:val="24"/>
          <w:szCs w:val="24"/>
        </w:rPr>
        <w:t>е</w:t>
      </w:r>
      <w:r w:rsidR="00B06CD3" w:rsidRPr="008F5E85">
        <w:rPr>
          <w:rFonts w:ascii="Times New Roman" w:hAnsi="Times New Roman" w:cs="Times New Roman"/>
          <w:sz w:val="24"/>
          <w:szCs w:val="24"/>
        </w:rPr>
        <w:t>т Генеральному Подрядчику список членов приемочной комиссии и их контактные данные.</w:t>
      </w:r>
    </w:p>
    <w:p w:rsidR="00DE7B5E" w:rsidRPr="008F5E85" w:rsidRDefault="00B06CD3" w:rsidP="005660CC">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Генеральный Подрядчик ответственен за приглашение и сбор членов приемочной комиссии на все испытания, </w:t>
      </w:r>
      <w:r w:rsidR="00D4712E" w:rsidRPr="008F5E85">
        <w:rPr>
          <w:rFonts w:ascii="Times New Roman" w:hAnsi="Times New Roman" w:cs="Times New Roman"/>
          <w:sz w:val="24"/>
          <w:szCs w:val="24"/>
        </w:rPr>
        <w:t>в том числе</w:t>
      </w:r>
      <w:r w:rsidRPr="008F5E85">
        <w:rPr>
          <w:rFonts w:ascii="Times New Roman" w:hAnsi="Times New Roman" w:cs="Times New Roman"/>
          <w:sz w:val="24"/>
          <w:szCs w:val="24"/>
        </w:rPr>
        <w:t xml:space="preserve">: освидетельствование скрытых </w:t>
      </w:r>
      <w:r w:rsidR="0067002D" w:rsidRPr="008F5E85">
        <w:rPr>
          <w:rFonts w:ascii="Times New Roman" w:hAnsi="Times New Roman" w:cs="Times New Roman"/>
          <w:sz w:val="24"/>
          <w:szCs w:val="24"/>
        </w:rPr>
        <w:t>Работ</w:t>
      </w:r>
      <w:r w:rsidRPr="008F5E85">
        <w:rPr>
          <w:rFonts w:ascii="Times New Roman" w:hAnsi="Times New Roman" w:cs="Times New Roman"/>
          <w:sz w:val="24"/>
          <w:szCs w:val="24"/>
        </w:rPr>
        <w:t>, манометрические, пусконаладочные и прочие испытания, предварительная и окончательная приемка Работ. При этом</w:t>
      </w:r>
      <w:proofErr w:type="gramStart"/>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в случае необходимости и по предварительному письменному запросу Генерального Подрядчика, Заказчик обязуется обеспечить содействие Генеральному Подрядчику в созыве членов приемочной комиссии.</w:t>
      </w:r>
    </w:p>
    <w:p w:rsidR="00DE7B5E" w:rsidRPr="008F5E85" w:rsidRDefault="00B06CD3" w:rsidP="005660CC">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Проведение освидетельствований и/или испытаний, отказ </w:t>
      </w:r>
      <w:r w:rsidR="0056418C" w:rsidRPr="008F5E85">
        <w:rPr>
          <w:rFonts w:ascii="Times New Roman" w:hAnsi="Times New Roman" w:cs="Times New Roman"/>
          <w:sz w:val="24"/>
          <w:szCs w:val="24"/>
        </w:rPr>
        <w:t>Строительного контроля</w:t>
      </w:r>
      <w:r w:rsidR="00162E01"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от проведения освидетельствований и/или испытаний не </w:t>
      </w:r>
      <w:r w:rsidR="00EB67DC" w:rsidRPr="008F5E85">
        <w:rPr>
          <w:rFonts w:ascii="Times New Roman" w:hAnsi="Times New Roman" w:cs="Times New Roman"/>
          <w:sz w:val="24"/>
          <w:szCs w:val="24"/>
        </w:rPr>
        <w:t xml:space="preserve">освобождает </w:t>
      </w:r>
      <w:r w:rsidRPr="008F5E85">
        <w:rPr>
          <w:rFonts w:ascii="Times New Roman" w:hAnsi="Times New Roman" w:cs="Times New Roman"/>
          <w:sz w:val="24"/>
          <w:szCs w:val="24"/>
        </w:rPr>
        <w:t xml:space="preserve">Генерального Подрядчика от выполнения им своих обязательств по настоящему Договору и не </w:t>
      </w:r>
      <w:r w:rsidR="00EB67DC" w:rsidRPr="008F5E85">
        <w:rPr>
          <w:rFonts w:ascii="Times New Roman" w:hAnsi="Times New Roman" w:cs="Times New Roman"/>
          <w:sz w:val="24"/>
          <w:szCs w:val="24"/>
        </w:rPr>
        <w:t xml:space="preserve">может </w:t>
      </w:r>
      <w:r w:rsidRPr="008F5E85">
        <w:rPr>
          <w:rFonts w:ascii="Times New Roman" w:hAnsi="Times New Roman" w:cs="Times New Roman"/>
          <w:sz w:val="24"/>
          <w:szCs w:val="24"/>
        </w:rPr>
        <w:t>рассматриваться как окончательное согласование или приемка Работ или части Работ Генерального Подрядчика.</w:t>
      </w:r>
    </w:p>
    <w:p w:rsidR="00B06CD3" w:rsidRPr="008F5E85" w:rsidRDefault="00B06CD3" w:rsidP="005660CC">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Заказчик </w:t>
      </w:r>
      <w:r w:rsidR="00113E34" w:rsidRPr="008F5E85">
        <w:rPr>
          <w:rFonts w:ascii="Times New Roman" w:hAnsi="Times New Roman" w:cs="Times New Roman"/>
          <w:sz w:val="24"/>
          <w:szCs w:val="24"/>
        </w:rPr>
        <w:t>вправе</w:t>
      </w:r>
      <w:r w:rsidRPr="008F5E85">
        <w:rPr>
          <w:rFonts w:ascii="Times New Roman" w:hAnsi="Times New Roman" w:cs="Times New Roman"/>
          <w:sz w:val="24"/>
          <w:szCs w:val="24"/>
        </w:rPr>
        <w:t xml:space="preserve"> обязать Генерального Подрядчика:</w:t>
      </w:r>
    </w:p>
    <w:p w:rsidR="00B06CD3" w:rsidRPr="008F5E85" w:rsidRDefault="005C5BA6" w:rsidP="005660CC">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lastRenderedPageBreak/>
        <w:t>1</w:t>
      </w:r>
      <w:r w:rsidR="00B06CD3" w:rsidRPr="008F5E85">
        <w:rPr>
          <w:rFonts w:ascii="Times New Roman" w:hAnsi="Times New Roman"/>
          <w:sz w:val="24"/>
          <w:szCs w:val="24"/>
        </w:rPr>
        <w:t xml:space="preserve">) </w:t>
      </w:r>
      <w:r w:rsidR="00B06CD3" w:rsidRPr="008F5E85">
        <w:rPr>
          <w:rFonts w:ascii="Times New Roman" w:hAnsi="Times New Roman"/>
          <w:sz w:val="24"/>
          <w:szCs w:val="24"/>
        </w:rPr>
        <w:tab/>
        <w:t xml:space="preserve">удалить со Строительной площадки и заменить любое </w:t>
      </w:r>
      <w:r w:rsidR="007B27DB" w:rsidRPr="008F5E85">
        <w:rPr>
          <w:rFonts w:ascii="Times New Roman" w:hAnsi="Times New Roman"/>
          <w:sz w:val="24"/>
          <w:szCs w:val="24"/>
        </w:rPr>
        <w:t>Оборудован</w:t>
      </w:r>
      <w:r w:rsidR="00B06CD3" w:rsidRPr="008F5E85">
        <w:rPr>
          <w:rFonts w:ascii="Times New Roman" w:hAnsi="Times New Roman"/>
          <w:sz w:val="24"/>
          <w:szCs w:val="24"/>
        </w:rPr>
        <w:t xml:space="preserve">ие и/или </w:t>
      </w:r>
      <w:r w:rsidR="007B27DB" w:rsidRPr="008F5E85">
        <w:rPr>
          <w:rFonts w:ascii="Times New Roman" w:hAnsi="Times New Roman"/>
          <w:sz w:val="24"/>
          <w:szCs w:val="24"/>
        </w:rPr>
        <w:t>Материал</w:t>
      </w:r>
      <w:r w:rsidR="00B06CD3" w:rsidRPr="008F5E85">
        <w:rPr>
          <w:rFonts w:ascii="Times New Roman" w:hAnsi="Times New Roman"/>
          <w:sz w:val="24"/>
          <w:szCs w:val="24"/>
        </w:rPr>
        <w:t>ы, которые не соответствуют условиям настоящего Договора;</w:t>
      </w:r>
    </w:p>
    <w:p w:rsidR="00B06CD3" w:rsidRPr="008F5E85" w:rsidRDefault="005C5BA6" w:rsidP="005660CC">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2</w:t>
      </w:r>
      <w:r w:rsidR="00B06CD3" w:rsidRPr="008F5E85">
        <w:rPr>
          <w:rFonts w:ascii="Times New Roman" w:hAnsi="Times New Roman"/>
          <w:sz w:val="24"/>
          <w:szCs w:val="24"/>
        </w:rPr>
        <w:t xml:space="preserve">) </w:t>
      </w:r>
      <w:r w:rsidR="00B06CD3" w:rsidRPr="008F5E85">
        <w:rPr>
          <w:rFonts w:ascii="Times New Roman" w:hAnsi="Times New Roman"/>
          <w:sz w:val="24"/>
          <w:szCs w:val="24"/>
        </w:rPr>
        <w:tab/>
        <w:t>удалить или переделать любую часть Работ, которая не соответствует условиям настоящего Договора;</w:t>
      </w:r>
    </w:p>
    <w:p w:rsidR="00B06CD3" w:rsidRPr="008F5E85" w:rsidRDefault="005C5BA6" w:rsidP="005660CC">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3</w:t>
      </w:r>
      <w:r w:rsidR="00B06CD3" w:rsidRPr="008F5E85">
        <w:rPr>
          <w:rFonts w:ascii="Times New Roman" w:hAnsi="Times New Roman"/>
          <w:sz w:val="24"/>
          <w:szCs w:val="24"/>
        </w:rPr>
        <w:t xml:space="preserve">) </w:t>
      </w:r>
      <w:r w:rsidR="00B06CD3" w:rsidRPr="008F5E85">
        <w:rPr>
          <w:rFonts w:ascii="Times New Roman" w:hAnsi="Times New Roman"/>
          <w:sz w:val="24"/>
          <w:szCs w:val="24"/>
        </w:rPr>
        <w:tab/>
        <w:t>выполнить любые работы, которые срочно необходимы для обеспечения безопасности на Строительной площадке, как по причине несчастного случая, аварии, наступлении непредвиденных событий, так и по другим причинам.</w:t>
      </w:r>
    </w:p>
    <w:p w:rsidR="00B06CD3" w:rsidRPr="008F5E85" w:rsidRDefault="00B06CD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По </w:t>
      </w:r>
      <w:r w:rsidR="00E11AE8" w:rsidRPr="008F5E85">
        <w:rPr>
          <w:rFonts w:ascii="Times New Roman" w:hAnsi="Times New Roman" w:cs="Times New Roman"/>
          <w:sz w:val="24"/>
          <w:szCs w:val="24"/>
        </w:rPr>
        <w:t>под</w:t>
      </w:r>
      <w:r w:rsidR="00367EDC" w:rsidRPr="008F5E85">
        <w:rPr>
          <w:rFonts w:ascii="Times New Roman" w:hAnsi="Times New Roman" w:cs="Times New Roman"/>
          <w:sz w:val="24"/>
          <w:szCs w:val="24"/>
        </w:rPr>
        <w:t>пунктам «</w:t>
      </w:r>
      <w:r w:rsidR="005C5BA6" w:rsidRPr="008F5E85">
        <w:rPr>
          <w:rFonts w:ascii="Times New Roman" w:hAnsi="Times New Roman" w:cs="Times New Roman"/>
          <w:sz w:val="24"/>
          <w:szCs w:val="24"/>
        </w:rPr>
        <w:t>1</w:t>
      </w:r>
      <w:r w:rsidR="00367EDC" w:rsidRPr="008F5E85">
        <w:rPr>
          <w:rFonts w:ascii="Times New Roman" w:hAnsi="Times New Roman" w:cs="Times New Roman"/>
          <w:sz w:val="24"/>
          <w:szCs w:val="24"/>
        </w:rPr>
        <w:t>)» и «</w:t>
      </w:r>
      <w:r w:rsidR="005C5BA6" w:rsidRPr="008F5E85">
        <w:rPr>
          <w:rFonts w:ascii="Times New Roman" w:hAnsi="Times New Roman" w:cs="Times New Roman"/>
          <w:sz w:val="24"/>
          <w:szCs w:val="24"/>
        </w:rPr>
        <w:t>2</w:t>
      </w:r>
      <w:r w:rsidRPr="008F5E85">
        <w:rPr>
          <w:rFonts w:ascii="Times New Roman" w:hAnsi="Times New Roman" w:cs="Times New Roman"/>
          <w:sz w:val="24"/>
          <w:szCs w:val="24"/>
        </w:rPr>
        <w:t xml:space="preserve">)» настоящего пункта Генеральный Подрядчик обязан выполнить распоряжения Заказчика в </w:t>
      </w:r>
      <w:r w:rsidR="00036C40" w:rsidRPr="008F5E85">
        <w:rPr>
          <w:rFonts w:ascii="Times New Roman" w:hAnsi="Times New Roman" w:cs="Times New Roman"/>
          <w:sz w:val="24"/>
          <w:szCs w:val="24"/>
        </w:rPr>
        <w:t>указанный Заказчиком срок</w:t>
      </w:r>
      <w:r w:rsidRPr="008F5E85">
        <w:rPr>
          <w:rFonts w:ascii="Times New Roman" w:hAnsi="Times New Roman" w:cs="Times New Roman"/>
          <w:sz w:val="24"/>
          <w:szCs w:val="24"/>
        </w:rPr>
        <w:t xml:space="preserve">. По </w:t>
      </w:r>
      <w:r w:rsidR="00E11AE8" w:rsidRPr="008F5E85">
        <w:rPr>
          <w:rFonts w:ascii="Times New Roman" w:hAnsi="Times New Roman" w:cs="Times New Roman"/>
          <w:sz w:val="24"/>
          <w:szCs w:val="24"/>
        </w:rPr>
        <w:t>под</w:t>
      </w:r>
      <w:r w:rsidR="00367EDC" w:rsidRPr="008F5E85">
        <w:rPr>
          <w:rFonts w:ascii="Times New Roman" w:hAnsi="Times New Roman" w:cs="Times New Roman"/>
          <w:sz w:val="24"/>
          <w:szCs w:val="24"/>
        </w:rPr>
        <w:t>пункту «</w:t>
      </w:r>
      <w:r w:rsidR="005C5BA6" w:rsidRPr="008F5E85">
        <w:rPr>
          <w:rFonts w:ascii="Times New Roman" w:hAnsi="Times New Roman" w:cs="Times New Roman"/>
          <w:sz w:val="24"/>
          <w:szCs w:val="24"/>
        </w:rPr>
        <w:t>3</w:t>
      </w:r>
      <w:r w:rsidR="00DE7B5E" w:rsidRPr="008F5E85">
        <w:rPr>
          <w:rFonts w:ascii="Times New Roman" w:hAnsi="Times New Roman" w:cs="Times New Roman"/>
          <w:sz w:val="24"/>
          <w:szCs w:val="24"/>
        </w:rPr>
        <w:t>)» настоящего</w:t>
      </w:r>
      <w:r w:rsidRPr="008F5E85">
        <w:rPr>
          <w:rFonts w:ascii="Times New Roman" w:hAnsi="Times New Roman" w:cs="Times New Roman"/>
          <w:sz w:val="24"/>
          <w:szCs w:val="24"/>
        </w:rPr>
        <w:t xml:space="preserve"> </w:t>
      </w:r>
      <w:r w:rsidR="00DE7B5E" w:rsidRPr="008F5E85">
        <w:rPr>
          <w:rFonts w:ascii="Times New Roman" w:hAnsi="Times New Roman" w:cs="Times New Roman"/>
          <w:sz w:val="24"/>
          <w:szCs w:val="24"/>
        </w:rPr>
        <w:t>пункта</w:t>
      </w:r>
      <w:r w:rsidRPr="008F5E85">
        <w:rPr>
          <w:rFonts w:ascii="Times New Roman" w:hAnsi="Times New Roman" w:cs="Times New Roman"/>
          <w:sz w:val="24"/>
          <w:szCs w:val="24"/>
        </w:rPr>
        <w:t xml:space="preserve"> Генеральный Подрядчик обязан выполнить распоряжения Заказчика немедленно.</w:t>
      </w:r>
    </w:p>
    <w:p w:rsidR="00B06CD3" w:rsidRPr="008F5E85" w:rsidRDefault="00B06CD3" w:rsidP="00B71DF8">
      <w:pPr>
        <w:pStyle w:val="a4"/>
        <w:numPr>
          <w:ilvl w:val="2"/>
          <w:numId w:val="49"/>
        </w:numPr>
        <w:tabs>
          <w:tab w:val="left" w:pos="993"/>
          <w:tab w:val="left" w:pos="1276"/>
        </w:tabs>
        <w:spacing w:after="0" w:line="240" w:lineRule="auto"/>
        <w:ind w:left="0" w:right="-1" w:firstLine="709"/>
        <w:jc w:val="both"/>
        <w:rPr>
          <w:rFonts w:ascii="Times New Roman" w:hAnsi="Times New Roman" w:cs="Times New Roman"/>
          <w:b/>
          <w:iCs/>
          <w:sz w:val="24"/>
          <w:szCs w:val="24"/>
        </w:rPr>
      </w:pPr>
      <w:r w:rsidRPr="008F5E85">
        <w:rPr>
          <w:rFonts w:ascii="Times New Roman" w:hAnsi="Times New Roman" w:cs="Times New Roman"/>
          <w:b/>
          <w:iCs/>
          <w:sz w:val="24"/>
          <w:szCs w:val="24"/>
        </w:rPr>
        <w:t xml:space="preserve">Испытания во время выполнения </w:t>
      </w:r>
      <w:r w:rsidR="00D40E87" w:rsidRPr="008F5E85">
        <w:rPr>
          <w:rFonts w:ascii="Times New Roman" w:hAnsi="Times New Roman" w:cs="Times New Roman"/>
          <w:b/>
          <w:iCs/>
          <w:sz w:val="24"/>
          <w:szCs w:val="24"/>
        </w:rPr>
        <w:t xml:space="preserve">Строительно-монтажных </w:t>
      </w:r>
      <w:r w:rsidRPr="008F5E85">
        <w:rPr>
          <w:rFonts w:ascii="Times New Roman" w:hAnsi="Times New Roman" w:cs="Times New Roman"/>
          <w:b/>
          <w:iCs/>
          <w:sz w:val="24"/>
          <w:szCs w:val="24"/>
        </w:rPr>
        <w:t>Работ</w:t>
      </w:r>
    </w:p>
    <w:p w:rsidR="00D67074" w:rsidRPr="008F5E85" w:rsidRDefault="007B27DB" w:rsidP="005660CC">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Материал</w:t>
      </w:r>
      <w:r w:rsidR="00B06CD3" w:rsidRPr="008F5E85">
        <w:rPr>
          <w:rFonts w:ascii="Times New Roman" w:hAnsi="Times New Roman" w:cs="Times New Roman"/>
          <w:sz w:val="24"/>
          <w:szCs w:val="24"/>
        </w:rPr>
        <w:t xml:space="preserve">ы, приборы, </w:t>
      </w:r>
      <w:r w:rsidRPr="008F5E85">
        <w:rPr>
          <w:rFonts w:ascii="Times New Roman" w:hAnsi="Times New Roman" w:cs="Times New Roman"/>
          <w:sz w:val="24"/>
          <w:szCs w:val="24"/>
        </w:rPr>
        <w:t>Оборудован</w:t>
      </w:r>
      <w:r w:rsidR="00B06CD3" w:rsidRPr="008F5E85">
        <w:rPr>
          <w:rFonts w:ascii="Times New Roman" w:hAnsi="Times New Roman" w:cs="Times New Roman"/>
          <w:sz w:val="24"/>
          <w:szCs w:val="24"/>
        </w:rPr>
        <w:t xml:space="preserve">ие, </w:t>
      </w:r>
      <w:r w:rsidR="00EB67DC" w:rsidRPr="008F5E85">
        <w:rPr>
          <w:rFonts w:ascii="Times New Roman" w:hAnsi="Times New Roman" w:cs="Times New Roman"/>
          <w:sz w:val="24"/>
          <w:szCs w:val="24"/>
        </w:rPr>
        <w:t xml:space="preserve">Строительно-монтажные </w:t>
      </w:r>
      <w:r w:rsidR="00C64240" w:rsidRPr="008F5E85">
        <w:rPr>
          <w:rFonts w:ascii="Times New Roman" w:hAnsi="Times New Roman" w:cs="Times New Roman"/>
          <w:sz w:val="24"/>
          <w:szCs w:val="24"/>
        </w:rPr>
        <w:t>Работ</w:t>
      </w:r>
      <w:r w:rsidR="00B06CD3" w:rsidRPr="008F5E85">
        <w:rPr>
          <w:rFonts w:ascii="Times New Roman" w:hAnsi="Times New Roman" w:cs="Times New Roman"/>
          <w:sz w:val="24"/>
          <w:szCs w:val="24"/>
        </w:rPr>
        <w:t xml:space="preserve">ы или монтаж не должны быть укрыты или иным способом постоянно скрыты от наблюдения до тех пор, пока </w:t>
      </w:r>
      <w:r w:rsidR="0056418C" w:rsidRPr="008F5E85">
        <w:rPr>
          <w:rFonts w:ascii="Times New Roman" w:hAnsi="Times New Roman" w:cs="Times New Roman"/>
          <w:sz w:val="24"/>
          <w:szCs w:val="24"/>
        </w:rPr>
        <w:t>Строительный контроль</w:t>
      </w:r>
      <w:r w:rsidR="00162E01" w:rsidRPr="008F5E85">
        <w:rPr>
          <w:rFonts w:ascii="Times New Roman" w:hAnsi="Times New Roman" w:cs="Times New Roman"/>
          <w:sz w:val="24"/>
          <w:szCs w:val="24"/>
        </w:rPr>
        <w:t xml:space="preserve"> </w:t>
      </w:r>
      <w:r w:rsidR="00B06CD3" w:rsidRPr="008F5E85">
        <w:rPr>
          <w:rFonts w:ascii="Times New Roman" w:hAnsi="Times New Roman" w:cs="Times New Roman"/>
          <w:sz w:val="24"/>
          <w:szCs w:val="24"/>
        </w:rPr>
        <w:t>не получ</w:t>
      </w:r>
      <w:r w:rsidR="00640ABF" w:rsidRPr="008F5E85">
        <w:rPr>
          <w:rFonts w:ascii="Times New Roman" w:hAnsi="Times New Roman" w:cs="Times New Roman"/>
          <w:sz w:val="24"/>
          <w:szCs w:val="24"/>
        </w:rPr>
        <w:t>и</w:t>
      </w:r>
      <w:r w:rsidR="00B06CD3" w:rsidRPr="008F5E85">
        <w:rPr>
          <w:rFonts w:ascii="Times New Roman" w:hAnsi="Times New Roman" w:cs="Times New Roman"/>
          <w:sz w:val="24"/>
          <w:szCs w:val="24"/>
        </w:rPr>
        <w:t xml:space="preserve">т возможность осмотреть их и дать письменное разрешение Генеральному Подрядчику на выполнение работ по скрытию. Генеральный Подрядчик обязуется письменно уведомлять </w:t>
      </w:r>
      <w:r w:rsidR="0056418C" w:rsidRPr="008F5E85">
        <w:rPr>
          <w:rFonts w:ascii="Times New Roman" w:hAnsi="Times New Roman" w:cs="Times New Roman"/>
          <w:sz w:val="24"/>
          <w:szCs w:val="24"/>
        </w:rPr>
        <w:t>Строительный контроль</w:t>
      </w:r>
      <w:r w:rsidR="00162E01" w:rsidRPr="008F5E85">
        <w:rPr>
          <w:rFonts w:ascii="Times New Roman" w:hAnsi="Times New Roman" w:cs="Times New Roman"/>
          <w:sz w:val="24"/>
          <w:szCs w:val="24"/>
        </w:rPr>
        <w:t xml:space="preserve"> </w:t>
      </w:r>
      <w:r w:rsidR="008448DF" w:rsidRPr="008F5E85">
        <w:rPr>
          <w:rFonts w:ascii="Times New Roman" w:hAnsi="Times New Roman" w:cs="Times New Roman"/>
          <w:sz w:val="24"/>
          <w:szCs w:val="24"/>
        </w:rPr>
        <w:t xml:space="preserve">и Заказчика </w:t>
      </w:r>
      <w:r w:rsidR="00B06CD3" w:rsidRPr="008F5E85">
        <w:rPr>
          <w:rFonts w:ascii="Times New Roman" w:hAnsi="Times New Roman" w:cs="Times New Roman"/>
          <w:sz w:val="24"/>
          <w:szCs w:val="24"/>
        </w:rPr>
        <w:t xml:space="preserve">о необходимости освидетельствования скрытых </w:t>
      </w:r>
      <w:r w:rsidR="00D40E87" w:rsidRPr="008F5E85">
        <w:rPr>
          <w:rFonts w:ascii="Times New Roman" w:hAnsi="Times New Roman" w:cs="Times New Roman"/>
          <w:sz w:val="24"/>
          <w:szCs w:val="24"/>
        </w:rPr>
        <w:t>р</w:t>
      </w:r>
      <w:r w:rsidR="00724A39" w:rsidRPr="008F5E85">
        <w:rPr>
          <w:rFonts w:ascii="Times New Roman" w:hAnsi="Times New Roman" w:cs="Times New Roman"/>
          <w:sz w:val="24"/>
          <w:szCs w:val="24"/>
        </w:rPr>
        <w:t xml:space="preserve">абот </w:t>
      </w:r>
      <w:r w:rsidR="00B06CD3" w:rsidRPr="008F5E85">
        <w:rPr>
          <w:rFonts w:ascii="Times New Roman" w:hAnsi="Times New Roman" w:cs="Times New Roman"/>
          <w:sz w:val="24"/>
          <w:szCs w:val="24"/>
        </w:rPr>
        <w:t xml:space="preserve">не менее чем за 24 часа до даты начала освидетельствования. При этом время, отведенное </w:t>
      </w:r>
      <w:r w:rsidR="0056418C" w:rsidRPr="008F5E85">
        <w:rPr>
          <w:rFonts w:ascii="Times New Roman" w:hAnsi="Times New Roman" w:cs="Times New Roman"/>
          <w:sz w:val="24"/>
          <w:szCs w:val="24"/>
        </w:rPr>
        <w:t>Строительному контролю</w:t>
      </w:r>
      <w:r w:rsidR="00162E01" w:rsidRPr="008F5E85">
        <w:rPr>
          <w:rFonts w:ascii="Times New Roman" w:hAnsi="Times New Roman" w:cs="Times New Roman"/>
          <w:sz w:val="24"/>
          <w:szCs w:val="24"/>
        </w:rPr>
        <w:t xml:space="preserve"> </w:t>
      </w:r>
      <w:r w:rsidR="00B06CD3" w:rsidRPr="008F5E85">
        <w:rPr>
          <w:rFonts w:ascii="Times New Roman" w:hAnsi="Times New Roman" w:cs="Times New Roman"/>
          <w:sz w:val="24"/>
          <w:szCs w:val="24"/>
        </w:rPr>
        <w:t xml:space="preserve">для освидетельствования результатов скрываемых </w:t>
      </w:r>
      <w:r w:rsidR="00D40E87" w:rsidRPr="008F5E85">
        <w:rPr>
          <w:rFonts w:ascii="Times New Roman" w:hAnsi="Times New Roman" w:cs="Times New Roman"/>
          <w:sz w:val="24"/>
          <w:szCs w:val="24"/>
        </w:rPr>
        <w:t xml:space="preserve">Строительно-монтажных </w:t>
      </w:r>
      <w:r w:rsidR="00724A39" w:rsidRPr="008F5E85">
        <w:rPr>
          <w:rFonts w:ascii="Times New Roman" w:hAnsi="Times New Roman" w:cs="Times New Roman"/>
          <w:sz w:val="24"/>
          <w:szCs w:val="24"/>
        </w:rPr>
        <w:t>Работ</w:t>
      </w:r>
      <w:r w:rsidR="00B06CD3" w:rsidRPr="008F5E85">
        <w:rPr>
          <w:rFonts w:ascii="Times New Roman" w:hAnsi="Times New Roman" w:cs="Times New Roman"/>
          <w:sz w:val="24"/>
          <w:szCs w:val="24"/>
        </w:rPr>
        <w:t>, не должно быть менее 1 Календарного дня.</w:t>
      </w:r>
      <w:bookmarkStart w:id="39" w:name="_Toc172540871"/>
    </w:p>
    <w:p w:rsidR="00D67074" w:rsidRPr="008F5E85" w:rsidRDefault="00B06CD3" w:rsidP="005660CC">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Генеральный Подрядчик обязан подготовить и представить на согласование Заказчику детальную программу </w:t>
      </w:r>
      <w:r w:rsidR="003B0522" w:rsidRPr="008F5E85">
        <w:rPr>
          <w:rFonts w:ascii="Times New Roman" w:hAnsi="Times New Roman" w:cs="Times New Roman"/>
          <w:sz w:val="24"/>
          <w:szCs w:val="24"/>
        </w:rPr>
        <w:t xml:space="preserve">ввода Объекта </w:t>
      </w:r>
      <w:r w:rsidRPr="008F5E85">
        <w:rPr>
          <w:rFonts w:ascii="Times New Roman" w:hAnsi="Times New Roman" w:cs="Times New Roman"/>
          <w:sz w:val="24"/>
          <w:szCs w:val="24"/>
        </w:rPr>
        <w:t>в эксплуатацию (включая программу комплексного опробования систем противопожарной защиты) не менее чем за 6 (шесть) недель до предлагаемой даты начала сдачи в эксплуатацию.</w:t>
      </w:r>
      <w:bookmarkEnd w:id="39"/>
      <w:r w:rsidRPr="008F5E85">
        <w:rPr>
          <w:rFonts w:ascii="Times New Roman" w:hAnsi="Times New Roman" w:cs="Times New Roman"/>
          <w:sz w:val="24"/>
          <w:szCs w:val="24"/>
        </w:rPr>
        <w:t xml:space="preserve"> Заказчик </w:t>
      </w:r>
      <w:r w:rsidR="00113E34" w:rsidRPr="008F5E85">
        <w:rPr>
          <w:rFonts w:ascii="Times New Roman" w:hAnsi="Times New Roman" w:cs="Times New Roman"/>
          <w:sz w:val="24"/>
          <w:szCs w:val="24"/>
        </w:rPr>
        <w:t>обязан</w:t>
      </w:r>
      <w:r w:rsidRPr="008F5E85">
        <w:rPr>
          <w:rFonts w:ascii="Times New Roman" w:hAnsi="Times New Roman" w:cs="Times New Roman"/>
          <w:sz w:val="24"/>
          <w:szCs w:val="24"/>
        </w:rPr>
        <w:t xml:space="preserve"> в течение 2 (двух) недель рассмотреть данную программу и согласовать ее либо предоставить Генеральному Подрядчику свои письменные замечания. После получения таких замечаний Генеральный Подрядчик меняет программу </w:t>
      </w:r>
      <w:r w:rsidR="00EB67DC" w:rsidRPr="008F5E85">
        <w:rPr>
          <w:rFonts w:ascii="Times New Roman" w:hAnsi="Times New Roman" w:cs="Times New Roman"/>
          <w:sz w:val="24"/>
          <w:szCs w:val="24"/>
        </w:rPr>
        <w:t xml:space="preserve">ввода </w:t>
      </w:r>
      <w:r w:rsidR="009103E1" w:rsidRPr="008F5E85">
        <w:rPr>
          <w:rFonts w:ascii="Times New Roman" w:hAnsi="Times New Roman" w:cs="Times New Roman"/>
          <w:sz w:val="24"/>
          <w:szCs w:val="24"/>
        </w:rPr>
        <w:t>Объекта</w:t>
      </w:r>
      <w:r w:rsidR="00BF577C" w:rsidRPr="008F5E85">
        <w:rPr>
          <w:rFonts w:ascii="Times New Roman" w:hAnsi="Times New Roman" w:cs="Times New Roman"/>
          <w:sz w:val="24"/>
          <w:szCs w:val="24"/>
        </w:rPr>
        <w:t xml:space="preserve"> </w:t>
      </w:r>
      <w:r w:rsidRPr="008F5E85">
        <w:rPr>
          <w:rFonts w:ascii="Times New Roman" w:hAnsi="Times New Roman" w:cs="Times New Roman"/>
          <w:sz w:val="24"/>
          <w:szCs w:val="24"/>
        </w:rPr>
        <w:t>в эксплуатацию и повторно представляет ее Заказчику на согласование в соответствии с описанной выше процедурой.</w:t>
      </w:r>
    </w:p>
    <w:p w:rsidR="00D67074" w:rsidRPr="008F5E85" w:rsidRDefault="00B06CD3" w:rsidP="005660CC">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Все необходимые проверки и испытания должны проводиться в соответствии с программой </w:t>
      </w:r>
      <w:r w:rsidR="003B0522" w:rsidRPr="008F5E85">
        <w:rPr>
          <w:rFonts w:ascii="Times New Roman" w:hAnsi="Times New Roman" w:cs="Times New Roman"/>
          <w:sz w:val="24"/>
          <w:szCs w:val="24"/>
        </w:rPr>
        <w:t xml:space="preserve">ввода Объекта </w:t>
      </w:r>
      <w:r w:rsidRPr="008F5E85">
        <w:rPr>
          <w:rFonts w:ascii="Times New Roman" w:hAnsi="Times New Roman" w:cs="Times New Roman"/>
          <w:sz w:val="24"/>
          <w:szCs w:val="24"/>
        </w:rPr>
        <w:t>в эксплуатацию, согласованной с Заказчиком, причем должны быть предоставлены условия для присутствия Заказчика на всех таких проверках и испытаниях.</w:t>
      </w:r>
    </w:p>
    <w:p w:rsidR="00D67074" w:rsidRPr="008F5E85" w:rsidRDefault="00B06CD3" w:rsidP="005660CC">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Испытания, проведенные в отсутствие представителя </w:t>
      </w:r>
      <w:r w:rsidR="00E35536" w:rsidRPr="008F5E85">
        <w:rPr>
          <w:rFonts w:ascii="Times New Roman" w:hAnsi="Times New Roman" w:cs="Times New Roman"/>
          <w:sz w:val="24"/>
          <w:szCs w:val="24"/>
        </w:rPr>
        <w:t>Строительного контроля</w:t>
      </w:r>
      <w:r w:rsidRPr="008F5E85">
        <w:rPr>
          <w:rFonts w:ascii="Times New Roman" w:hAnsi="Times New Roman" w:cs="Times New Roman"/>
          <w:sz w:val="24"/>
          <w:szCs w:val="24"/>
        </w:rPr>
        <w:t xml:space="preserve">, не признаются состоятельными в целях выполнения настоящего Договора, если только </w:t>
      </w:r>
      <w:r w:rsidR="00E35536" w:rsidRPr="008F5E85">
        <w:rPr>
          <w:rFonts w:ascii="Times New Roman" w:hAnsi="Times New Roman" w:cs="Times New Roman"/>
          <w:sz w:val="24"/>
          <w:szCs w:val="24"/>
        </w:rPr>
        <w:t>Строительный контроль</w:t>
      </w:r>
      <w:r w:rsidR="00162E01" w:rsidRPr="008F5E85">
        <w:rPr>
          <w:rFonts w:ascii="Times New Roman" w:hAnsi="Times New Roman" w:cs="Times New Roman"/>
          <w:sz w:val="24"/>
          <w:szCs w:val="24"/>
        </w:rPr>
        <w:t xml:space="preserve"> </w:t>
      </w:r>
      <w:r w:rsidRPr="008F5E85">
        <w:rPr>
          <w:rFonts w:ascii="Times New Roman" w:hAnsi="Times New Roman" w:cs="Times New Roman"/>
          <w:sz w:val="24"/>
          <w:szCs w:val="24"/>
        </w:rPr>
        <w:t>не разреш</w:t>
      </w:r>
      <w:r w:rsidR="00113E34" w:rsidRPr="008F5E85">
        <w:rPr>
          <w:rFonts w:ascii="Times New Roman" w:hAnsi="Times New Roman" w:cs="Times New Roman"/>
          <w:sz w:val="24"/>
          <w:szCs w:val="24"/>
        </w:rPr>
        <w:t>и</w:t>
      </w:r>
      <w:r w:rsidRPr="008F5E85">
        <w:rPr>
          <w:rFonts w:ascii="Times New Roman" w:hAnsi="Times New Roman" w:cs="Times New Roman"/>
          <w:sz w:val="24"/>
          <w:szCs w:val="24"/>
        </w:rPr>
        <w:t xml:space="preserve">т Генеральному Подрядчику выполнять конкретный испытательный процесс в </w:t>
      </w:r>
      <w:r w:rsidR="00EB67DC" w:rsidRPr="008F5E85">
        <w:rPr>
          <w:rFonts w:ascii="Times New Roman" w:hAnsi="Times New Roman" w:cs="Times New Roman"/>
          <w:sz w:val="24"/>
          <w:szCs w:val="24"/>
        </w:rPr>
        <w:t xml:space="preserve">его </w:t>
      </w:r>
      <w:r w:rsidRPr="008F5E85">
        <w:rPr>
          <w:rFonts w:ascii="Times New Roman" w:hAnsi="Times New Roman" w:cs="Times New Roman"/>
          <w:sz w:val="24"/>
          <w:szCs w:val="24"/>
        </w:rPr>
        <w:t>отсутствие.</w:t>
      </w:r>
    </w:p>
    <w:p w:rsidR="00D67074" w:rsidRPr="008F5E85" w:rsidRDefault="00EB67DC" w:rsidP="005660CC">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Работы по установке, монтажу, наладке, испытаниям Оборудования считаются выполненными Генеральным Подрядчиком только после получения положительного результата необходимых испытаний и надлежащей наладки Оборудования</w:t>
      </w:r>
      <w:r w:rsidR="00B06CD3" w:rsidRPr="008F5E85">
        <w:rPr>
          <w:rFonts w:ascii="Times New Roman" w:hAnsi="Times New Roman" w:cs="Times New Roman"/>
          <w:sz w:val="24"/>
          <w:szCs w:val="24"/>
        </w:rPr>
        <w:t>.</w:t>
      </w:r>
    </w:p>
    <w:p w:rsidR="00D67074" w:rsidRPr="008F5E85" w:rsidRDefault="00B06CD3" w:rsidP="005660CC">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Если характеристики </w:t>
      </w:r>
      <w:r w:rsidR="00EB67DC" w:rsidRPr="008F5E85">
        <w:rPr>
          <w:rFonts w:ascii="Times New Roman" w:hAnsi="Times New Roman" w:cs="Times New Roman"/>
          <w:sz w:val="24"/>
          <w:szCs w:val="24"/>
        </w:rPr>
        <w:t>того или иного Оборудования</w:t>
      </w:r>
      <w:r w:rsidRPr="008F5E85">
        <w:rPr>
          <w:rFonts w:ascii="Times New Roman" w:hAnsi="Times New Roman" w:cs="Times New Roman"/>
          <w:sz w:val="24"/>
          <w:szCs w:val="24"/>
        </w:rPr>
        <w:t xml:space="preserve"> не </w:t>
      </w:r>
      <w:r w:rsidR="003E4741" w:rsidRPr="008F5E85">
        <w:rPr>
          <w:rFonts w:ascii="Times New Roman" w:hAnsi="Times New Roman" w:cs="Times New Roman"/>
          <w:sz w:val="24"/>
          <w:szCs w:val="24"/>
        </w:rPr>
        <w:t>удовлетворяют требованиям</w:t>
      </w:r>
      <w:r w:rsidR="003929CB" w:rsidRPr="008F5E85">
        <w:rPr>
          <w:rFonts w:ascii="Times New Roman" w:hAnsi="Times New Roman" w:cs="Times New Roman"/>
          <w:sz w:val="24"/>
          <w:szCs w:val="24"/>
        </w:rPr>
        <w:t xml:space="preserve">, указанным в </w:t>
      </w:r>
      <w:r w:rsidR="006A13DA" w:rsidRPr="008F5E85">
        <w:rPr>
          <w:rFonts w:ascii="Times New Roman" w:hAnsi="Times New Roman" w:cs="Times New Roman"/>
          <w:sz w:val="24"/>
          <w:szCs w:val="24"/>
        </w:rPr>
        <w:t>Рабочей</w:t>
      </w:r>
      <w:r w:rsidR="003929CB" w:rsidRPr="008F5E85">
        <w:rPr>
          <w:rFonts w:ascii="Times New Roman" w:hAnsi="Times New Roman" w:cs="Times New Roman"/>
          <w:sz w:val="24"/>
          <w:szCs w:val="24"/>
        </w:rPr>
        <w:t xml:space="preserve"> документации,</w:t>
      </w:r>
      <w:r w:rsidR="003E4741" w:rsidRPr="008F5E85">
        <w:rPr>
          <w:rFonts w:ascii="Times New Roman" w:hAnsi="Times New Roman" w:cs="Times New Roman"/>
          <w:sz w:val="24"/>
          <w:szCs w:val="24"/>
        </w:rPr>
        <w:t xml:space="preserve"> например, </w:t>
      </w:r>
      <w:r w:rsidR="00400FD8" w:rsidRPr="008F5E85">
        <w:rPr>
          <w:rFonts w:ascii="Times New Roman" w:hAnsi="Times New Roman" w:cs="Times New Roman"/>
          <w:sz w:val="24"/>
          <w:szCs w:val="24"/>
        </w:rPr>
        <w:t>по уровню шума или температуре</w:t>
      </w:r>
      <w:r w:rsidRPr="008F5E85">
        <w:rPr>
          <w:rFonts w:ascii="Times New Roman" w:hAnsi="Times New Roman" w:cs="Times New Roman"/>
          <w:sz w:val="24"/>
          <w:szCs w:val="24"/>
        </w:rPr>
        <w:t xml:space="preserve">, то Генеральный Подрядчик обязан представить соответствующие данные и предложения для устранения </w:t>
      </w:r>
      <w:r w:rsidR="00724A39" w:rsidRPr="008F5E85">
        <w:rPr>
          <w:rFonts w:ascii="Times New Roman" w:hAnsi="Times New Roman" w:cs="Times New Roman"/>
          <w:sz w:val="24"/>
          <w:szCs w:val="24"/>
        </w:rPr>
        <w:t xml:space="preserve">Недостатков </w:t>
      </w:r>
      <w:r w:rsidRPr="008F5E85">
        <w:rPr>
          <w:rFonts w:ascii="Times New Roman" w:hAnsi="Times New Roman" w:cs="Times New Roman"/>
          <w:sz w:val="24"/>
          <w:szCs w:val="24"/>
        </w:rPr>
        <w:t xml:space="preserve">и сообщить о принятых мерах по предотвращению негативного влияния на </w:t>
      </w:r>
      <w:r w:rsidR="003E4741" w:rsidRPr="008F5E85">
        <w:rPr>
          <w:rFonts w:ascii="Times New Roman" w:hAnsi="Times New Roman" w:cs="Times New Roman"/>
          <w:sz w:val="24"/>
          <w:szCs w:val="24"/>
        </w:rPr>
        <w:t>График</w:t>
      </w:r>
      <w:r w:rsidRPr="008F5E85">
        <w:rPr>
          <w:rFonts w:ascii="Times New Roman" w:hAnsi="Times New Roman" w:cs="Times New Roman"/>
          <w:sz w:val="24"/>
          <w:szCs w:val="24"/>
        </w:rPr>
        <w:t xml:space="preserve"> </w:t>
      </w:r>
      <w:r w:rsidR="00B30E38" w:rsidRPr="008F5E85">
        <w:rPr>
          <w:rFonts w:ascii="Times New Roman" w:hAnsi="Times New Roman" w:cs="Times New Roman"/>
          <w:sz w:val="24"/>
          <w:szCs w:val="24"/>
        </w:rPr>
        <w:t>выполнения работ</w:t>
      </w:r>
      <w:r w:rsidRPr="008F5E85">
        <w:rPr>
          <w:rFonts w:ascii="Times New Roman" w:hAnsi="Times New Roman" w:cs="Times New Roman"/>
          <w:sz w:val="24"/>
          <w:szCs w:val="24"/>
        </w:rPr>
        <w:t>.</w:t>
      </w:r>
    </w:p>
    <w:p w:rsidR="00D67074" w:rsidRPr="008F5E85" w:rsidRDefault="00B06CD3" w:rsidP="005660CC">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Не допускается никаких присоединений </w:t>
      </w:r>
      <w:r w:rsidR="00400FD8" w:rsidRPr="008F5E85">
        <w:rPr>
          <w:rFonts w:ascii="Times New Roman" w:hAnsi="Times New Roman" w:cs="Times New Roman"/>
          <w:sz w:val="24"/>
          <w:szCs w:val="24"/>
        </w:rPr>
        <w:t xml:space="preserve">к Оборудованию </w:t>
      </w:r>
      <w:r w:rsidRPr="008F5E85">
        <w:rPr>
          <w:rFonts w:ascii="Times New Roman" w:hAnsi="Times New Roman" w:cs="Times New Roman"/>
          <w:sz w:val="24"/>
          <w:szCs w:val="24"/>
        </w:rPr>
        <w:t xml:space="preserve">или </w:t>
      </w:r>
      <w:r w:rsidR="00400FD8" w:rsidRPr="008F5E85">
        <w:rPr>
          <w:rFonts w:ascii="Times New Roman" w:hAnsi="Times New Roman" w:cs="Times New Roman"/>
          <w:sz w:val="24"/>
          <w:szCs w:val="24"/>
        </w:rPr>
        <w:t>регулировки Оборудования</w:t>
      </w:r>
      <w:r w:rsidRPr="008F5E85">
        <w:rPr>
          <w:rFonts w:ascii="Times New Roman" w:hAnsi="Times New Roman" w:cs="Times New Roman"/>
          <w:sz w:val="24"/>
          <w:szCs w:val="24"/>
        </w:rPr>
        <w:t xml:space="preserve">, которое уже введено в </w:t>
      </w:r>
      <w:r w:rsidR="00400FD8" w:rsidRPr="008F5E85">
        <w:rPr>
          <w:rFonts w:ascii="Times New Roman" w:hAnsi="Times New Roman" w:cs="Times New Roman"/>
          <w:sz w:val="24"/>
          <w:szCs w:val="24"/>
        </w:rPr>
        <w:t>эксплуатацию</w:t>
      </w:r>
      <w:r w:rsidRPr="008F5E85">
        <w:rPr>
          <w:rFonts w:ascii="Times New Roman" w:hAnsi="Times New Roman" w:cs="Times New Roman"/>
          <w:sz w:val="24"/>
          <w:szCs w:val="24"/>
        </w:rPr>
        <w:t>, за исключением случаев, когда на это получено предварительное письменное согласие Заказчика.</w:t>
      </w:r>
    </w:p>
    <w:p w:rsidR="00B06CD3" w:rsidRPr="008F5E85" w:rsidRDefault="00B06CD3" w:rsidP="005660CC">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Генеральный Подрядчик в рамках мероприятий </w:t>
      </w:r>
      <w:r w:rsidR="00400FD8" w:rsidRPr="008F5E85">
        <w:rPr>
          <w:rFonts w:ascii="Times New Roman" w:hAnsi="Times New Roman" w:cs="Times New Roman"/>
          <w:sz w:val="24"/>
          <w:szCs w:val="24"/>
        </w:rPr>
        <w:t xml:space="preserve">по приемке </w:t>
      </w:r>
      <w:r w:rsidR="005018A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 xml:space="preserve">Работ </w:t>
      </w:r>
      <w:r w:rsidR="00400FD8" w:rsidRPr="008F5E85">
        <w:rPr>
          <w:rFonts w:ascii="Times New Roman" w:hAnsi="Times New Roman" w:cs="Times New Roman"/>
          <w:sz w:val="24"/>
          <w:szCs w:val="24"/>
        </w:rPr>
        <w:t>обязан обеспечить</w:t>
      </w:r>
      <w:r w:rsidRPr="008F5E85">
        <w:rPr>
          <w:rFonts w:ascii="Times New Roman" w:hAnsi="Times New Roman" w:cs="Times New Roman"/>
          <w:sz w:val="24"/>
          <w:szCs w:val="24"/>
        </w:rPr>
        <w:t>:</w:t>
      </w:r>
      <w:bookmarkStart w:id="40" w:name="_Toc172540863"/>
    </w:p>
    <w:p w:rsidR="00B06CD3" w:rsidRPr="008F5E85" w:rsidRDefault="009905F1" w:rsidP="005660CC">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у</w:t>
      </w:r>
      <w:r w:rsidR="00B06CD3" w:rsidRPr="008F5E85">
        <w:rPr>
          <w:rFonts w:ascii="Times New Roman" w:hAnsi="Times New Roman" w:cs="Times New Roman"/>
          <w:sz w:val="24"/>
          <w:szCs w:val="24"/>
        </w:rPr>
        <w:t>становку, регулировку</w:t>
      </w:r>
      <w:r w:rsidR="00400FD8" w:rsidRPr="008F5E85">
        <w:rPr>
          <w:rFonts w:ascii="Times New Roman" w:hAnsi="Times New Roman" w:cs="Times New Roman"/>
          <w:sz w:val="24"/>
          <w:szCs w:val="24"/>
        </w:rPr>
        <w:t>, наладку</w:t>
      </w:r>
      <w:r w:rsidR="00B06CD3" w:rsidRPr="008F5E85">
        <w:rPr>
          <w:rFonts w:ascii="Times New Roman" w:hAnsi="Times New Roman" w:cs="Times New Roman"/>
          <w:sz w:val="24"/>
          <w:szCs w:val="24"/>
        </w:rPr>
        <w:t xml:space="preserve"> и пуск в работу всего </w:t>
      </w:r>
      <w:r w:rsidR="007B27DB" w:rsidRPr="008F5E85">
        <w:rPr>
          <w:rFonts w:ascii="Times New Roman" w:hAnsi="Times New Roman" w:cs="Times New Roman"/>
          <w:sz w:val="24"/>
          <w:szCs w:val="24"/>
        </w:rPr>
        <w:t>Оборудован</w:t>
      </w:r>
      <w:r w:rsidR="00B06CD3" w:rsidRPr="008F5E85">
        <w:rPr>
          <w:rFonts w:ascii="Times New Roman" w:hAnsi="Times New Roman" w:cs="Times New Roman"/>
          <w:sz w:val="24"/>
          <w:szCs w:val="24"/>
        </w:rPr>
        <w:t>ия и частей системы в соответствии с инструкциями производител</w:t>
      </w:r>
      <w:bookmarkEnd w:id="40"/>
      <w:r w:rsidR="00B06CD3" w:rsidRPr="008F5E85">
        <w:rPr>
          <w:rFonts w:ascii="Times New Roman" w:hAnsi="Times New Roman" w:cs="Times New Roman"/>
          <w:sz w:val="24"/>
          <w:szCs w:val="24"/>
        </w:rPr>
        <w:t>ей</w:t>
      </w:r>
      <w:r w:rsidR="003E4741" w:rsidRPr="008F5E85">
        <w:rPr>
          <w:rFonts w:ascii="Times New Roman" w:hAnsi="Times New Roman" w:cs="Times New Roman"/>
          <w:sz w:val="24"/>
          <w:szCs w:val="24"/>
        </w:rPr>
        <w:t>;</w:t>
      </w:r>
    </w:p>
    <w:p w:rsidR="00B06CD3" w:rsidRPr="008F5E85" w:rsidRDefault="00400FD8" w:rsidP="005660CC">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41" w:name="_Toc172540864"/>
      <w:r w:rsidRPr="008F5E85">
        <w:rPr>
          <w:rFonts w:ascii="Times New Roman" w:hAnsi="Times New Roman" w:cs="Times New Roman"/>
          <w:sz w:val="24"/>
          <w:szCs w:val="24"/>
        </w:rPr>
        <w:lastRenderedPageBreak/>
        <w:t>выполнение</w:t>
      </w:r>
      <w:r w:rsidR="00B06CD3" w:rsidRPr="008F5E85">
        <w:rPr>
          <w:rFonts w:ascii="Times New Roman" w:hAnsi="Times New Roman" w:cs="Times New Roman"/>
          <w:sz w:val="24"/>
          <w:szCs w:val="24"/>
        </w:rPr>
        <w:t xml:space="preserve"> всех мероприятий, </w:t>
      </w:r>
      <w:r w:rsidRPr="008F5E85">
        <w:rPr>
          <w:rFonts w:ascii="Times New Roman" w:hAnsi="Times New Roman" w:cs="Times New Roman"/>
          <w:sz w:val="24"/>
          <w:szCs w:val="24"/>
        </w:rPr>
        <w:t xml:space="preserve">квалифицированным персоналом, имеющим </w:t>
      </w:r>
      <w:r w:rsidR="00B06CD3" w:rsidRPr="008F5E85">
        <w:rPr>
          <w:rFonts w:ascii="Times New Roman" w:hAnsi="Times New Roman" w:cs="Times New Roman"/>
          <w:sz w:val="24"/>
          <w:szCs w:val="24"/>
        </w:rPr>
        <w:t xml:space="preserve">разряды, соответствующие </w:t>
      </w:r>
      <w:r w:rsidRPr="008F5E85">
        <w:rPr>
          <w:rFonts w:ascii="Times New Roman" w:hAnsi="Times New Roman" w:cs="Times New Roman"/>
          <w:sz w:val="24"/>
          <w:szCs w:val="24"/>
        </w:rPr>
        <w:t xml:space="preserve">видам </w:t>
      </w:r>
      <w:r w:rsidR="005018A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Работ</w:t>
      </w:r>
      <w:r w:rsidR="00B06CD3"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которые </w:t>
      </w:r>
      <w:r w:rsidR="00B06CD3" w:rsidRPr="008F5E85">
        <w:rPr>
          <w:rFonts w:ascii="Times New Roman" w:hAnsi="Times New Roman" w:cs="Times New Roman"/>
          <w:sz w:val="24"/>
          <w:szCs w:val="24"/>
        </w:rPr>
        <w:t>они должны выполнять</w:t>
      </w:r>
      <w:bookmarkStart w:id="42" w:name="_Toc172540865"/>
      <w:bookmarkEnd w:id="41"/>
      <w:r w:rsidR="003E4741" w:rsidRPr="008F5E85">
        <w:rPr>
          <w:rFonts w:ascii="Times New Roman" w:hAnsi="Times New Roman" w:cs="Times New Roman"/>
          <w:sz w:val="24"/>
          <w:szCs w:val="24"/>
        </w:rPr>
        <w:t>;</w:t>
      </w:r>
    </w:p>
    <w:p w:rsidR="00B06CD3" w:rsidRPr="008F5E85" w:rsidRDefault="009905F1" w:rsidP="005660CC">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w:t>
      </w:r>
      <w:r w:rsidR="00B06CD3" w:rsidRPr="008F5E85">
        <w:rPr>
          <w:rFonts w:ascii="Times New Roman" w:hAnsi="Times New Roman" w:cs="Times New Roman"/>
          <w:sz w:val="24"/>
          <w:szCs w:val="24"/>
        </w:rPr>
        <w:t>ланирование и программирование</w:t>
      </w:r>
      <w:r w:rsidR="00DB29FF" w:rsidRPr="008F5E85">
        <w:rPr>
          <w:rFonts w:ascii="Times New Roman" w:hAnsi="Times New Roman" w:cs="Times New Roman"/>
          <w:sz w:val="24"/>
          <w:szCs w:val="24"/>
        </w:rPr>
        <w:t xml:space="preserve"> </w:t>
      </w:r>
      <w:r w:rsidR="00400FD8" w:rsidRPr="008F5E85">
        <w:rPr>
          <w:rFonts w:ascii="Times New Roman" w:hAnsi="Times New Roman" w:cs="Times New Roman"/>
          <w:sz w:val="24"/>
          <w:szCs w:val="24"/>
        </w:rPr>
        <w:t xml:space="preserve">Работ </w:t>
      </w:r>
      <w:r w:rsidR="00B06CD3" w:rsidRPr="008F5E85">
        <w:rPr>
          <w:rFonts w:ascii="Times New Roman" w:hAnsi="Times New Roman" w:cs="Times New Roman"/>
          <w:sz w:val="24"/>
          <w:szCs w:val="24"/>
        </w:rPr>
        <w:t xml:space="preserve">по испытанию и </w:t>
      </w:r>
      <w:r w:rsidR="00400FD8" w:rsidRPr="008F5E85">
        <w:rPr>
          <w:rFonts w:ascii="Times New Roman" w:hAnsi="Times New Roman" w:cs="Times New Roman"/>
          <w:sz w:val="24"/>
          <w:szCs w:val="24"/>
        </w:rPr>
        <w:t xml:space="preserve">вводу </w:t>
      </w:r>
      <w:r w:rsidR="00B06CD3" w:rsidRPr="008F5E85">
        <w:rPr>
          <w:rFonts w:ascii="Times New Roman" w:hAnsi="Times New Roman" w:cs="Times New Roman"/>
          <w:sz w:val="24"/>
          <w:szCs w:val="24"/>
        </w:rPr>
        <w:t xml:space="preserve">в эксплуатацию таким образом, чтобы они были скоординированы </w:t>
      </w:r>
      <w:r w:rsidR="00400FD8" w:rsidRPr="008F5E85">
        <w:rPr>
          <w:rFonts w:ascii="Times New Roman" w:hAnsi="Times New Roman" w:cs="Times New Roman"/>
          <w:sz w:val="24"/>
          <w:szCs w:val="24"/>
        </w:rPr>
        <w:t>с другими подрядчиками Заказчика и Субподрядчиками,</w:t>
      </w:r>
      <w:r w:rsidR="00B06CD3" w:rsidRPr="008F5E85">
        <w:rPr>
          <w:rFonts w:ascii="Times New Roman" w:hAnsi="Times New Roman" w:cs="Times New Roman"/>
          <w:sz w:val="24"/>
          <w:szCs w:val="24"/>
        </w:rPr>
        <w:t xml:space="preserve"> выполнялись безопасно и эффективно</w:t>
      </w:r>
      <w:bookmarkEnd w:id="42"/>
      <w:r w:rsidR="003E4741" w:rsidRPr="008F5E85">
        <w:rPr>
          <w:rFonts w:ascii="Times New Roman" w:hAnsi="Times New Roman" w:cs="Times New Roman"/>
          <w:sz w:val="24"/>
          <w:szCs w:val="24"/>
        </w:rPr>
        <w:t>;</w:t>
      </w:r>
    </w:p>
    <w:p w:rsidR="00B06CD3" w:rsidRPr="008F5E85" w:rsidRDefault="009905F1" w:rsidP="005660CC">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43" w:name="_Toc172540866"/>
      <w:r w:rsidRPr="008F5E85">
        <w:rPr>
          <w:rFonts w:ascii="Times New Roman" w:hAnsi="Times New Roman" w:cs="Times New Roman"/>
          <w:sz w:val="24"/>
          <w:szCs w:val="24"/>
        </w:rPr>
        <w:t>д</w:t>
      </w:r>
      <w:r w:rsidR="00B06CD3" w:rsidRPr="008F5E85">
        <w:rPr>
          <w:rFonts w:ascii="Times New Roman" w:hAnsi="Times New Roman" w:cs="Times New Roman"/>
          <w:sz w:val="24"/>
          <w:szCs w:val="24"/>
        </w:rPr>
        <w:t>ополнительное уведомление Заказчика за 7 (семь) Календарных</w:t>
      </w:r>
      <w:r w:rsidR="00B06CD3" w:rsidRPr="008F5E85" w:rsidDel="00DC1832">
        <w:rPr>
          <w:rFonts w:ascii="Times New Roman" w:hAnsi="Times New Roman" w:cs="Times New Roman"/>
          <w:sz w:val="24"/>
          <w:szCs w:val="24"/>
        </w:rPr>
        <w:t xml:space="preserve"> </w:t>
      </w:r>
      <w:r w:rsidR="00B06CD3" w:rsidRPr="008F5E85">
        <w:rPr>
          <w:rFonts w:ascii="Times New Roman" w:hAnsi="Times New Roman" w:cs="Times New Roman"/>
          <w:sz w:val="24"/>
          <w:szCs w:val="24"/>
        </w:rPr>
        <w:t>дней о</w:t>
      </w:r>
      <w:r w:rsidR="00B774D1" w:rsidRPr="008F5E85">
        <w:rPr>
          <w:rFonts w:ascii="Times New Roman" w:hAnsi="Times New Roman" w:cs="Times New Roman"/>
          <w:sz w:val="24"/>
          <w:szCs w:val="24"/>
        </w:rPr>
        <w:t>бо</w:t>
      </w:r>
      <w:r w:rsidR="00B06CD3" w:rsidRPr="008F5E85">
        <w:rPr>
          <w:rFonts w:ascii="Times New Roman" w:hAnsi="Times New Roman" w:cs="Times New Roman"/>
          <w:sz w:val="24"/>
          <w:szCs w:val="24"/>
        </w:rPr>
        <w:t xml:space="preserve"> всех предлагаемых к </w:t>
      </w:r>
      <w:r w:rsidR="003E4741" w:rsidRPr="008F5E85">
        <w:rPr>
          <w:rFonts w:ascii="Times New Roman" w:hAnsi="Times New Roman" w:cs="Times New Roman"/>
          <w:sz w:val="24"/>
          <w:szCs w:val="24"/>
        </w:rPr>
        <w:t>его</w:t>
      </w:r>
      <w:r w:rsidR="00B06CD3" w:rsidRPr="008F5E85">
        <w:rPr>
          <w:rFonts w:ascii="Times New Roman" w:hAnsi="Times New Roman" w:cs="Times New Roman"/>
          <w:sz w:val="24"/>
          <w:szCs w:val="24"/>
        </w:rPr>
        <w:t xml:space="preserve"> </w:t>
      </w:r>
      <w:r w:rsidR="003E4741" w:rsidRPr="008F5E85">
        <w:rPr>
          <w:rFonts w:ascii="Times New Roman" w:hAnsi="Times New Roman" w:cs="Times New Roman"/>
          <w:sz w:val="24"/>
          <w:szCs w:val="24"/>
        </w:rPr>
        <w:t>освидетельствованию</w:t>
      </w:r>
      <w:r w:rsidR="00B06CD3" w:rsidRPr="008F5E85">
        <w:rPr>
          <w:rFonts w:ascii="Times New Roman" w:hAnsi="Times New Roman" w:cs="Times New Roman"/>
          <w:sz w:val="24"/>
          <w:szCs w:val="24"/>
        </w:rPr>
        <w:t xml:space="preserve"> приемо-сдаточных или эксплуатационных испытаниях</w:t>
      </w:r>
      <w:bookmarkEnd w:id="43"/>
      <w:r w:rsidR="003E4741" w:rsidRPr="008F5E85">
        <w:rPr>
          <w:rFonts w:ascii="Times New Roman" w:hAnsi="Times New Roman" w:cs="Times New Roman"/>
          <w:sz w:val="24"/>
          <w:szCs w:val="24"/>
        </w:rPr>
        <w:t>;</w:t>
      </w:r>
    </w:p>
    <w:p w:rsidR="00B06CD3" w:rsidRPr="008F5E85" w:rsidRDefault="009905F1" w:rsidP="005660CC">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44" w:name="_Toc172540867"/>
      <w:r w:rsidRPr="008F5E85">
        <w:rPr>
          <w:rFonts w:ascii="Times New Roman" w:hAnsi="Times New Roman" w:cs="Times New Roman"/>
          <w:sz w:val="24"/>
          <w:szCs w:val="24"/>
        </w:rPr>
        <w:t>н</w:t>
      </w:r>
      <w:r w:rsidR="00B06CD3" w:rsidRPr="008F5E85">
        <w:rPr>
          <w:rFonts w:ascii="Times New Roman" w:hAnsi="Times New Roman" w:cs="Times New Roman"/>
          <w:sz w:val="24"/>
          <w:szCs w:val="24"/>
        </w:rPr>
        <w:t xml:space="preserve">еобходимые расходные материалы и электроэнергию, горюче-смазочные материалы, воду и </w:t>
      </w:r>
      <w:bookmarkEnd w:id="44"/>
      <w:r w:rsidR="00B06CD3" w:rsidRPr="008F5E85">
        <w:rPr>
          <w:rFonts w:ascii="Times New Roman" w:hAnsi="Times New Roman" w:cs="Times New Roman"/>
          <w:sz w:val="24"/>
          <w:szCs w:val="24"/>
        </w:rPr>
        <w:t>т.д.</w:t>
      </w:r>
      <w:r w:rsidR="003E4741" w:rsidRPr="008F5E85">
        <w:rPr>
          <w:rFonts w:ascii="Times New Roman" w:hAnsi="Times New Roman" w:cs="Times New Roman"/>
          <w:sz w:val="24"/>
          <w:szCs w:val="24"/>
        </w:rPr>
        <w:t>;</w:t>
      </w:r>
    </w:p>
    <w:p w:rsidR="00B06CD3" w:rsidRPr="008F5E85" w:rsidRDefault="009905F1" w:rsidP="005660CC">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45" w:name="_Toc172540868"/>
      <w:r w:rsidRPr="008F5E85">
        <w:rPr>
          <w:rFonts w:ascii="Times New Roman" w:hAnsi="Times New Roman" w:cs="Times New Roman"/>
          <w:sz w:val="24"/>
          <w:szCs w:val="24"/>
        </w:rPr>
        <w:t>д</w:t>
      </w:r>
      <w:r w:rsidR="00B06CD3" w:rsidRPr="008F5E85">
        <w:rPr>
          <w:rFonts w:ascii="Times New Roman" w:hAnsi="Times New Roman" w:cs="Times New Roman"/>
          <w:sz w:val="24"/>
          <w:szCs w:val="24"/>
        </w:rPr>
        <w:t xml:space="preserve">емонстрацию выполненных </w:t>
      </w:r>
      <w:r w:rsidR="005018A7" w:rsidRPr="008F5E85">
        <w:rPr>
          <w:rFonts w:ascii="Times New Roman" w:hAnsi="Times New Roman" w:cs="Times New Roman"/>
          <w:sz w:val="24"/>
          <w:szCs w:val="24"/>
        </w:rPr>
        <w:t xml:space="preserve">Строительно-монтажных </w:t>
      </w:r>
      <w:r w:rsidR="00B06CD3" w:rsidRPr="008F5E85">
        <w:rPr>
          <w:rFonts w:ascii="Times New Roman" w:hAnsi="Times New Roman" w:cs="Times New Roman"/>
          <w:sz w:val="24"/>
          <w:szCs w:val="24"/>
        </w:rPr>
        <w:t>Работ Заказчику по согласованию с ним, включая:</w:t>
      </w:r>
      <w:bookmarkEnd w:id="45"/>
    </w:p>
    <w:p w:rsidR="00B06CD3"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D67074" w:rsidRPr="008F5E85">
        <w:rPr>
          <w:rFonts w:ascii="Times New Roman" w:hAnsi="Times New Roman" w:cs="Times New Roman"/>
          <w:sz w:val="24"/>
          <w:szCs w:val="24"/>
        </w:rPr>
        <w:t>с</w:t>
      </w:r>
      <w:r w:rsidR="00B06CD3" w:rsidRPr="008F5E85">
        <w:rPr>
          <w:rFonts w:ascii="Times New Roman" w:hAnsi="Times New Roman" w:cs="Times New Roman"/>
          <w:sz w:val="24"/>
          <w:szCs w:val="24"/>
        </w:rPr>
        <w:t>оответствие параметров систем проектным значениям величин</w:t>
      </w:r>
      <w:r w:rsidR="003E4741" w:rsidRPr="008F5E85">
        <w:rPr>
          <w:rFonts w:ascii="Times New Roman" w:hAnsi="Times New Roman" w:cs="Times New Roman"/>
          <w:sz w:val="24"/>
          <w:szCs w:val="24"/>
        </w:rPr>
        <w:t>;</w:t>
      </w:r>
    </w:p>
    <w:p w:rsidR="00B06CD3"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D67074" w:rsidRPr="008F5E85">
        <w:rPr>
          <w:rFonts w:ascii="Times New Roman" w:hAnsi="Times New Roman" w:cs="Times New Roman"/>
          <w:sz w:val="24"/>
          <w:szCs w:val="24"/>
        </w:rPr>
        <w:t>у</w:t>
      </w:r>
      <w:r w:rsidR="00B06CD3" w:rsidRPr="008F5E85">
        <w:rPr>
          <w:rFonts w:ascii="Times New Roman" w:hAnsi="Times New Roman" w:cs="Times New Roman"/>
          <w:sz w:val="24"/>
          <w:szCs w:val="24"/>
        </w:rPr>
        <w:t>довлетворение заданным акустическим характеристикам систем</w:t>
      </w:r>
      <w:r w:rsidR="003E4741" w:rsidRPr="008F5E85">
        <w:rPr>
          <w:rFonts w:ascii="Times New Roman" w:hAnsi="Times New Roman" w:cs="Times New Roman"/>
          <w:sz w:val="24"/>
          <w:szCs w:val="24"/>
        </w:rPr>
        <w:t>;</w:t>
      </w:r>
    </w:p>
    <w:p w:rsidR="00B06CD3"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D67074" w:rsidRPr="008F5E85">
        <w:rPr>
          <w:rFonts w:ascii="Times New Roman" w:hAnsi="Times New Roman" w:cs="Times New Roman"/>
          <w:sz w:val="24"/>
          <w:szCs w:val="24"/>
        </w:rPr>
        <w:t>у</w:t>
      </w:r>
      <w:r w:rsidR="00B06CD3" w:rsidRPr="008F5E85">
        <w:rPr>
          <w:rFonts w:ascii="Times New Roman" w:hAnsi="Times New Roman" w:cs="Times New Roman"/>
          <w:sz w:val="24"/>
          <w:szCs w:val="24"/>
        </w:rPr>
        <w:t>ровни освещенности</w:t>
      </w:r>
      <w:r w:rsidR="003E4741" w:rsidRPr="008F5E85">
        <w:rPr>
          <w:rFonts w:ascii="Times New Roman" w:hAnsi="Times New Roman" w:cs="Times New Roman"/>
          <w:sz w:val="24"/>
          <w:szCs w:val="24"/>
        </w:rPr>
        <w:t>;</w:t>
      </w:r>
    </w:p>
    <w:p w:rsidR="00B06CD3"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D67074" w:rsidRPr="008F5E85">
        <w:rPr>
          <w:rFonts w:ascii="Times New Roman" w:hAnsi="Times New Roman" w:cs="Times New Roman"/>
          <w:sz w:val="24"/>
          <w:szCs w:val="24"/>
        </w:rPr>
        <w:t>у</w:t>
      </w:r>
      <w:r w:rsidR="00B06CD3" w:rsidRPr="008F5E85">
        <w:rPr>
          <w:rFonts w:ascii="Times New Roman" w:hAnsi="Times New Roman" w:cs="Times New Roman"/>
          <w:sz w:val="24"/>
          <w:szCs w:val="24"/>
        </w:rPr>
        <w:t>ровни шума</w:t>
      </w:r>
      <w:bookmarkStart w:id="46" w:name="_Toc172540869"/>
      <w:r w:rsidR="003E4741" w:rsidRPr="008F5E85">
        <w:rPr>
          <w:rFonts w:ascii="Times New Roman" w:hAnsi="Times New Roman" w:cs="Times New Roman"/>
          <w:sz w:val="24"/>
          <w:szCs w:val="24"/>
        </w:rPr>
        <w:t>;</w:t>
      </w:r>
    </w:p>
    <w:p w:rsidR="00B06CD3"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D67074" w:rsidRPr="008F5E85">
        <w:rPr>
          <w:rFonts w:ascii="Times New Roman" w:hAnsi="Times New Roman" w:cs="Times New Roman"/>
          <w:sz w:val="24"/>
          <w:szCs w:val="24"/>
        </w:rPr>
        <w:t>э</w:t>
      </w:r>
      <w:r w:rsidR="00B06CD3" w:rsidRPr="008F5E85">
        <w:rPr>
          <w:rFonts w:ascii="Times New Roman" w:hAnsi="Times New Roman" w:cs="Times New Roman"/>
          <w:sz w:val="24"/>
          <w:szCs w:val="24"/>
        </w:rPr>
        <w:t>лектромонтажные испытания всех силовых и управляющих кабельных разводок</w:t>
      </w:r>
      <w:r w:rsidR="003E4741" w:rsidRPr="008F5E85">
        <w:rPr>
          <w:rFonts w:ascii="Times New Roman" w:hAnsi="Times New Roman" w:cs="Times New Roman"/>
          <w:sz w:val="24"/>
          <w:szCs w:val="24"/>
        </w:rPr>
        <w:t>;</w:t>
      </w:r>
    </w:p>
    <w:p w:rsidR="00B06CD3"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 </w:t>
      </w:r>
      <w:r w:rsidR="00D67074" w:rsidRPr="008F5E85">
        <w:rPr>
          <w:rFonts w:ascii="Times New Roman" w:hAnsi="Times New Roman" w:cs="Times New Roman"/>
          <w:sz w:val="24"/>
          <w:szCs w:val="24"/>
        </w:rPr>
        <w:t>э</w:t>
      </w:r>
      <w:r w:rsidR="00B06CD3" w:rsidRPr="008F5E85">
        <w:rPr>
          <w:rFonts w:ascii="Times New Roman" w:hAnsi="Times New Roman" w:cs="Times New Roman"/>
          <w:sz w:val="24"/>
          <w:szCs w:val="24"/>
        </w:rPr>
        <w:t>лектрические испытания по соответствующим стандартам РФ</w:t>
      </w:r>
      <w:bookmarkEnd w:id="46"/>
      <w:r w:rsidR="003E4741" w:rsidRPr="008F5E85">
        <w:rPr>
          <w:rFonts w:ascii="Times New Roman" w:hAnsi="Times New Roman" w:cs="Times New Roman"/>
          <w:sz w:val="24"/>
          <w:szCs w:val="24"/>
        </w:rPr>
        <w:t>;</w:t>
      </w:r>
    </w:p>
    <w:p w:rsidR="00E66CE1"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 </w:t>
      </w:r>
      <w:r w:rsidR="00D67074" w:rsidRPr="008F5E85">
        <w:rPr>
          <w:rFonts w:ascii="Times New Roman" w:hAnsi="Times New Roman" w:cs="Times New Roman"/>
          <w:sz w:val="24"/>
          <w:szCs w:val="24"/>
        </w:rPr>
        <w:t>иное.</w:t>
      </w:r>
    </w:p>
    <w:p w:rsidR="00B23F7F" w:rsidRPr="008F5E85" w:rsidRDefault="00E66CE1" w:rsidP="005660CC">
      <w:pPr>
        <w:pStyle w:val="a4"/>
        <w:numPr>
          <w:ilvl w:val="3"/>
          <w:numId w:val="35"/>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Генеральный Подрядчик должен полностью обеспечить выполнение эксплуатационных испытаний</w:t>
      </w:r>
      <w:r w:rsidR="003E4741" w:rsidRPr="008F5E85">
        <w:rPr>
          <w:rFonts w:ascii="Times New Roman" w:hAnsi="Times New Roman" w:cs="Times New Roman"/>
          <w:sz w:val="24"/>
          <w:szCs w:val="24"/>
        </w:rPr>
        <w:t>,</w:t>
      </w:r>
      <w:r w:rsidRPr="008F5E85">
        <w:rPr>
          <w:rFonts w:ascii="Times New Roman" w:hAnsi="Times New Roman" w:cs="Times New Roman"/>
          <w:sz w:val="24"/>
          <w:szCs w:val="24"/>
        </w:rPr>
        <w:t xml:space="preserve"> в том числе следующих систем для демонстрации того, что заданная производительность и эксплуатационная безопасность, блокировки и характеристики управления выполняются в условиях постоянной устойчивой эксплуатации:</w:t>
      </w:r>
    </w:p>
    <w:p w:rsidR="00E66CE1"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к</w:t>
      </w:r>
      <w:r w:rsidR="00E66CE1" w:rsidRPr="008F5E85">
        <w:rPr>
          <w:rFonts w:ascii="Times New Roman" w:hAnsi="Times New Roman" w:cs="Times New Roman"/>
          <w:sz w:val="24"/>
          <w:szCs w:val="24"/>
        </w:rPr>
        <w:t>оммутационная аппаратура</w:t>
      </w:r>
      <w:r w:rsidR="00400FD8" w:rsidRPr="008F5E85">
        <w:rPr>
          <w:rFonts w:ascii="Times New Roman" w:hAnsi="Times New Roman" w:cs="Times New Roman"/>
          <w:sz w:val="24"/>
          <w:szCs w:val="24"/>
        </w:rPr>
        <w:t>;</w:t>
      </w:r>
    </w:p>
    <w:p w:rsidR="00E66CE1"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E66CE1" w:rsidRPr="008F5E85">
        <w:rPr>
          <w:rFonts w:ascii="Times New Roman" w:hAnsi="Times New Roman" w:cs="Times New Roman"/>
          <w:sz w:val="24"/>
          <w:szCs w:val="24"/>
        </w:rPr>
        <w:t>ульты управления</w:t>
      </w:r>
      <w:r w:rsidR="00400FD8" w:rsidRPr="008F5E85">
        <w:rPr>
          <w:rFonts w:ascii="Times New Roman" w:hAnsi="Times New Roman" w:cs="Times New Roman"/>
          <w:sz w:val="24"/>
          <w:szCs w:val="24"/>
        </w:rPr>
        <w:t>;</w:t>
      </w:r>
    </w:p>
    <w:p w:rsidR="00E66CE1"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о</w:t>
      </w:r>
      <w:r w:rsidR="00E66CE1" w:rsidRPr="008F5E85">
        <w:rPr>
          <w:rFonts w:ascii="Times New Roman" w:hAnsi="Times New Roman" w:cs="Times New Roman"/>
          <w:sz w:val="24"/>
          <w:szCs w:val="24"/>
        </w:rPr>
        <w:t>бычное освещение</w:t>
      </w:r>
      <w:r w:rsidR="00400FD8" w:rsidRPr="008F5E85">
        <w:rPr>
          <w:rFonts w:ascii="Times New Roman" w:hAnsi="Times New Roman" w:cs="Times New Roman"/>
          <w:sz w:val="24"/>
          <w:szCs w:val="24"/>
        </w:rPr>
        <w:t>;</w:t>
      </w:r>
    </w:p>
    <w:p w:rsidR="00E66CE1"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а</w:t>
      </w:r>
      <w:r w:rsidR="00E66CE1" w:rsidRPr="008F5E85">
        <w:rPr>
          <w:rFonts w:ascii="Times New Roman" w:hAnsi="Times New Roman" w:cs="Times New Roman"/>
          <w:sz w:val="24"/>
          <w:szCs w:val="24"/>
        </w:rPr>
        <w:t>варийное освещение</w:t>
      </w:r>
      <w:r w:rsidR="00400FD8" w:rsidRPr="008F5E85">
        <w:rPr>
          <w:rFonts w:ascii="Times New Roman" w:hAnsi="Times New Roman" w:cs="Times New Roman"/>
          <w:sz w:val="24"/>
          <w:szCs w:val="24"/>
        </w:rPr>
        <w:t>;</w:t>
      </w:r>
    </w:p>
    <w:p w:rsidR="00E66CE1"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в</w:t>
      </w:r>
      <w:r w:rsidR="00E66CE1" w:rsidRPr="008F5E85">
        <w:rPr>
          <w:rFonts w:ascii="Times New Roman" w:hAnsi="Times New Roman" w:cs="Times New Roman"/>
          <w:sz w:val="24"/>
          <w:szCs w:val="24"/>
        </w:rPr>
        <w:t xml:space="preserve">ентиляция и кондиционирование (включая </w:t>
      </w:r>
      <w:proofErr w:type="spellStart"/>
      <w:r w:rsidR="00E66CE1" w:rsidRPr="008F5E85">
        <w:rPr>
          <w:rFonts w:ascii="Times New Roman" w:hAnsi="Times New Roman" w:cs="Times New Roman"/>
          <w:sz w:val="24"/>
          <w:szCs w:val="24"/>
        </w:rPr>
        <w:t>противодымную</w:t>
      </w:r>
      <w:proofErr w:type="spellEnd"/>
      <w:r w:rsidR="00E66CE1" w:rsidRPr="008F5E85">
        <w:rPr>
          <w:rFonts w:ascii="Times New Roman" w:hAnsi="Times New Roman" w:cs="Times New Roman"/>
          <w:sz w:val="24"/>
          <w:szCs w:val="24"/>
        </w:rPr>
        <w:t xml:space="preserve"> вентиляцию)</w:t>
      </w:r>
      <w:r w:rsidR="00400FD8" w:rsidRPr="008F5E85">
        <w:rPr>
          <w:rFonts w:ascii="Times New Roman" w:hAnsi="Times New Roman" w:cs="Times New Roman"/>
          <w:sz w:val="24"/>
          <w:szCs w:val="24"/>
        </w:rPr>
        <w:t>;</w:t>
      </w:r>
    </w:p>
    <w:p w:rsidR="00E66CE1"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о</w:t>
      </w:r>
      <w:r w:rsidR="00E66CE1" w:rsidRPr="008F5E85">
        <w:rPr>
          <w:rFonts w:ascii="Times New Roman" w:hAnsi="Times New Roman" w:cs="Times New Roman"/>
          <w:sz w:val="24"/>
          <w:szCs w:val="24"/>
        </w:rPr>
        <w:t>топление</w:t>
      </w:r>
      <w:r w:rsidR="00400FD8" w:rsidRPr="008F5E85">
        <w:rPr>
          <w:rFonts w:ascii="Times New Roman" w:hAnsi="Times New Roman" w:cs="Times New Roman"/>
          <w:sz w:val="24"/>
          <w:szCs w:val="24"/>
        </w:rPr>
        <w:t>;</w:t>
      </w:r>
    </w:p>
    <w:p w:rsidR="00E66CE1"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х</w:t>
      </w:r>
      <w:r w:rsidR="00E66CE1" w:rsidRPr="008F5E85">
        <w:rPr>
          <w:rFonts w:ascii="Times New Roman" w:hAnsi="Times New Roman" w:cs="Times New Roman"/>
          <w:sz w:val="24"/>
          <w:szCs w:val="24"/>
        </w:rPr>
        <w:t>озяйственно-питьевой водопровод</w:t>
      </w:r>
      <w:r w:rsidR="00400FD8" w:rsidRPr="008F5E85">
        <w:rPr>
          <w:rFonts w:ascii="Times New Roman" w:hAnsi="Times New Roman" w:cs="Times New Roman"/>
          <w:sz w:val="24"/>
          <w:szCs w:val="24"/>
        </w:rPr>
        <w:t>;</w:t>
      </w:r>
    </w:p>
    <w:p w:rsidR="00E66CE1"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г</w:t>
      </w:r>
      <w:r w:rsidR="00E66CE1" w:rsidRPr="008F5E85">
        <w:rPr>
          <w:rFonts w:ascii="Times New Roman" w:hAnsi="Times New Roman" w:cs="Times New Roman"/>
          <w:sz w:val="24"/>
          <w:szCs w:val="24"/>
        </w:rPr>
        <w:t>орячее водоснабжение</w:t>
      </w:r>
      <w:r w:rsidR="00400FD8" w:rsidRPr="008F5E85">
        <w:rPr>
          <w:rFonts w:ascii="Times New Roman" w:hAnsi="Times New Roman" w:cs="Times New Roman"/>
          <w:sz w:val="24"/>
          <w:szCs w:val="24"/>
        </w:rPr>
        <w:t>;</w:t>
      </w:r>
    </w:p>
    <w:p w:rsidR="00E66CE1"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к</w:t>
      </w:r>
      <w:r w:rsidR="00E66CE1" w:rsidRPr="008F5E85">
        <w:rPr>
          <w:rFonts w:ascii="Times New Roman" w:hAnsi="Times New Roman" w:cs="Times New Roman"/>
          <w:sz w:val="24"/>
          <w:szCs w:val="24"/>
        </w:rPr>
        <w:t>анализация</w:t>
      </w:r>
      <w:r w:rsidR="00400FD8" w:rsidRPr="008F5E85">
        <w:rPr>
          <w:rFonts w:ascii="Times New Roman" w:hAnsi="Times New Roman" w:cs="Times New Roman"/>
          <w:sz w:val="24"/>
          <w:szCs w:val="24"/>
        </w:rPr>
        <w:t>;</w:t>
      </w:r>
    </w:p>
    <w:p w:rsidR="00E66CE1"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э</w:t>
      </w:r>
      <w:r w:rsidR="00E66CE1" w:rsidRPr="008F5E85">
        <w:rPr>
          <w:rFonts w:ascii="Times New Roman" w:hAnsi="Times New Roman" w:cs="Times New Roman"/>
          <w:sz w:val="24"/>
          <w:szCs w:val="24"/>
        </w:rPr>
        <w:t>лектроснабжение</w:t>
      </w:r>
      <w:r w:rsidR="00400FD8" w:rsidRPr="008F5E85">
        <w:rPr>
          <w:rFonts w:ascii="Times New Roman" w:hAnsi="Times New Roman" w:cs="Times New Roman"/>
          <w:sz w:val="24"/>
          <w:szCs w:val="24"/>
        </w:rPr>
        <w:t>;</w:t>
      </w:r>
    </w:p>
    <w:p w:rsidR="00E66CE1"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э</w:t>
      </w:r>
      <w:r w:rsidR="00E66CE1" w:rsidRPr="008F5E85">
        <w:rPr>
          <w:rFonts w:ascii="Times New Roman" w:hAnsi="Times New Roman" w:cs="Times New Roman"/>
          <w:sz w:val="24"/>
          <w:szCs w:val="24"/>
        </w:rPr>
        <w:t>лектросиловое оборудование</w:t>
      </w:r>
      <w:r w:rsidR="00400FD8" w:rsidRPr="008F5E85">
        <w:rPr>
          <w:rFonts w:ascii="Times New Roman" w:hAnsi="Times New Roman" w:cs="Times New Roman"/>
          <w:sz w:val="24"/>
          <w:szCs w:val="24"/>
        </w:rPr>
        <w:t>;</w:t>
      </w:r>
    </w:p>
    <w:p w:rsidR="000715D8" w:rsidRPr="008F5E85" w:rsidRDefault="000715D8" w:rsidP="000715D8">
      <w:pPr>
        <w:tabs>
          <w:tab w:val="left" w:pos="993"/>
          <w:tab w:val="left" w:pos="1276"/>
        </w:tabs>
        <w:autoSpaceDE w:val="0"/>
        <w:autoSpaceDN w:val="0"/>
        <w:adjustRightInd w:val="0"/>
        <w:spacing w:after="0" w:line="240" w:lineRule="auto"/>
        <w:ind w:left="709" w:right="-1"/>
        <w:jc w:val="both"/>
        <w:rPr>
          <w:rFonts w:ascii="Times New Roman" w:hAnsi="Times New Roman"/>
          <w:sz w:val="24"/>
          <w:szCs w:val="24"/>
        </w:rPr>
      </w:pPr>
      <w:r w:rsidRPr="008F5E85">
        <w:rPr>
          <w:rFonts w:ascii="Times New Roman" w:hAnsi="Times New Roman"/>
          <w:sz w:val="24"/>
          <w:szCs w:val="24"/>
        </w:rPr>
        <w:t xml:space="preserve">- </w:t>
      </w:r>
      <w:proofErr w:type="spellStart"/>
      <w:r w:rsidRPr="008F5E85">
        <w:rPr>
          <w:rFonts w:ascii="Times New Roman" w:hAnsi="Times New Roman"/>
          <w:sz w:val="24"/>
          <w:szCs w:val="24"/>
        </w:rPr>
        <w:t>огнепреграждающие</w:t>
      </w:r>
      <w:proofErr w:type="spellEnd"/>
      <w:r w:rsidRPr="008F5E85">
        <w:rPr>
          <w:rFonts w:ascii="Times New Roman" w:hAnsi="Times New Roman"/>
          <w:sz w:val="24"/>
          <w:szCs w:val="24"/>
        </w:rPr>
        <w:t xml:space="preserve"> устройства – </w:t>
      </w:r>
      <w:proofErr w:type="spellStart"/>
      <w:r w:rsidRPr="008F5E85">
        <w:rPr>
          <w:rFonts w:ascii="Times New Roman" w:hAnsi="Times New Roman"/>
          <w:sz w:val="24"/>
          <w:szCs w:val="24"/>
        </w:rPr>
        <w:t>огнезадерживающие</w:t>
      </w:r>
      <w:proofErr w:type="spellEnd"/>
      <w:r w:rsidRPr="008F5E85">
        <w:rPr>
          <w:rFonts w:ascii="Times New Roman" w:hAnsi="Times New Roman"/>
          <w:sz w:val="24"/>
          <w:szCs w:val="24"/>
        </w:rPr>
        <w:t xml:space="preserve"> клапаны;</w:t>
      </w:r>
    </w:p>
    <w:p w:rsidR="000715D8" w:rsidRPr="008F5E85" w:rsidRDefault="000715D8" w:rsidP="000715D8">
      <w:pPr>
        <w:tabs>
          <w:tab w:val="left" w:pos="993"/>
          <w:tab w:val="left" w:pos="1276"/>
        </w:tabs>
        <w:autoSpaceDE w:val="0"/>
        <w:autoSpaceDN w:val="0"/>
        <w:adjustRightInd w:val="0"/>
        <w:spacing w:after="0" w:line="240" w:lineRule="auto"/>
        <w:ind w:left="709" w:right="-1"/>
        <w:jc w:val="both"/>
        <w:rPr>
          <w:rFonts w:ascii="Times New Roman" w:hAnsi="Times New Roman"/>
          <w:sz w:val="24"/>
          <w:szCs w:val="24"/>
        </w:rPr>
      </w:pPr>
      <w:r w:rsidRPr="008F5E85">
        <w:rPr>
          <w:rFonts w:ascii="Times New Roman" w:hAnsi="Times New Roman"/>
          <w:sz w:val="24"/>
          <w:szCs w:val="24"/>
        </w:rPr>
        <w:t>- устройства аварийного отключения и переключения установок и коммуникаций при пожаре;</w:t>
      </w:r>
    </w:p>
    <w:p w:rsidR="000715D8" w:rsidRPr="008F5E85" w:rsidRDefault="000715D8" w:rsidP="000715D8">
      <w:pPr>
        <w:tabs>
          <w:tab w:val="left" w:pos="993"/>
          <w:tab w:val="left" w:pos="1276"/>
        </w:tabs>
        <w:autoSpaceDE w:val="0"/>
        <w:autoSpaceDN w:val="0"/>
        <w:adjustRightInd w:val="0"/>
        <w:spacing w:after="0" w:line="240" w:lineRule="auto"/>
        <w:ind w:left="709" w:right="-1"/>
        <w:jc w:val="both"/>
        <w:rPr>
          <w:rFonts w:ascii="Times New Roman" w:hAnsi="Times New Roman"/>
          <w:sz w:val="24"/>
          <w:szCs w:val="24"/>
        </w:rPr>
      </w:pPr>
      <w:r w:rsidRPr="008F5E85">
        <w:rPr>
          <w:rFonts w:ascii="Times New Roman" w:hAnsi="Times New Roman"/>
          <w:sz w:val="24"/>
          <w:szCs w:val="24"/>
        </w:rPr>
        <w:t>- устройства, предотвращающие или ограничивающие разлив и растекание жидкостей при пожаре;</w:t>
      </w:r>
    </w:p>
    <w:p w:rsidR="00E66CE1"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E66CE1" w:rsidRPr="008F5E85">
        <w:rPr>
          <w:rFonts w:ascii="Times New Roman" w:hAnsi="Times New Roman" w:cs="Times New Roman"/>
          <w:sz w:val="24"/>
          <w:szCs w:val="24"/>
        </w:rPr>
        <w:t>ожарная сигнализация</w:t>
      </w:r>
      <w:r w:rsidR="00400FD8" w:rsidRPr="008F5E85">
        <w:rPr>
          <w:rFonts w:ascii="Times New Roman" w:hAnsi="Times New Roman" w:cs="Times New Roman"/>
          <w:sz w:val="24"/>
          <w:szCs w:val="24"/>
        </w:rPr>
        <w:t>;</w:t>
      </w:r>
    </w:p>
    <w:p w:rsidR="000715D8" w:rsidRPr="008F5E85" w:rsidRDefault="000715D8" w:rsidP="000715D8">
      <w:pPr>
        <w:tabs>
          <w:tab w:val="left" w:pos="993"/>
          <w:tab w:val="left" w:pos="1276"/>
        </w:tabs>
        <w:autoSpaceDE w:val="0"/>
        <w:autoSpaceDN w:val="0"/>
        <w:adjustRightInd w:val="0"/>
        <w:spacing w:after="0" w:line="240" w:lineRule="auto"/>
        <w:ind w:left="709" w:right="-1"/>
        <w:jc w:val="both"/>
        <w:rPr>
          <w:rFonts w:ascii="Times New Roman" w:hAnsi="Times New Roman"/>
          <w:sz w:val="24"/>
          <w:szCs w:val="24"/>
        </w:rPr>
      </w:pPr>
      <w:r w:rsidRPr="008F5E85">
        <w:rPr>
          <w:rFonts w:ascii="Times New Roman" w:hAnsi="Times New Roman"/>
          <w:sz w:val="24"/>
          <w:szCs w:val="24"/>
        </w:rPr>
        <w:t>- автоматические установки пожаротушения;</w:t>
      </w:r>
    </w:p>
    <w:p w:rsidR="00E66CE1"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о</w:t>
      </w:r>
      <w:r w:rsidR="00E66CE1" w:rsidRPr="008F5E85">
        <w:rPr>
          <w:rFonts w:ascii="Times New Roman" w:hAnsi="Times New Roman" w:cs="Times New Roman"/>
          <w:sz w:val="24"/>
          <w:szCs w:val="24"/>
        </w:rPr>
        <w:t>повещение и управления эвакуацией</w:t>
      </w:r>
      <w:r w:rsidR="00400FD8" w:rsidRPr="008F5E85">
        <w:rPr>
          <w:rFonts w:ascii="Times New Roman" w:hAnsi="Times New Roman" w:cs="Times New Roman"/>
          <w:sz w:val="24"/>
          <w:szCs w:val="24"/>
        </w:rPr>
        <w:t>;</w:t>
      </w:r>
    </w:p>
    <w:p w:rsidR="00E66CE1"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E66CE1" w:rsidRPr="008F5E85">
        <w:rPr>
          <w:rFonts w:ascii="Times New Roman" w:hAnsi="Times New Roman" w:cs="Times New Roman"/>
          <w:sz w:val="24"/>
          <w:szCs w:val="24"/>
        </w:rPr>
        <w:t>ожарный водопровод</w:t>
      </w:r>
      <w:r w:rsidR="000715D8" w:rsidRPr="008F5E85">
        <w:rPr>
          <w:rFonts w:ascii="Times New Roman" w:hAnsi="Times New Roman" w:cs="Times New Roman"/>
          <w:sz w:val="24"/>
          <w:szCs w:val="24"/>
        </w:rPr>
        <w:t xml:space="preserve"> (наружный и внутренний)</w:t>
      </w:r>
      <w:r w:rsidR="00400FD8" w:rsidRPr="008F5E85">
        <w:rPr>
          <w:rFonts w:ascii="Times New Roman" w:hAnsi="Times New Roman" w:cs="Times New Roman"/>
          <w:sz w:val="24"/>
          <w:szCs w:val="24"/>
        </w:rPr>
        <w:t>;</w:t>
      </w:r>
    </w:p>
    <w:p w:rsidR="00E66CE1"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а</w:t>
      </w:r>
      <w:r w:rsidR="00E66CE1" w:rsidRPr="008F5E85">
        <w:rPr>
          <w:rFonts w:ascii="Times New Roman" w:hAnsi="Times New Roman" w:cs="Times New Roman"/>
          <w:sz w:val="24"/>
          <w:szCs w:val="24"/>
        </w:rPr>
        <w:t>втоматика и диспетчеризация</w:t>
      </w:r>
      <w:r w:rsidR="00400FD8" w:rsidRPr="008F5E85">
        <w:rPr>
          <w:rFonts w:ascii="Times New Roman" w:hAnsi="Times New Roman" w:cs="Times New Roman"/>
          <w:sz w:val="24"/>
          <w:szCs w:val="24"/>
        </w:rPr>
        <w:t>;</w:t>
      </w:r>
    </w:p>
    <w:p w:rsidR="00E66CE1"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с</w:t>
      </w:r>
      <w:r w:rsidR="00E66CE1" w:rsidRPr="008F5E85">
        <w:rPr>
          <w:rFonts w:ascii="Times New Roman" w:hAnsi="Times New Roman" w:cs="Times New Roman"/>
          <w:sz w:val="24"/>
          <w:szCs w:val="24"/>
        </w:rPr>
        <w:t>истемы безопасности (охранно-тревожная сигнализация, охранное телевидение, контроль и управление доступом)</w:t>
      </w:r>
      <w:r w:rsidR="00400FD8" w:rsidRPr="008F5E85">
        <w:rPr>
          <w:rFonts w:ascii="Times New Roman" w:hAnsi="Times New Roman" w:cs="Times New Roman"/>
          <w:sz w:val="24"/>
          <w:szCs w:val="24"/>
        </w:rPr>
        <w:t>;</w:t>
      </w:r>
    </w:p>
    <w:p w:rsidR="00C07E78"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с</w:t>
      </w:r>
      <w:r w:rsidR="00E66CE1" w:rsidRPr="008F5E85">
        <w:rPr>
          <w:rFonts w:ascii="Times New Roman" w:hAnsi="Times New Roman" w:cs="Times New Roman"/>
          <w:sz w:val="24"/>
          <w:szCs w:val="24"/>
        </w:rPr>
        <w:t>труктурированная кабельная сеть</w:t>
      </w:r>
      <w:proofErr w:type="gramStart"/>
      <w:r w:rsidR="00C90925" w:rsidRPr="008F5E85">
        <w:rPr>
          <w:rFonts w:ascii="Times New Roman" w:hAnsi="Times New Roman" w:cs="Times New Roman"/>
          <w:sz w:val="24"/>
          <w:szCs w:val="24"/>
        </w:rPr>
        <w:t>;;</w:t>
      </w:r>
      <w:proofErr w:type="gramEnd"/>
    </w:p>
    <w:p w:rsidR="00C90925" w:rsidRPr="008F5E85" w:rsidRDefault="00C90925"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 иные инженерные системы Объекта.</w:t>
      </w:r>
    </w:p>
    <w:p w:rsidR="00B23F7F" w:rsidRPr="008F5E85" w:rsidRDefault="00E66CE1" w:rsidP="00B71DF8">
      <w:pPr>
        <w:pStyle w:val="a4"/>
        <w:numPr>
          <w:ilvl w:val="2"/>
          <w:numId w:val="4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 xml:space="preserve">Предварительная приемка </w:t>
      </w:r>
      <w:r w:rsidR="005018A7" w:rsidRPr="008F5E85">
        <w:rPr>
          <w:rFonts w:ascii="Times New Roman" w:hAnsi="Times New Roman" w:cs="Times New Roman"/>
          <w:b/>
          <w:bCs/>
          <w:sz w:val="24"/>
          <w:szCs w:val="24"/>
        </w:rPr>
        <w:t xml:space="preserve">Строительно-монтажных </w:t>
      </w:r>
      <w:r w:rsidRPr="008F5E85">
        <w:rPr>
          <w:rFonts w:ascii="Times New Roman" w:hAnsi="Times New Roman" w:cs="Times New Roman"/>
          <w:b/>
          <w:bCs/>
          <w:sz w:val="24"/>
          <w:szCs w:val="24"/>
        </w:rPr>
        <w:t>Работ</w:t>
      </w:r>
    </w:p>
    <w:p w:rsidR="00E66CE1" w:rsidRPr="008F5E85" w:rsidRDefault="00E66CE1" w:rsidP="00B71DF8">
      <w:pPr>
        <w:pStyle w:val="a4"/>
        <w:numPr>
          <w:ilvl w:val="3"/>
          <w:numId w:val="49"/>
        </w:numPr>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за 10 (десять)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 xml:space="preserve">дней до </w:t>
      </w:r>
      <w:r w:rsidR="008448DF" w:rsidRPr="008F5E85">
        <w:rPr>
          <w:rFonts w:ascii="Times New Roman" w:hAnsi="Times New Roman" w:cs="Times New Roman"/>
          <w:sz w:val="24"/>
          <w:szCs w:val="24"/>
        </w:rPr>
        <w:t xml:space="preserve">фактического завершения </w:t>
      </w:r>
      <w:r w:rsidR="005018A7" w:rsidRPr="008F5E85">
        <w:rPr>
          <w:rFonts w:ascii="Times New Roman" w:hAnsi="Times New Roman" w:cs="Times New Roman"/>
          <w:sz w:val="24"/>
          <w:szCs w:val="24"/>
        </w:rPr>
        <w:t xml:space="preserve">Строительно-монтажных </w:t>
      </w:r>
      <w:r w:rsidR="008448DF" w:rsidRPr="008F5E85">
        <w:rPr>
          <w:rFonts w:ascii="Times New Roman" w:hAnsi="Times New Roman" w:cs="Times New Roman"/>
          <w:sz w:val="24"/>
          <w:szCs w:val="24"/>
        </w:rPr>
        <w:t xml:space="preserve">Работ (но в любом случае не позднее, чем за 20 </w:t>
      </w:r>
      <w:r w:rsidR="000429C6" w:rsidRPr="008F5E85">
        <w:rPr>
          <w:rFonts w:ascii="Times New Roman" w:hAnsi="Times New Roman" w:cs="Times New Roman"/>
          <w:sz w:val="24"/>
          <w:szCs w:val="24"/>
        </w:rPr>
        <w:t xml:space="preserve">(двадцать) </w:t>
      </w:r>
      <w:r w:rsidR="000429C6" w:rsidRPr="008F5E85">
        <w:rPr>
          <w:rFonts w:ascii="Times New Roman" w:hAnsi="Times New Roman" w:cs="Times New Roman"/>
          <w:sz w:val="24"/>
          <w:szCs w:val="24"/>
        </w:rPr>
        <w:lastRenderedPageBreak/>
        <w:t xml:space="preserve">Календарных </w:t>
      </w:r>
      <w:r w:rsidR="008448DF" w:rsidRPr="008F5E85">
        <w:rPr>
          <w:rFonts w:ascii="Times New Roman" w:hAnsi="Times New Roman" w:cs="Times New Roman"/>
          <w:sz w:val="24"/>
          <w:szCs w:val="24"/>
        </w:rPr>
        <w:t xml:space="preserve">дней до даты завершения </w:t>
      </w:r>
      <w:r w:rsidR="005018A7" w:rsidRPr="008F5E85">
        <w:rPr>
          <w:rFonts w:ascii="Times New Roman" w:hAnsi="Times New Roman" w:cs="Times New Roman"/>
          <w:sz w:val="24"/>
          <w:szCs w:val="24"/>
        </w:rPr>
        <w:t xml:space="preserve">Строительно-монтажных </w:t>
      </w:r>
      <w:r w:rsidR="008448DF" w:rsidRPr="008F5E85">
        <w:rPr>
          <w:rFonts w:ascii="Times New Roman" w:hAnsi="Times New Roman" w:cs="Times New Roman"/>
          <w:sz w:val="24"/>
          <w:szCs w:val="24"/>
        </w:rPr>
        <w:t>Работ, указанной в Графике Работ)</w:t>
      </w:r>
      <w:r w:rsidRPr="008F5E85">
        <w:rPr>
          <w:rFonts w:ascii="Times New Roman" w:hAnsi="Times New Roman" w:cs="Times New Roman"/>
          <w:sz w:val="24"/>
          <w:szCs w:val="24"/>
        </w:rPr>
        <w:t>, должен уведомить Заказчика</w:t>
      </w:r>
      <w:r w:rsidR="008448DF" w:rsidRPr="008F5E85">
        <w:rPr>
          <w:rFonts w:ascii="Times New Roman" w:hAnsi="Times New Roman" w:cs="Times New Roman"/>
          <w:sz w:val="24"/>
          <w:szCs w:val="24"/>
        </w:rPr>
        <w:t xml:space="preserve"> о готовности </w:t>
      </w:r>
      <w:r w:rsidR="005018A7" w:rsidRPr="008F5E85">
        <w:rPr>
          <w:rFonts w:ascii="Times New Roman" w:hAnsi="Times New Roman" w:cs="Times New Roman"/>
          <w:sz w:val="24"/>
          <w:szCs w:val="24"/>
        </w:rPr>
        <w:t xml:space="preserve">Строительно-монтажных </w:t>
      </w:r>
      <w:r w:rsidR="008448DF" w:rsidRPr="008F5E85">
        <w:rPr>
          <w:rFonts w:ascii="Times New Roman" w:hAnsi="Times New Roman" w:cs="Times New Roman"/>
          <w:sz w:val="24"/>
          <w:szCs w:val="24"/>
        </w:rPr>
        <w:t>Работ к предварительной приемке</w:t>
      </w:r>
      <w:r w:rsidRPr="008F5E85">
        <w:rPr>
          <w:rFonts w:ascii="Times New Roman" w:hAnsi="Times New Roman" w:cs="Times New Roman"/>
          <w:sz w:val="24"/>
          <w:szCs w:val="24"/>
        </w:rPr>
        <w:t xml:space="preserve">. К уведомлению Генеральный Подрядчик прикладывает программу предварительной приемки </w:t>
      </w:r>
      <w:r w:rsidR="005018A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Работ, включающую:</w:t>
      </w:r>
    </w:p>
    <w:p w:rsidR="006934AB" w:rsidRPr="008F5E85" w:rsidRDefault="00A53990" w:rsidP="005660CC">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6934AB" w:rsidRPr="008F5E85">
        <w:rPr>
          <w:rFonts w:ascii="Times New Roman" w:hAnsi="Times New Roman" w:cs="Times New Roman"/>
          <w:sz w:val="24"/>
          <w:szCs w:val="24"/>
        </w:rPr>
        <w:t>п</w:t>
      </w:r>
      <w:r w:rsidR="00E66CE1" w:rsidRPr="008F5E85">
        <w:rPr>
          <w:rFonts w:ascii="Times New Roman" w:hAnsi="Times New Roman" w:cs="Times New Roman"/>
          <w:sz w:val="24"/>
          <w:szCs w:val="24"/>
        </w:rPr>
        <w:t>орядок комплексного опробовани</w:t>
      </w:r>
      <w:r w:rsidR="006934AB" w:rsidRPr="008F5E85">
        <w:rPr>
          <w:rFonts w:ascii="Times New Roman" w:hAnsi="Times New Roman" w:cs="Times New Roman"/>
          <w:sz w:val="24"/>
          <w:szCs w:val="24"/>
        </w:rPr>
        <w:t>я работоспособности всех систем;</w:t>
      </w:r>
    </w:p>
    <w:p w:rsidR="006934AB" w:rsidRPr="008F5E85" w:rsidRDefault="00A53990" w:rsidP="005660CC">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6934AB" w:rsidRPr="008F5E85">
        <w:rPr>
          <w:rFonts w:ascii="Times New Roman" w:hAnsi="Times New Roman" w:cs="Times New Roman"/>
          <w:sz w:val="24"/>
          <w:szCs w:val="24"/>
        </w:rPr>
        <w:t>д</w:t>
      </w:r>
      <w:r w:rsidR="00E66CE1" w:rsidRPr="008F5E85">
        <w:rPr>
          <w:rFonts w:ascii="Times New Roman" w:hAnsi="Times New Roman" w:cs="Times New Roman"/>
          <w:sz w:val="24"/>
          <w:szCs w:val="24"/>
        </w:rPr>
        <w:t>ля каждой системы описание конкретной процедуры опробования ее работоспособности с указанием действий по проверке и нормальных результатов таких действий, подтвержд</w:t>
      </w:r>
      <w:r w:rsidR="006934AB" w:rsidRPr="008F5E85">
        <w:rPr>
          <w:rFonts w:ascii="Times New Roman" w:hAnsi="Times New Roman" w:cs="Times New Roman"/>
          <w:sz w:val="24"/>
          <w:szCs w:val="24"/>
        </w:rPr>
        <w:t>ающих работоспособность системы;</w:t>
      </w:r>
    </w:p>
    <w:p w:rsidR="006934AB" w:rsidRPr="008F5E85" w:rsidRDefault="00A53990" w:rsidP="005660CC">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6934AB" w:rsidRPr="008F5E85">
        <w:rPr>
          <w:rFonts w:ascii="Times New Roman" w:hAnsi="Times New Roman" w:cs="Times New Roman"/>
          <w:sz w:val="24"/>
          <w:szCs w:val="24"/>
        </w:rPr>
        <w:t>о</w:t>
      </w:r>
      <w:r w:rsidR="00E66CE1" w:rsidRPr="008F5E85">
        <w:rPr>
          <w:rFonts w:ascii="Times New Roman" w:hAnsi="Times New Roman" w:cs="Times New Roman"/>
          <w:sz w:val="24"/>
          <w:szCs w:val="24"/>
        </w:rPr>
        <w:t xml:space="preserve">писание </w:t>
      </w:r>
      <w:r w:rsidR="007B27DB" w:rsidRPr="008F5E85">
        <w:rPr>
          <w:rFonts w:ascii="Times New Roman" w:hAnsi="Times New Roman" w:cs="Times New Roman"/>
          <w:sz w:val="24"/>
          <w:szCs w:val="24"/>
        </w:rPr>
        <w:t>Оборудован</w:t>
      </w:r>
      <w:r w:rsidR="00E66CE1" w:rsidRPr="008F5E85">
        <w:rPr>
          <w:rFonts w:ascii="Times New Roman" w:hAnsi="Times New Roman" w:cs="Times New Roman"/>
          <w:sz w:val="24"/>
          <w:szCs w:val="24"/>
        </w:rPr>
        <w:t>ия и приборов, которые Генеральный Подрядчик будет использовать во время предварительной приемки.</w:t>
      </w:r>
    </w:p>
    <w:p w:rsidR="00E66CE1" w:rsidRPr="008F5E85" w:rsidRDefault="00E66CE1" w:rsidP="00B71DF8">
      <w:pPr>
        <w:pStyle w:val="a4"/>
        <w:numPr>
          <w:ilvl w:val="3"/>
          <w:numId w:val="49"/>
        </w:numPr>
        <w:tabs>
          <w:tab w:val="left" w:pos="993"/>
          <w:tab w:val="left" w:pos="1276"/>
          <w:tab w:val="left" w:pos="1418"/>
          <w:tab w:val="left" w:pos="1560"/>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В течение 10 (десяти)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 xml:space="preserve">дней после получения от Генерального Подрядчика письменного уведомления о готовности к сдаче всего объема </w:t>
      </w:r>
      <w:r w:rsidR="005018A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 xml:space="preserve">Работ по Договору, Заказчик принимает меры для назначения приемочной комиссии (если она еще не назначена), и в течение 10 (десяти) </w:t>
      </w:r>
      <w:r w:rsidR="00FC4531" w:rsidRPr="008F5E85">
        <w:rPr>
          <w:rFonts w:ascii="Times New Roman" w:hAnsi="Times New Roman" w:cs="Times New Roman"/>
          <w:sz w:val="24"/>
          <w:szCs w:val="24"/>
        </w:rPr>
        <w:t xml:space="preserve">Календарных </w:t>
      </w:r>
      <w:r w:rsidRPr="008F5E85">
        <w:rPr>
          <w:rFonts w:ascii="Times New Roman" w:hAnsi="Times New Roman" w:cs="Times New Roman"/>
          <w:sz w:val="24"/>
          <w:szCs w:val="24"/>
        </w:rPr>
        <w:t xml:space="preserve">дней с даты назначения такой приемочной комиссии Заказчик </w:t>
      </w:r>
      <w:r w:rsidR="00113E34" w:rsidRPr="008F5E85">
        <w:rPr>
          <w:rFonts w:ascii="Times New Roman" w:hAnsi="Times New Roman" w:cs="Times New Roman"/>
          <w:sz w:val="24"/>
          <w:szCs w:val="24"/>
        </w:rPr>
        <w:t>обязан</w:t>
      </w:r>
      <w:r w:rsidRPr="008F5E85">
        <w:rPr>
          <w:rFonts w:ascii="Times New Roman" w:hAnsi="Times New Roman" w:cs="Times New Roman"/>
          <w:sz w:val="24"/>
          <w:szCs w:val="24"/>
        </w:rPr>
        <w:t xml:space="preserve"> осмотреть выполненные </w:t>
      </w:r>
      <w:r w:rsidR="005018A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 xml:space="preserve">Работы. </w:t>
      </w:r>
      <w:proofErr w:type="gramEnd"/>
    </w:p>
    <w:p w:rsidR="00E66CE1" w:rsidRPr="008F5E85" w:rsidRDefault="00440003" w:rsidP="005660CC">
      <w:pPr>
        <w:tabs>
          <w:tab w:val="left" w:pos="993"/>
          <w:tab w:val="left" w:pos="1276"/>
          <w:tab w:val="left" w:pos="1418"/>
          <w:tab w:val="left" w:pos="1560"/>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Если при осмотре/</w:t>
      </w:r>
      <w:r w:rsidR="00E66CE1" w:rsidRPr="008F5E85">
        <w:rPr>
          <w:rFonts w:ascii="Times New Roman" w:hAnsi="Times New Roman"/>
          <w:sz w:val="24"/>
          <w:szCs w:val="24"/>
        </w:rPr>
        <w:t xml:space="preserve">проверке обнаружены значительные </w:t>
      </w:r>
      <w:r w:rsidR="00724A39" w:rsidRPr="008F5E85">
        <w:rPr>
          <w:rFonts w:ascii="Times New Roman" w:hAnsi="Times New Roman"/>
          <w:sz w:val="24"/>
          <w:szCs w:val="24"/>
        </w:rPr>
        <w:t>Недостатки</w:t>
      </w:r>
      <w:r w:rsidR="00E66CE1" w:rsidRPr="008F5E85">
        <w:rPr>
          <w:rFonts w:ascii="Times New Roman" w:hAnsi="Times New Roman"/>
          <w:sz w:val="24"/>
          <w:szCs w:val="24"/>
        </w:rPr>
        <w:t>, которые не позволяют использовать Объект</w:t>
      </w:r>
      <w:r w:rsidR="0077237F" w:rsidRPr="008F5E85">
        <w:rPr>
          <w:rFonts w:ascii="Times New Roman" w:hAnsi="Times New Roman"/>
          <w:sz w:val="24"/>
          <w:szCs w:val="24"/>
        </w:rPr>
        <w:t xml:space="preserve"> </w:t>
      </w:r>
      <w:r w:rsidR="00E66CE1" w:rsidRPr="008F5E85">
        <w:rPr>
          <w:rFonts w:ascii="Times New Roman" w:hAnsi="Times New Roman"/>
          <w:sz w:val="24"/>
          <w:szCs w:val="24"/>
        </w:rPr>
        <w:t xml:space="preserve">по назначению и в соответствии с условиями настоящего Договора, Стороны не подписывают Дефектную ведомость и согласовывают новую дату предварительной приемки </w:t>
      </w:r>
      <w:r w:rsidR="005018A7" w:rsidRPr="008F5E85">
        <w:rPr>
          <w:rFonts w:ascii="Times New Roman" w:hAnsi="Times New Roman"/>
          <w:sz w:val="24"/>
          <w:szCs w:val="24"/>
        </w:rPr>
        <w:t xml:space="preserve">Строительно-монтажных </w:t>
      </w:r>
      <w:r w:rsidR="00E66CE1" w:rsidRPr="008F5E85">
        <w:rPr>
          <w:rFonts w:ascii="Times New Roman" w:hAnsi="Times New Roman"/>
          <w:sz w:val="24"/>
          <w:szCs w:val="24"/>
        </w:rPr>
        <w:t>Работ.</w:t>
      </w:r>
    </w:p>
    <w:p w:rsidR="00E81E07" w:rsidRPr="008F5E85" w:rsidRDefault="00885C57" w:rsidP="005660CC">
      <w:pPr>
        <w:tabs>
          <w:tab w:val="left" w:pos="993"/>
          <w:tab w:val="left" w:pos="1276"/>
          <w:tab w:val="left" w:pos="1418"/>
          <w:tab w:val="left" w:pos="1560"/>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Если при осмотре/</w:t>
      </w:r>
      <w:r w:rsidR="00E66CE1" w:rsidRPr="008F5E85">
        <w:rPr>
          <w:rFonts w:ascii="Times New Roman" w:hAnsi="Times New Roman"/>
          <w:sz w:val="24"/>
          <w:szCs w:val="24"/>
        </w:rPr>
        <w:t xml:space="preserve">проверке обнаружены незначительные </w:t>
      </w:r>
      <w:r w:rsidR="00724A39" w:rsidRPr="008F5E85">
        <w:rPr>
          <w:rFonts w:ascii="Times New Roman" w:hAnsi="Times New Roman"/>
          <w:sz w:val="24"/>
          <w:szCs w:val="24"/>
        </w:rPr>
        <w:t>Недостатки</w:t>
      </w:r>
      <w:r w:rsidR="00E66CE1" w:rsidRPr="008F5E85">
        <w:rPr>
          <w:rFonts w:ascii="Times New Roman" w:hAnsi="Times New Roman"/>
          <w:sz w:val="24"/>
          <w:szCs w:val="24"/>
        </w:rPr>
        <w:t xml:space="preserve">, которые не препятствуют использованию </w:t>
      </w:r>
      <w:r w:rsidR="0077237F" w:rsidRPr="008F5E85">
        <w:rPr>
          <w:rFonts w:ascii="Times New Roman" w:hAnsi="Times New Roman"/>
          <w:sz w:val="24"/>
          <w:szCs w:val="24"/>
        </w:rPr>
        <w:t xml:space="preserve">Объекта </w:t>
      </w:r>
      <w:r w:rsidR="00E66CE1" w:rsidRPr="008F5E85">
        <w:rPr>
          <w:rFonts w:ascii="Times New Roman" w:hAnsi="Times New Roman"/>
          <w:sz w:val="24"/>
          <w:szCs w:val="24"/>
        </w:rPr>
        <w:t xml:space="preserve">по назначению, Заказчик указывает их в Дефектной ведомости. Такие </w:t>
      </w:r>
      <w:r w:rsidR="00724A39" w:rsidRPr="008F5E85">
        <w:rPr>
          <w:rFonts w:ascii="Times New Roman" w:hAnsi="Times New Roman"/>
          <w:sz w:val="24"/>
          <w:szCs w:val="24"/>
        </w:rPr>
        <w:t xml:space="preserve">Недостатки </w:t>
      </w:r>
      <w:r w:rsidR="00E66CE1" w:rsidRPr="008F5E85">
        <w:rPr>
          <w:rFonts w:ascii="Times New Roman" w:hAnsi="Times New Roman"/>
          <w:sz w:val="24"/>
          <w:szCs w:val="24"/>
        </w:rPr>
        <w:t xml:space="preserve">должны быть устранены Генеральным Подрядчиком в течение согласованного Сторонами срока устранения </w:t>
      </w:r>
      <w:r w:rsidR="00724A39" w:rsidRPr="008F5E85">
        <w:rPr>
          <w:rFonts w:ascii="Times New Roman" w:hAnsi="Times New Roman"/>
          <w:sz w:val="24"/>
          <w:szCs w:val="24"/>
        </w:rPr>
        <w:t>Недостатков</w:t>
      </w:r>
      <w:r w:rsidR="00E66CE1" w:rsidRPr="008F5E85">
        <w:rPr>
          <w:rFonts w:ascii="Times New Roman" w:hAnsi="Times New Roman"/>
          <w:sz w:val="24"/>
          <w:szCs w:val="24"/>
        </w:rPr>
        <w:t xml:space="preserve">, указанного в данной Дефектной ведомости, но в любом случае не позднее 14 (четырнадцати) </w:t>
      </w:r>
      <w:r w:rsidR="002E3C3A" w:rsidRPr="008F5E85">
        <w:rPr>
          <w:rFonts w:ascii="Times New Roman" w:hAnsi="Times New Roman"/>
          <w:sz w:val="24"/>
          <w:szCs w:val="24"/>
        </w:rPr>
        <w:t xml:space="preserve">Календарных </w:t>
      </w:r>
      <w:r w:rsidR="00E66CE1" w:rsidRPr="008F5E85">
        <w:rPr>
          <w:rFonts w:ascii="Times New Roman" w:hAnsi="Times New Roman"/>
          <w:sz w:val="24"/>
          <w:szCs w:val="24"/>
        </w:rPr>
        <w:t>дней с момента ее подписания.</w:t>
      </w:r>
      <w:r w:rsidR="00724A39" w:rsidRPr="008F5E85">
        <w:rPr>
          <w:rFonts w:ascii="Times New Roman" w:hAnsi="Times New Roman"/>
          <w:sz w:val="24"/>
          <w:szCs w:val="24"/>
        </w:rPr>
        <w:t xml:space="preserve"> </w:t>
      </w:r>
      <w:r w:rsidR="00E66CE1" w:rsidRPr="008F5E85">
        <w:rPr>
          <w:rFonts w:ascii="Times New Roman" w:hAnsi="Times New Roman"/>
          <w:sz w:val="24"/>
          <w:szCs w:val="24"/>
        </w:rPr>
        <w:t xml:space="preserve">В случае если Генеральный Подрядчик не устранит вышеуказанные </w:t>
      </w:r>
      <w:r w:rsidR="00C64240" w:rsidRPr="008F5E85">
        <w:rPr>
          <w:rFonts w:ascii="Times New Roman" w:hAnsi="Times New Roman"/>
          <w:sz w:val="24"/>
          <w:szCs w:val="24"/>
        </w:rPr>
        <w:t>Недостат</w:t>
      </w:r>
      <w:r w:rsidR="00E66CE1" w:rsidRPr="008F5E85">
        <w:rPr>
          <w:rFonts w:ascii="Times New Roman" w:hAnsi="Times New Roman"/>
          <w:sz w:val="24"/>
          <w:szCs w:val="24"/>
        </w:rPr>
        <w:t xml:space="preserve">ки в </w:t>
      </w:r>
      <w:r w:rsidR="001B7B71" w:rsidRPr="008F5E85">
        <w:rPr>
          <w:rFonts w:ascii="Times New Roman" w:hAnsi="Times New Roman"/>
          <w:sz w:val="24"/>
          <w:szCs w:val="24"/>
        </w:rPr>
        <w:t>согласованный срок</w:t>
      </w:r>
      <w:r w:rsidR="00E66CE1" w:rsidRPr="008F5E85">
        <w:rPr>
          <w:rFonts w:ascii="Times New Roman" w:hAnsi="Times New Roman"/>
          <w:sz w:val="24"/>
          <w:szCs w:val="24"/>
        </w:rPr>
        <w:t>, Заказчик имеет право привлечь друг</w:t>
      </w:r>
      <w:r w:rsidR="009D5E37" w:rsidRPr="008F5E85">
        <w:rPr>
          <w:rFonts w:ascii="Times New Roman" w:hAnsi="Times New Roman"/>
          <w:sz w:val="24"/>
          <w:szCs w:val="24"/>
        </w:rPr>
        <w:t>ое лицо</w:t>
      </w:r>
      <w:r w:rsidR="00E66CE1" w:rsidRPr="008F5E85">
        <w:rPr>
          <w:rFonts w:ascii="Times New Roman" w:hAnsi="Times New Roman"/>
          <w:sz w:val="24"/>
          <w:szCs w:val="24"/>
        </w:rPr>
        <w:t xml:space="preserve"> для устранения этих </w:t>
      </w:r>
      <w:r w:rsidR="0077237F" w:rsidRPr="008F5E85">
        <w:rPr>
          <w:rFonts w:ascii="Times New Roman" w:hAnsi="Times New Roman"/>
          <w:sz w:val="24"/>
          <w:szCs w:val="24"/>
        </w:rPr>
        <w:t>Недостатков</w:t>
      </w:r>
      <w:r w:rsidR="00E201F2" w:rsidRPr="008F5E85">
        <w:rPr>
          <w:rFonts w:ascii="Times New Roman" w:hAnsi="Times New Roman"/>
          <w:sz w:val="24"/>
          <w:szCs w:val="24"/>
        </w:rPr>
        <w:t xml:space="preserve"> за счет Генерального Подрядчика</w:t>
      </w:r>
      <w:r w:rsidR="00E66CE1" w:rsidRPr="008F5E85">
        <w:rPr>
          <w:rFonts w:ascii="Times New Roman" w:hAnsi="Times New Roman"/>
          <w:sz w:val="24"/>
          <w:szCs w:val="24"/>
        </w:rPr>
        <w:t xml:space="preserve">. При этом Заказчик удержит сумму своих расходов на устранение таких </w:t>
      </w:r>
      <w:r w:rsidR="0077237F" w:rsidRPr="008F5E85">
        <w:rPr>
          <w:rFonts w:ascii="Times New Roman" w:hAnsi="Times New Roman"/>
          <w:sz w:val="24"/>
          <w:szCs w:val="24"/>
        </w:rPr>
        <w:t xml:space="preserve">Недостатков </w:t>
      </w:r>
      <w:r w:rsidR="00E66CE1" w:rsidRPr="008F5E85">
        <w:rPr>
          <w:rFonts w:ascii="Times New Roman" w:hAnsi="Times New Roman"/>
          <w:sz w:val="24"/>
          <w:szCs w:val="24"/>
        </w:rPr>
        <w:t xml:space="preserve">из оставшейся стоимости </w:t>
      </w:r>
      <w:r w:rsidR="005018A7" w:rsidRPr="008F5E85">
        <w:rPr>
          <w:rFonts w:ascii="Times New Roman" w:hAnsi="Times New Roman"/>
          <w:sz w:val="24"/>
          <w:szCs w:val="24"/>
        </w:rPr>
        <w:t xml:space="preserve">Строительно-монтажных </w:t>
      </w:r>
      <w:r w:rsidR="00E66CE1" w:rsidRPr="008F5E85">
        <w:rPr>
          <w:rFonts w:ascii="Times New Roman" w:hAnsi="Times New Roman"/>
          <w:sz w:val="24"/>
          <w:szCs w:val="24"/>
        </w:rPr>
        <w:t xml:space="preserve">Работ, подлежащей выплате Генеральному Подрядчику. Стороны согласны с тем, что сумма расходов Заказчика на устранение таких </w:t>
      </w:r>
      <w:r w:rsidR="00724A39" w:rsidRPr="008F5E85">
        <w:rPr>
          <w:rFonts w:ascii="Times New Roman" w:hAnsi="Times New Roman"/>
          <w:sz w:val="24"/>
          <w:szCs w:val="24"/>
        </w:rPr>
        <w:t xml:space="preserve">Недостатков </w:t>
      </w:r>
      <w:r w:rsidR="00E66CE1" w:rsidRPr="008F5E85">
        <w:rPr>
          <w:rFonts w:ascii="Times New Roman" w:hAnsi="Times New Roman"/>
          <w:sz w:val="24"/>
          <w:szCs w:val="24"/>
        </w:rPr>
        <w:t xml:space="preserve">не зависит и не должна зависеть от суммы затрат Генерального Подрядчика, если бы такие </w:t>
      </w:r>
      <w:r w:rsidR="00724A39" w:rsidRPr="008F5E85">
        <w:rPr>
          <w:rFonts w:ascii="Times New Roman" w:hAnsi="Times New Roman"/>
          <w:sz w:val="24"/>
          <w:szCs w:val="24"/>
        </w:rPr>
        <w:t xml:space="preserve">Недостатки </w:t>
      </w:r>
      <w:r w:rsidR="00E66CE1" w:rsidRPr="008F5E85">
        <w:rPr>
          <w:rFonts w:ascii="Times New Roman" w:hAnsi="Times New Roman"/>
          <w:sz w:val="24"/>
          <w:szCs w:val="24"/>
        </w:rPr>
        <w:t>устранялись его силами.</w:t>
      </w:r>
    </w:p>
    <w:p w:rsidR="00E66CE1" w:rsidRPr="008F5E85" w:rsidRDefault="00E66CE1" w:rsidP="00B71DF8">
      <w:pPr>
        <w:pStyle w:val="a4"/>
        <w:numPr>
          <w:ilvl w:val="3"/>
          <w:numId w:val="49"/>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Генеральный Подрядчик обязан повторять процедуру испытаний до тех пор, пока не будет показано, что взаимозависимые системы работают в соответствии с </w:t>
      </w:r>
      <w:r w:rsidR="006A13DA" w:rsidRPr="008F5E85">
        <w:rPr>
          <w:rFonts w:ascii="Times New Roman" w:hAnsi="Times New Roman" w:cs="Times New Roman"/>
          <w:sz w:val="24"/>
          <w:szCs w:val="24"/>
        </w:rPr>
        <w:t>Рабочей</w:t>
      </w:r>
      <w:r w:rsidR="00DB29FF" w:rsidRPr="008F5E85">
        <w:rPr>
          <w:rFonts w:ascii="Times New Roman" w:hAnsi="Times New Roman" w:cs="Times New Roman"/>
          <w:sz w:val="24"/>
          <w:szCs w:val="24"/>
        </w:rPr>
        <w:t xml:space="preserve"> </w:t>
      </w:r>
      <w:r w:rsidR="007D5A73" w:rsidRPr="008F5E85">
        <w:rPr>
          <w:rFonts w:ascii="Times New Roman" w:hAnsi="Times New Roman" w:cs="Times New Roman"/>
          <w:sz w:val="24"/>
          <w:szCs w:val="24"/>
        </w:rPr>
        <w:t>документацией</w:t>
      </w:r>
      <w:r w:rsidRPr="008F5E85">
        <w:rPr>
          <w:rFonts w:ascii="Times New Roman" w:hAnsi="Times New Roman" w:cs="Times New Roman"/>
          <w:sz w:val="24"/>
          <w:szCs w:val="24"/>
        </w:rPr>
        <w:t>, техническими характеристиками, заявленными заводом-изготовителем и требованиями Законодательства РФ, как единое целое.</w:t>
      </w:r>
    </w:p>
    <w:p w:rsidR="006D50BD" w:rsidRPr="008F5E85" w:rsidRDefault="006D50BD" w:rsidP="00B71DF8">
      <w:pPr>
        <w:pStyle w:val="a4"/>
        <w:numPr>
          <w:ilvl w:val="3"/>
          <w:numId w:val="49"/>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Время, затраченное Генеральным Подрядчиком на устранение выявленных Заказчиком </w:t>
      </w:r>
      <w:r w:rsidR="00724A39" w:rsidRPr="008F5E85">
        <w:rPr>
          <w:rFonts w:ascii="Times New Roman" w:hAnsi="Times New Roman" w:cs="Times New Roman"/>
          <w:sz w:val="24"/>
          <w:szCs w:val="24"/>
        </w:rPr>
        <w:t>Недостатков</w:t>
      </w:r>
      <w:r w:rsidRPr="008F5E85">
        <w:rPr>
          <w:rFonts w:ascii="Times New Roman" w:hAnsi="Times New Roman" w:cs="Times New Roman"/>
          <w:sz w:val="24"/>
          <w:szCs w:val="24"/>
        </w:rPr>
        <w:t>, не может влиять на  увеличение общего срока выполнения Работ по Договору.</w:t>
      </w:r>
    </w:p>
    <w:p w:rsidR="006D50BD" w:rsidRPr="008F5E85" w:rsidRDefault="006D50BD" w:rsidP="00B71DF8">
      <w:pPr>
        <w:pStyle w:val="a4"/>
        <w:numPr>
          <w:ilvl w:val="3"/>
          <w:numId w:val="49"/>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Устранение </w:t>
      </w:r>
      <w:r w:rsidR="00724A39" w:rsidRPr="008F5E85">
        <w:rPr>
          <w:rFonts w:ascii="Times New Roman" w:hAnsi="Times New Roman" w:cs="Times New Roman"/>
          <w:sz w:val="24"/>
          <w:szCs w:val="24"/>
        </w:rPr>
        <w:t xml:space="preserve">Недостатков </w:t>
      </w:r>
      <w:r w:rsidRPr="008F5E85">
        <w:rPr>
          <w:rFonts w:ascii="Times New Roman" w:hAnsi="Times New Roman" w:cs="Times New Roman"/>
          <w:sz w:val="24"/>
          <w:szCs w:val="24"/>
        </w:rPr>
        <w:t xml:space="preserve">Генеральным Подрядчиком не должно приводить к появлению новых </w:t>
      </w:r>
      <w:r w:rsidR="00724A39" w:rsidRPr="008F5E85">
        <w:rPr>
          <w:rFonts w:ascii="Times New Roman" w:hAnsi="Times New Roman" w:cs="Times New Roman"/>
          <w:sz w:val="24"/>
          <w:szCs w:val="24"/>
        </w:rPr>
        <w:t xml:space="preserve">Недостатков </w:t>
      </w:r>
      <w:r w:rsidRPr="008F5E85">
        <w:rPr>
          <w:rFonts w:ascii="Times New Roman" w:hAnsi="Times New Roman" w:cs="Times New Roman"/>
          <w:sz w:val="24"/>
          <w:szCs w:val="24"/>
        </w:rPr>
        <w:t xml:space="preserve">или повреждению результатов (в том числе, промежуточных) работ третьих лиц. В случае если это произошло, такие новые </w:t>
      </w:r>
      <w:r w:rsidR="00724A39" w:rsidRPr="008F5E85">
        <w:rPr>
          <w:rFonts w:ascii="Times New Roman" w:hAnsi="Times New Roman" w:cs="Times New Roman"/>
          <w:sz w:val="24"/>
          <w:szCs w:val="24"/>
        </w:rPr>
        <w:t xml:space="preserve">Недостатки </w:t>
      </w:r>
      <w:r w:rsidRPr="008F5E85">
        <w:rPr>
          <w:rFonts w:ascii="Times New Roman" w:hAnsi="Times New Roman" w:cs="Times New Roman"/>
          <w:sz w:val="24"/>
          <w:szCs w:val="24"/>
        </w:rPr>
        <w:t xml:space="preserve">и/или повреждения результатов работ третьих лиц должны быть устранены Генеральным Подрядчиком до момента окончательной приемки </w:t>
      </w:r>
      <w:r w:rsidR="005018A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 xml:space="preserve">Работ. Все расходы на устранение </w:t>
      </w:r>
      <w:r w:rsidR="0009518C" w:rsidRPr="008F5E85">
        <w:rPr>
          <w:rFonts w:ascii="Times New Roman" w:hAnsi="Times New Roman" w:cs="Times New Roman"/>
          <w:sz w:val="24"/>
          <w:szCs w:val="24"/>
        </w:rPr>
        <w:t xml:space="preserve">Недостатков </w:t>
      </w:r>
      <w:r w:rsidRPr="008F5E85">
        <w:rPr>
          <w:rFonts w:ascii="Times New Roman" w:hAnsi="Times New Roman" w:cs="Times New Roman"/>
          <w:sz w:val="24"/>
          <w:szCs w:val="24"/>
        </w:rPr>
        <w:t>и/или повреждений результатов работ третьих лиц, включая расходы на повторное проведение приемки, несет Генеральный Подрядчик.</w:t>
      </w:r>
    </w:p>
    <w:p w:rsidR="006D50BD" w:rsidRPr="008F5E85" w:rsidRDefault="002F5E48" w:rsidP="00B71DF8">
      <w:pPr>
        <w:pStyle w:val="a4"/>
        <w:numPr>
          <w:ilvl w:val="3"/>
          <w:numId w:val="49"/>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proofErr w:type="gramStart"/>
      <w:r w:rsidRPr="008F5E85">
        <w:rPr>
          <w:rFonts w:ascii="Times New Roman" w:hAnsi="Times New Roman" w:cs="Times New Roman"/>
          <w:sz w:val="24"/>
          <w:szCs w:val="24"/>
        </w:rPr>
        <w:t xml:space="preserve">До предварительной приемки Строительно-монтажных Работ </w:t>
      </w:r>
      <w:r w:rsidR="005018A7" w:rsidRPr="008F5E85">
        <w:rPr>
          <w:rFonts w:ascii="Times New Roman" w:hAnsi="Times New Roman" w:cs="Times New Roman"/>
          <w:sz w:val="24"/>
          <w:szCs w:val="24"/>
        </w:rPr>
        <w:t xml:space="preserve">Генеральный </w:t>
      </w:r>
      <w:r w:rsidR="006D50BD" w:rsidRPr="008F5E85">
        <w:rPr>
          <w:rFonts w:ascii="Times New Roman" w:hAnsi="Times New Roman" w:cs="Times New Roman"/>
          <w:sz w:val="24"/>
          <w:szCs w:val="24"/>
        </w:rPr>
        <w:t xml:space="preserve">Подрядчик обязан сообщить Заказчику, в виде письменного отчета, об особых требованиях, которые необходимо соблюдать для эффективного и безопасного использования результатов </w:t>
      </w:r>
      <w:r w:rsidR="005018A7" w:rsidRPr="008F5E85">
        <w:rPr>
          <w:rFonts w:ascii="Times New Roman" w:hAnsi="Times New Roman" w:cs="Times New Roman"/>
          <w:sz w:val="24"/>
          <w:szCs w:val="24"/>
        </w:rPr>
        <w:t xml:space="preserve">Строительно-монтажных </w:t>
      </w:r>
      <w:r w:rsidR="006D50BD" w:rsidRPr="008F5E85">
        <w:rPr>
          <w:rFonts w:ascii="Times New Roman" w:hAnsi="Times New Roman" w:cs="Times New Roman"/>
          <w:sz w:val="24"/>
          <w:szCs w:val="24"/>
        </w:rPr>
        <w:t>Работ</w:t>
      </w:r>
      <w:r w:rsidR="001B7B71" w:rsidRPr="008F5E85">
        <w:rPr>
          <w:rFonts w:ascii="Times New Roman" w:hAnsi="Times New Roman" w:cs="Times New Roman"/>
          <w:sz w:val="24"/>
          <w:szCs w:val="24"/>
        </w:rPr>
        <w:t xml:space="preserve">, </w:t>
      </w:r>
      <w:r w:rsidR="006D50BD" w:rsidRPr="008F5E85">
        <w:rPr>
          <w:rFonts w:ascii="Times New Roman" w:hAnsi="Times New Roman" w:cs="Times New Roman"/>
          <w:sz w:val="24"/>
          <w:szCs w:val="24"/>
        </w:rPr>
        <w:t>а также о возможных для самого Заказчика и других лиц последствиях несоблюдения соответствующих требований.</w:t>
      </w:r>
      <w:proofErr w:type="gramEnd"/>
    </w:p>
    <w:p w:rsidR="006D50BD" w:rsidRPr="008F5E85" w:rsidRDefault="000F58D0" w:rsidP="00B71DF8">
      <w:pPr>
        <w:pStyle w:val="a4"/>
        <w:numPr>
          <w:ilvl w:val="3"/>
          <w:numId w:val="49"/>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lastRenderedPageBreak/>
        <w:t xml:space="preserve">До предварительной приемки </w:t>
      </w:r>
      <w:r w:rsidR="005018A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 xml:space="preserve">Работ Генеральный Подрядчик обязан передать Заказчику всю </w:t>
      </w:r>
      <w:r w:rsidR="002E3C3A" w:rsidRPr="008F5E85">
        <w:rPr>
          <w:rFonts w:ascii="Times New Roman" w:hAnsi="Times New Roman" w:cs="Times New Roman"/>
          <w:sz w:val="24"/>
          <w:szCs w:val="24"/>
        </w:rPr>
        <w:t xml:space="preserve">Исполнительную </w:t>
      </w:r>
      <w:r w:rsidRPr="008F5E85">
        <w:rPr>
          <w:rFonts w:ascii="Times New Roman" w:hAnsi="Times New Roman" w:cs="Times New Roman"/>
          <w:sz w:val="24"/>
          <w:szCs w:val="24"/>
        </w:rPr>
        <w:t>документацию в соответствии с условиями настоящего Договора.</w:t>
      </w:r>
    </w:p>
    <w:p w:rsidR="009E2E24" w:rsidRPr="008F5E85" w:rsidRDefault="009E2E24" w:rsidP="005660CC">
      <w:pPr>
        <w:pStyle w:val="a4"/>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7.2.3.8. После завершения предварительной приемки Строительно-монтажных Работ, Стороны</w:t>
      </w:r>
      <w:r w:rsidR="0031722C" w:rsidRPr="008F5E85">
        <w:rPr>
          <w:rFonts w:ascii="Times New Roman" w:hAnsi="Times New Roman" w:cs="Times New Roman"/>
          <w:sz w:val="24"/>
          <w:szCs w:val="24"/>
        </w:rPr>
        <w:t>, в срок не позднее 2-х недель,</w:t>
      </w:r>
      <w:r w:rsidRPr="008F5E85">
        <w:rPr>
          <w:rFonts w:ascii="Times New Roman" w:hAnsi="Times New Roman" w:cs="Times New Roman"/>
          <w:sz w:val="24"/>
          <w:szCs w:val="24"/>
        </w:rPr>
        <w:t xml:space="preserve"> подписывают по каждому Объекту Акт приемки законченного строительством объекта по форме КС-11.</w:t>
      </w:r>
    </w:p>
    <w:p w:rsidR="009B6204" w:rsidRPr="008F5E85" w:rsidRDefault="000F58D0" w:rsidP="00B71DF8">
      <w:pPr>
        <w:pStyle w:val="a4"/>
        <w:numPr>
          <w:ilvl w:val="2"/>
          <w:numId w:val="49"/>
        </w:numPr>
        <w:tabs>
          <w:tab w:val="left" w:pos="993"/>
          <w:tab w:val="left" w:pos="1276"/>
          <w:tab w:val="left" w:pos="1418"/>
          <w:tab w:val="left" w:pos="1560"/>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 xml:space="preserve">Окончательная приемка </w:t>
      </w:r>
      <w:r w:rsidR="005018A7" w:rsidRPr="008F5E85">
        <w:rPr>
          <w:rFonts w:ascii="Times New Roman" w:hAnsi="Times New Roman" w:cs="Times New Roman"/>
          <w:b/>
          <w:bCs/>
          <w:sz w:val="24"/>
          <w:szCs w:val="24"/>
        </w:rPr>
        <w:t xml:space="preserve">Строительно-монтажных </w:t>
      </w:r>
      <w:r w:rsidRPr="008F5E85">
        <w:rPr>
          <w:rFonts w:ascii="Times New Roman" w:hAnsi="Times New Roman" w:cs="Times New Roman"/>
          <w:b/>
          <w:bCs/>
          <w:sz w:val="24"/>
          <w:szCs w:val="24"/>
        </w:rPr>
        <w:t>Работ</w:t>
      </w:r>
      <w:r w:rsidR="00D722D0" w:rsidRPr="008F5E85">
        <w:rPr>
          <w:rFonts w:ascii="Times New Roman" w:hAnsi="Times New Roman" w:cs="Times New Roman"/>
          <w:b/>
          <w:bCs/>
          <w:sz w:val="24"/>
          <w:szCs w:val="24"/>
        </w:rPr>
        <w:t xml:space="preserve"> </w:t>
      </w:r>
    </w:p>
    <w:p w:rsidR="00326920" w:rsidRPr="008F5E85" w:rsidRDefault="000F58D0" w:rsidP="00B71DF8">
      <w:pPr>
        <w:pStyle w:val="a4"/>
        <w:tabs>
          <w:tab w:val="left" w:pos="993"/>
          <w:tab w:val="left" w:pos="1276"/>
          <w:tab w:val="left" w:pos="1418"/>
          <w:tab w:val="left" w:pos="1560"/>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После устранения Генеральным Подрядчиком </w:t>
      </w:r>
      <w:r w:rsidR="00C64240" w:rsidRPr="008F5E85">
        <w:rPr>
          <w:rFonts w:ascii="Times New Roman" w:hAnsi="Times New Roman" w:cs="Times New Roman"/>
          <w:sz w:val="24"/>
          <w:szCs w:val="24"/>
        </w:rPr>
        <w:t>Недостат</w:t>
      </w:r>
      <w:r w:rsidRPr="008F5E85">
        <w:rPr>
          <w:rFonts w:ascii="Times New Roman" w:hAnsi="Times New Roman" w:cs="Times New Roman"/>
          <w:sz w:val="24"/>
          <w:szCs w:val="24"/>
        </w:rPr>
        <w:t xml:space="preserve">ков, содержащихся в Дефектной ведомости, </w:t>
      </w:r>
      <w:r w:rsidR="002F169E" w:rsidRPr="008F5E85">
        <w:rPr>
          <w:rFonts w:ascii="Times New Roman" w:hAnsi="Times New Roman" w:cs="Times New Roman"/>
          <w:sz w:val="24"/>
          <w:szCs w:val="24"/>
        </w:rPr>
        <w:t>Стороны</w:t>
      </w:r>
      <w:r w:rsidR="0031722C" w:rsidRPr="008F5E85">
        <w:rPr>
          <w:rFonts w:ascii="Times New Roman" w:hAnsi="Times New Roman" w:cs="Times New Roman"/>
          <w:sz w:val="24"/>
          <w:szCs w:val="24"/>
        </w:rPr>
        <w:t xml:space="preserve">, не позднее 2-х недель со дня устранения таких Недостатков, </w:t>
      </w:r>
      <w:r w:rsidR="002F169E"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подписывают </w:t>
      </w:r>
      <w:r w:rsidR="003B0522" w:rsidRPr="008F5E85">
        <w:rPr>
          <w:rFonts w:ascii="Times New Roman" w:hAnsi="Times New Roman" w:cs="Times New Roman"/>
          <w:sz w:val="24"/>
          <w:szCs w:val="24"/>
        </w:rPr>
        <w:t>Акт приемки законченного строительством Объекта</w:t>
      </w:r>
      <w:r w:rsidR="00E762D9" w:rsidRPr="008F5E85">
        <w:rPr>
          <w:rFonts w:ascii="Times New Roman" w:hAnsi="Times New Roman" w:cs="Times New Roman"/>
          <w:sz w:val="24"/>
          <w:szCs w:val="24"/>
        </w:rPr>
        <w:t xml:space="preserve"> приемочной комиссией по форме КС-14</w:t>
      </w:r>
      <w:r w:rsidR="001B7B71" w:rsidRPr="008F5E85">
        <w:rPr>
          <w:rFonts w:ascii="Times New Roman" w:hAnsi="Times New Roman" w:cs="Times New Roman"/>
          <w:sz w:val="24"/>
          <w:szCs w:val="24"/>
        </w:rPr>
        <w:t>.</w:t>
      </w:r>
    </w:p>
    <w:p w:rsidR="005660CC" w:rsidRPr="008F5E85" w:rsidRDefault="005660CC" w:rsidP="005660CC">
      <w:pPr>
        <w:pStyle w:val="a4"/>
        <w:tabs>
          <w:tab w:val="left" w:pos="993"/>
          <w:tab w:val="left" w:pos="1276"/>
          <w:tab w:val="left" w:pos="1418"/>
          <w:tab w:val="left" w:pos="1560"/>
        </w:tabs>
        <w:spacing w:after="0" w:line="240" w:lineRule="auto"/>
        <w:ind w:left="0" w:firstLine="709"/>
        <w:jc w:val="both"/>
        <w:rPr>
          <w:rFonts w:ascii="Times New Roman" w:hAnsi="Times New Roman" w:cs="Times New Roman"/>
          <w:sz w:val="24"/>
          <w:szCs w:val="24"/>
        </w:rPr>
      </w:pPr>
    </w:p>
    <w:p w:rsidR="00326920" w:rsidRPr="008F5E85" w:rsidRDefault="000F58D0" w:rsidP="00B71DF8">
      <w:pPr>
        <w:pStyle w:val="a4"/>
        <w:numPr>
          <w:ilvl w:val="0"/>
          <w:numId w:val="49"/>
        </w:numPr>
        <w:tabs>
          <w:tab w:val="left" w:pos="993"/>
          <w:tab w:val="left" w:pos="1276"/>
        </w:tabs>
        <w:spacing w:after="0" w:line="240" w:lineRule="auto"/>
        <w:ind w:left="0" w:firstLine="709"/>
        <w:jc w:val="both"/>
        <w:rPr>
          <w:rFonts w:ascii="Times New Roman" w:hAnsi="Times New Roman" w:cs="Times New Roman"/>
          <w:sz w:val="24"/>
          <w:szCs w:val="24"/>
        </w:rPr>
      </w:pPr>
      <w:bookmarkStart w:id="47" w:name="_Ref304191444"/>
      <w:r w:rsidRPr="008F5E85">
        <w:rPr>
          <w:rFonts w:ascii="Times New Roman" w:hAnsi="Times New Roman" w:cs="Times New Roman"/>
          <w:b/>
          <w:sz w:val="24"/>
          <w:szCs w:val="24"/>
        </w:rPr>
        <w:t>ПОРЯДОК ОПЛАТЫ РАБОТ</w:t>
      </w:r>
      <w:r w:rsidR="00C960D4" w:rsidRPr="008F5E85">
        <w:rPr>
          <w:rFonts w:ascii="Times New Roman" w:hAnsi="Times New Roman" w:cs="Times New Roman"/>
          <w:b/>
          <w:sz w:val="24"/>
          <w:szCs w:val="24"/>
        </w:rPr>
        <w:t xml:space="preserve"> </w:t>
      </w:r>
      <w:bookmarkEnd w:id="47"/>
      <w:r w:rsidR="005920C7" w:rsidRPr="008F5E85">
        <w:rPr>
          <w:rFonts w:ascii="Times New Roman" w:hAnsi="Times New Roman" w:cs="Times New Roman"/>
          <w:b/>
          <w:sz w:val="24"/>
          <w:szCs w:val="24"/>
        </w:rPr>
        <w:t>И ОБОРУДОВАНИЯ</w:t>
      </w:r>
    </w:p>
    <w:p w:rsidR="005660CC" w:rsidRPr="008F5E85" w:rsidRDefault="005660CC" w:rsidP="005660CC">
      <w:pPr>
        <w:pStyle w:val="a4"/>
        <w:tabs>
          <w:tab w:val="left" w:pos="993"/>
          <w:tab w:val="left" w:pos="1276"/>
        </w:tabs>
        <w:spacing w:after="0" w:line="240" w:lineRule="auto"/>
        <w:ind w:left="709"/>
        <w:jc w:val="both"/>
        <w:rPr>
          <w:rFonts w:ascii="Times New Roman" w:hAnsi="Times New Roman" w:cs="Times New Roman"/>
          <w:sz w:val="24"/>
          <w:szCs w:val="24"/>
        </w:rPr>
      </w:pPr>
    </w:p>
    <w:p w:rsidR="008A13C3" w:rsidRPr="008F5E85" w:rsidRDefault="00B967A7" w:rsidP="005660CC">
      <w:pPr>
        <w:tabs>
          <w:tab w:val="left" w:pos="709"/>
          <w:tab w:val="left" w:pos="993"/>
          <w:tab w:val="left" w:pos="1276"/>
        </w:tabs>
        <w:spacing w:after="0" w:line="240" w:lineRule="auto"/>
        <w:ind w:firstLine="709"/>
        <w:jc w:val="both"/>
        <w:rPr>
          <w:rFonts w:ascii="Times New Roman" w:hAnsi="Times New Roman"/>
          <w:b/>
          <w:sz w:val="24"/>
          <w:szCs w:val="24"/>
        </w:rPr>
      </w:pPr>
      <w:bookmarkStart w:id="48" w:name="_Ref315249685"/>
      <w:bookmarkStart w:id="49" w:name="_Ref304470590"/>
      <w:bookmarkStart w:id="50" w:name="восемьодин"/>
      <w:r w:rsidRPr="008F5E85">
        <w:rPr>
          <w:rFonts w:ascii="Times New Roman" w:hAnsi="Times New Roman"/>
          <w:b/>
          <w:sz w:val="24"/>
          <w:szCs w:val="24"/>
        </w:rPr>
        <w:t>8.1</w:t>
      </w:r>
      <w:r w:rsidR="00E73820" w:rsidRPr="008F5E85">
        <w:rPr>
          <w:rFonts w:ascii="Times New Roman" w:hAnsi="Times New Roman"/>
          <w:b/>
          <w:sz w:val="24"/>
          <w:szCs w:val="24"/>
        </w:rPr>
        <w:t>.</w:t>
      </w:r>
      <w:r w:rsidR="001F797E" w:rsidRPr="008F5E85">
        <w:rPr>
          <w:rFonts w:ascii="Times New Roman" w:hAnsi="Times New Roman"/>
          <w:b/>
          <w:sz w:val="24"/>
          <w:szCs w:val="24"/>
        </w:rPr>
        <w:tab/>
      </w:r>
      <w:r w:rsidR="00C52E8F" w:rsidRPr="008F5E85">
        <w:rPr>
          <w:rFonts w:ascii="Times New Roman" w:hAnsi="Times New Roman"/>
          <w:b/>
          <w:sz w:val="24"/>
          <w:szCs w:val="24"/>
        </w:rPr>
        <w:t>Авансовый платеж</w:t>
      </w:r>
    </w:p>
    <w:p w:rsidR="008A13C3" w:rsidRPr="008F5E85" w:rsidRDefault="008A13C3" w:rsidP="005660CC">
      <w:pPr>
        <w:pStyle w:val="a4"/>
        <w:numPr>
          <w:ilvl w:val="2"/>
          <w:numId w:val="41"/>
        </w:numPr>
        <w:tabs>
          <w:tab w:val="left" w:pos="993"/>
          <w:tab w:val="left" w:pos="1276"/>
          <w:tab w:val="left" w:pos="9214"/>
        </w:tabs>
        <w:spacing w:after="0" w:line="240" w:lineRule="auto"/>
        <w:ind w:left="0" w:firstLine="709"/>
        <w:jc w:val="both"/>
        <w:rPr>
          <w:rFonts w:ascii="Times New Roman" w:hAnsi="Times New Roman" w:cs="Times New Roman"/>
          <w:sz w:val="24"/>
          <w:szCs w:val="24"/>
        </w:rPr>
      </w:pPr>
      <w:bookmarkStart w:id="51" w:name="_Ref346963214"/>
      <w:r w:rsidRPr="008F5E85">
        <w:rPr>
          <w:rFonts w:ascii="Times New Roman" w:hAnsi="Times New Roman" w:cs="Times New Roman"/>
          <w:sz w:val="24"/>
          <w:szCs w:val="24"/>
        </w:rPr>
        <w:t xml:space="preserve">В течение </w:t>
      </w:r>
      <w:r w:rsidR="008E7AAB" w:rsidRPr="008F5E85">
        <w:rPr>
          <w:rFonts w:ascii="Times New Roman" w:hAnsi="Times New Roman" w:cs="Times New Roman"/>
          <w:sz w:val="24"/>
          <w:szCs w:val="24"/>
        </w:rPr>
        <w:t>2</w:t>
      </w:r>
      <w:r w:rsidRPr="008F5E85">
        <w:rPr>
          <w:rFonts w:ascii="Times New Roman" w:hAnsi="Times New Roman" w:cs="Times New Roman"/>
          <w:sz w:val="24"/>
          <w:szCs w:val="24"/>
        </w:rPr>
        <w:t>0 (</w:t>
      </w:r>
      <w:r w:rsidR="008E7AAB" w:rsidRPr="008F5E85">
        <w:rPr>
          <w:rFonts w:ascii="Times New Roman" w:hAnsi="Times New Roman" w:cs="Times New Roman"/>
          <w:sz w:val="24"/>
          <w:szCs w:val="24"/>
        </w:rPr>
        <w:t>два</w:t>
      </w:r>
      <w:r w:rsidR="008D3A13" w:rsidRPr="008F5E85">
        <w:rPr>
          <w:rFonts w:ascii="Times New Roman" w:hAnsi="Times New Roman" w:cs="Times New Roman"/>
          <w:sz w:val="24"/>
          <w:szCs w:val="24"/>
        </w:rPr>
        <w:t>дцати</w:t>
      </w:r>
      <w:r w:rsidRPr="008F5E85">
        <w:rPr>
          <w:rFonts w:ascii="Times New Roman" w:hAnsi="Times New Roman" w:cs="Times New Roman"/>
          <w:sz w:val="24"/>
          <w:szCs w:val="24"/>
        </w:rPr>
        <w:t>) Календарных дней с момента заключения Договора, при условии получения Банковской Гарантии и</w:t>
      </w:r>
      <w:r w:rsidR="00DB29FF"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счета </w:t>
      </w:r>
      <w:r w:rsidR="008119BD" w:rsidRPr="008F5E85">
        <w:rPr>
          <w:rFonts w:ascii="Times New Roman" w:hAnsi="Times New Roman" w:cs="Times New Roman"/>
          <w:sz w:val="24"/>
          <w:szCs w:val="24"/>
        </w:rPr>
        <w:t xml:space="preserve">Генерального </w:t>
      </w:r>
      <w:r w:rsidRPr="008F5E85">
        <w:rPr>
          <w:rFonts w:ascii="Times New Roman" w:hAnsi="Times New Roman" w:cs="Times New Roman"/>
          <w:sz w:val="24"/>
          <w:szCs w:val="24"/>
        </w:rPr>
        <w:t>Подрядчика</w:t>
      </w:r>
      <w:r w:rsidR="00CD1447" w:rsidRPr="008F5E85">
        <w:rPr>
          <w:rFonts w:ascii="Times New Roman" w:hAnsi="Times New Roman" w:cs="Times New Roman"/>
          <w:sz w:val="24"/>
          <w:szCs w:val="24"/>
        </w:rPr>
        <w:t>,</w:t>
      </w:r>
      <w:r w:rsidRPr="008F5E85">
        <w:rPr>
          <w:rFonts w:ascii="Times New Roman" w:hAnsi="Times New Roman" w:cs="Times New Roman"/>
          <w:sz w:val="24"/>
          <w:szCs w:val="24"/>
        </w:rPr>
        <w:t xml:space="preserve"> Заказчик </w:t>
      </w:r>
      <w:r w:rsidR="008119BD" w:rsidRPr="008F5E85">
        <w:rPr>
          <w:rFonts w:ascii="Times New Roman" w:hAnsi="Times New Roman" w:cs="Times New Roman"/>
          <w:sz w:val="24"/>
          <w:szCs w:val="24"/>
        </w:rPr>
        <w:t xml:space="preserve">перечисляет на расчетный счет Генерального Подрядчика аванс </w:t>
      </w:r>
      <w:r w:rsidRPr="008F5E85">
        <w:rPr>
          <w:rFonts w:ascii="Times New Roman" w:hAnsi="Times New Roman" w:cs="Times New Roman"/>
          <w:sz w:val="24"/>
          <w:szCs w:val="24"/>
        </w:rPr>
        <w:t xml:space="preserve">в размере </w:t>
      </w:r>
      <w:r w:rsidR="00AB6722">
        <w:rPr>
          <w:rFonts w:ascii="Times New Roman" w:hAnsi="Times New Roman" w:cs="Times New Roman"/>
          <w:sz w:val="24"/>
          <w:szCs w:val="24"/>
        </w:rPr>
        <w:t>_____</w:t>
      </w:r>
      <w:r w:rsidR="00AB6722" w:rsidRPr="00AB6722">
        <w:rPr>
          <w:rFonts w:ascii="Times New Roman" w:hAnsi="Times New Roman" w:cs="Times New Roman"/>
          <w:sz w:val="24"/>
          <w:szCs w:val="24"/>
        </w:rPr>
        <w:t xml:space="preserve"> </w:t>
      </w:r>
      <w:r w:rsidR="0036022F" w:rsidRPr="008F5E85">
        <w:rPr>
          <w:rFonts w:ascii="Times New Roman" w:hAnsi="Times New Roman" w:cs="Times New Roman"/>
          <w:sz w:val="24"/>
          <w:szCs w:val="24"/>
        </w:rPr>
        <w:t>[размер цифрами и прописью]</w:t>
      </w:r>
      <w:r w:rsidR="00E201F2" w:rsidRPr="008F5E85">
        <w:rPr>
          <w:rFonts w:ascii="Times New Roman" w:hAnsi="Times New Roman" w:cs="Times New Roman"/>
          <w:sz w:val="24"/>
          <w:szCs w:val="24"/>
        </w:rPr>
        <w:t xml:space="preserve"> рублей, </w:t>
      </w:r>
      <w:r w:rsidR="00866706" w:rsidRPr="008F5E85">
        <w:rPr>
          <w:rFonts w:ascii="Times New Roman" w:hAnsi="Times New Roman" w:cs="Times New Roman"/>
          <w:sz w:val="24"/>
          <w:szCs w:val="24"/>
        </w:rPr>
        <w:t>что составляет</w:t>
      </w:r>
      <w:r w:rsidR="00E201F2" w:rsidRPr="008F5E85">
        <w:rPr>
          <w:rFonts w:ascii="Times New Roman" w:hAnsi="Times New Roman" w:cs="Times New Roman"/>
          <w:sz w:val="24"/>
          <w:szCs w:val="24"/>
        </w:rPr>
        <w:t xml:space="preserve"> </w:t>
      </w:r>
      <w:r w:rsidR="005660CC" w:rsidRPr="008F5E85">
        <w:rPr>
          <w:rFonts w:ascii="Times New Roman" w:hAnsi="Times New Roman" w:cs="Times New Roman"/>
          <w:sz w:val="24"/>
          <w:szCs w:val="24"/>
        </w:rPr>
        <w:t xml:space="preserve">___ </w:t>
      </w:r>
      <w:r w:rsidR="00E201F2" w:rsidRPr="008F5E85">
        <w:rPr>
          <w:rFonts w:ascii="Times New Roman" w:hAnsi="Times New Roman" w:cs="Times New Roman"/>
          <w:sz w:val="24"/>
          <w:szCs w:val="24"/>
        </w:rPr>
        <w:t>[число]</w:t>
      </w:r>
      <w:r w:rsidR="0036022F" w:rsidRPr="008F5E85">
        <w:rPr>
          <w:rFonts w:ascii="Times New Roman" w:hAnsi="Times New Roman" w:cs="Times New Roman"/>
          <w:sz w:val="24"/>
          <w:szCs w:val="24"/>
        </w:rPr>
        <w:t xml:space="preserve"> </w:t>
      </w:r>
      <w:r w:rsidRPr="008F5E85">
        <w:rPr>
          <w:rFonts w:ascii="Times New Roman" w:hAnsi="Times New Roman" w:cs="Times New Roman"/>
          <w:sz w:val="24"/>
          <w:szCs w:val="24"/>
        </w:rPr>
        <w:t>% от Цены Договора. Несвоевременное представление</w:t>
      </w:r>
      <w:r w:rsidR="000D1575" w:rsidRPr="008F5E85">
        <w:rPr>
          <w:rFonts w:ascii="Times New Roman" w:hAnsi="Times New Roman" w:cs="Times New Roman"/>
          <w:sz w:val="24"/>
          <w:szCs w:val="24"/>
        </w:rPr>
        <w:t xml:space="preserve"> Генеральным</w:t>
      </w:r>
      <w:r w:rsidRPr="008F5E85">
        <w:rPr>
          <w:rFonts w:ascii="Times New Roman" w:hAnsi="Times New Roman" w:cs="Times New Roman"/>
          <w:sz w:val="24"/>
          <w:szCs w:val="24"/>
        </w:rPr>
        <w:t xml:space="preserve"> Подрядчиком Банковской Гарантии и счета влечет увеличение срока </w:t>
      </w:r>
      <w:r w:rsidR="008119BD" w:rsidRPr="008F5E85">
        <w:rPr>
          <w:rFonts w:ascii="Times New Roman" w:hAnsi="Times New Roman" w:cs="Times New Roman"/>
          <w:sz w:val="24"/>
          <w:szCs w:val="24"/>
        </w:rPr>
        <w:t xml:space="preserve">перечисления </w:t>
      </w:r>
      <w:r w:rsidRPr="008F5E85">
        <w:rPr>
          <w:rFonts w:ascii="Times New Roman" w:hAnsi="Times New Roman" w:cs="Times New Roman"/>
          <w:sz w:val="24"/>
          <w:szCs w:val="24"/>
        </w:rPr>
        <w:t xml:space="preserve">Авансового платежа на срок просрочки </w:t>
      </w:r>
      <w:r w:rsidR="000D1575" w:rsidRPr="008F5E85">
        <w:rPr>
          <w:rFonts w:ascii="Times New Roman" w:hAnsi="Times New Roman" w:cs="Times New Roman"/>
          <w:sz w:val="24"/>
          <w:szCs w:val="24"/>
        </w:rPr>
        <w:t xml:space="preserve">Генеральным </w:t>
      </w:r>
      <w:r w:rsidRPr="008F5E85">
        <w:rPr>
          <w:rFonts w:ascii="Times New Roman" w:hAnsi="Times New Roman" w:cs="Times New Roman"/>
          <w:sz w:val="24"/>
          <w:szCs w:val="24"/>
        </w:rPr>
        <w:t>Подрядчик</w:t>
      </w:r>
      <w:r w:rsidR="0031722C" w:rsidRPr="008F5E85">
        <w:rPr>
          <w:rFonts w:ascii="Times New Roman" w:hAnsi="Times New Roman" w:cs="Times New Roman"/>
          <w:sz w:val="24"/>
          <w:szCs w:val="24"/>
        </w:rPr>
        <w:t>ом</w:t>
      </w:r>
      <w:r w:rsidRPr="008F5E85">
        <w:rPr>
          <w:rFonts w:ascii="Times New Roman" w:hAnsi="Times New Roman" w:cs="Times New Roman"/>
          <w:sz w:val="24"/>
          <w:szCs w:val="24"/>
        </w:rPr>
        <w:t>.</w:t>
      </w:r>
      <w:bookmarkEnd w:id="51"/>
    </w:p>
    <w:p w:rsidR="008A13C3" w:rsidRPr="008F5E85" w:rsidRDefault="008A13C3" w:rsidP="005660CC">
      <w:pPr>
        <w:pStyle w:val="a4"/>
        <w:numPr>
          <w:ilvl w:val="2"/>
          <w:numId w:val="41"/>
        </w:numPr>
        <w:tabs>
          <w:tab w:val="left" w:pos="993"/>
          <w:tab w:val="left" w:pos="1276"/>
          <w:tab w:val="left" w:pos="9214"/>
        </w:tabs>
        <w:spacing w:after="0" w:line="240" w:lineRule="auto"/>
        <w:ind w:left="0"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Не позднее </w:t>
      </w:r>
      <w:r w:rsidR="00CD1447" w:rsidRPr="008F5E85">
        <w:rPr>
          <w:rFonts w:ascii="Times New Roman" w:hAnsi="Times New Roman" w:cs="Times New Roman"/>
          <w:sz w:val="24"/>
          <w:szCs w:val="24"/>
        </w:rPr>
        <w:t xml:space="preserve">5 (пяти) Календарных </w:t>
      </w:r>
      <w:r w:rsidRPr="008F5E85">
        <w:rPr>
          <w:rFonts w:ascii="Times New Roman" w:hAnsi="Times New Roman" w:cs="Times New Roman"/>
          <w:bCs/>
          <w:sz w:val="24"/>
          <w:szCs w:val="24"/>
        </w:rPr>
        <w:t xml:space="preserve">дней со дня получения Авансового платежа, </w:t>
      </w:r>
      <w:r w:rsidR="000D1575" w:rsidRPr="008F5E85">
        <w:rPr>
          <w:rFonts w:ascii="Times New Roman" w:hAnsi="Times New Roman" w:cs="Times New Roman"/>
          <w:bCs/>
          <w:sz w:val="24"/>
          <w:szCs w:val="24"/>
        </w:rPr>
        <w:t xml:space="preserve">Генеральный </w:t>
      </w:r>
      <w:r w:rsidRPr="008F5E85">
        <w:rPr>
          <w:rFonts w:ascii="Times New Roman" w:hAnsi="Times New Roman" w:cs="Times New Roman"/>
          <w:bCs/>
          <w:sz w:val="24"/>
          <w:szCs w:val="24"/>
        </w:rPr>
        <w:t xml:space="preserve">Подрядчик обязан </w:t>
      </w:r>
      <w:r w:rsidRPr="008F5E85">
        <w:rPr>
          <w:rFonts w:ascii="Times New Roman" w:hAnsi="Times New Roman" w:cs="Times New Roman"/>
          <w:sz w:val="24"/>
          <w:szCs w:val="24"/>
        </w:rPr>
        <w:t>выставить</w:t>
      </w:r>
      <w:r w:rsidRPr="008F5E85">
        <w:rPr>
          <w:rFonts w:ascii="Times New Roman" w:hAnsi="Times New Roman" w:cs="Times New Roman"/>
          <w:bCs/>
          <w:sz w:val="24"/>
          <w:szCs w:val="24"/>
        </w:rPr>
        <w:t xml:space="preserve"> и предоставить Заказчику счет-фактуру на сумму Авансового платежа, оформленный в соответствии с требованиями п</w:t>
      </w:r>
      <w:r w:rsidR="0044688F" w:rsidRPr="008F5E85">
        <w:rPr>
          <w:rFonts w:ascii="Times New Roman" w:hAnsi="Times New Roman" w:cs="Times New Roman"/>
          <w:bCs/>
          <w:sz w:val="24"/>
          <w:szCs w:val="24"/>
        </w:rPr>
        <w:t>унктов</w:t>
      </w:r>
      <w:r w:rsidR="00326920" w:rsidRPr="008F5E85">
        <w:rPr>
          <w:rFonts w:ascii="Times New Roman" w:hAnsi="Times New Roman" w:cs="Times New Roman"/>
          <w:bCs/>
          <w:sz w:val="24"/>
          <w:szCs w:val="24"/>
        </w:rPr>
        <w:t xml:space="preserve"> 5.1 и</w:t>
      </w:r>
      <w:r w:rsidRPr="008F5E85">
        <w:rPr>
          <w:rFonts w:ascii="Times New Roman" w:hAnsi="Times New Roman" w:cs="Times New Roman"/>
          <w:bCs/>
          <w:sz w:val="24"/>
          <w:szCs w:val="24"/>
        </w:rPr>
        <w:t xml:space="preserve"> 8 ст</w:t>
      </w:r>
      <w:r w:rsidR="00326920" w:rsidRPr="008F5E85">
        <w:rPr>
          <w:rFonts w:ascii="Times New Roman" w:hAnsi="Times New Roman" w:cs="Times New Roman"/>
          <w:bCs/>
          <w:sz w:val="24"/>
          <w:szCs w:val="24"/>
        </w:rPr>
        <w:t>атьи</w:t>
      </w:r>
      <w:r w:rsidRPr="008F5E85">
        <w:rPr>
          <w:rFonts w:ascii="Times New Roman" w:hAnsi="Times New Roman" w:cs="Times New Roman"/>
          <w:bCs/>
          <w:sz w:val="24"/>
          <w:szCs w:val="24"/>
        </w:rPr>
        <w:t xml:space="preserve"> 169 Налогового кодекса РФ.</w:t>
      </w:r>
    </w:p>
    <w:p w:rsidR="008C2866" w:rsidRPr="008F5E85" w:rsidRDefault="000D1575" w:rsidP="005660CC">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Генеральный </w:t>
      </w:r>
      <w:r w:rsidR="007E2290" w:rsidRPr="008F5E85">
        <w:rPr>
          <w:rFonts w:ascii="Times New Roman" w:hAnsi="Times New Roman" w:cs="Times New Roman"/>
          <w:sz w:val="24"/>
          <w:szCs w:val="24"/>
        </w:rPr>
        <w:t>Подрядчик</w:t>
      </w:r>
      <w:r w:rsidR="00154B0B" w:rsidRPr="008F5E85">
        <w:rPr>
          <w:rFonts w:ascii="Times New Roman" w:hAnsi="Times New Roman" w:cs="Times New Roman"/>
          <w:sz w:val="24"/>
          <w:szCs w:val="24"/>
        </w:rPr>
        <w:t xml:space="preserve"> обяз</w:t>
      </w:r>
      <w:r w:rsidR="003C6E34" w:rsidRPr="008F5E85">
        <w:rPr>
          <w:rFonts w:ascii="Times New Roman" w:hAnsi="Times New Roman" w:cs="Times New Roman"/>
          <w:sz w:val="24"/>
          <w:szCs w:val="24"/>
        </w:rPr>
        <w:t xml:space="preserve">ан использовать </w:t>
      </w:r>
      <w:r w:rsidR="001F00E3" w:rsidRPr="008F5E85">
        <w:rPr>
          <w:rFonts w:ascii="Times New Roman" w:hAnsi="Times New Roman" w:cs="Times New Roman"/>
          <w:sz w:val="24"/>
          <w:szCs w:val="24"/>
        </w:rPr>
        <w:t>Авансовы</w:t>
      </w:r>
      <w:r w:rsidR="004D16E0" w:rsidRPr="008F5E85">
        <w:rPr>
          <w:rFonts w:ascii="Times New Roman" w:hAnsi="Times New Roman" w:cs="Times New Roman"/>
          <w:sz w:val="24"/>
          <w:szCs w:val="24"/>
        </w:rPr>
        <w:t>й</w:t>
      </w:r>
      <w:r w:rsidR="001F00E3" w:rsidRPr="008F5E85">
        <w:rPr>
          <w:rFonts w:ascii="Times New Roman" w:hAnsi="Times New Roman" w:cs="Times New Roman"/>
          <w:sz w:val="24"/>
          <w:szCs w:val="24"/>
        </w:rPr>
        <w:t xml:space="preserve"> платеж путем целевого расходования сумм Авансов</w:t>
      </w:r>
      <w:r w:rsidR="004D16E0" w:rsidRPr="008F5E85">
        <w:rPr>
          <w:rFonts w:ascii="Times New Roman" w:hAnsi="Times New Roman" w:cs="Times New Roman"/>
          <w:sz w:val="24"/>
          <w:szCs w:val="24"/>
        </w:rPr>
        <w:t>ого</w:t>
      </w:r>
      <w:r w:rsidR="001F00E3" w:rsidRPr="008F5E85">
        <w:rPr>
          <w:rFonts w:ascii="Times New Roman" w:hAnsi="Times New Roman" w:cs="Times New Roman"/>
          <w:sz w:val="24"/>
          <w:szCs w:val="24"/>
        </w:rPr>
        <w:t xml:space="preserve"> платеж</w:t>
      </w:r>
      <w:r w:rsidR="004D16E0" w:rsidRPr="008F5E85">
        <w:rPr>
          <w:rFonts w:ascii="Times New Roman" w:hAnsi="Times New Roman" w:cs="Times New Roman"/>
          <w:sz w:val="24"/>
          <w:szCs w:val="24"/>
        </w:rPr>
        <w:t>а</w:t>
      </w:r>
      <w:r w:rsidR="001F00E3" w:rsidRPr="008F5E85">
        <w:rPr>
          <w:rFonts w:ascii="Times New Roman" w:hAnsi="Times New Roman" w:cs="Times New Roman"/>
          <w:sz w:val="24"/>
          <w:szCs w:val="24"/>
        </w:rPr>
        <w:t xml:space="preserve"> на приобретение Оборудования, запасных частей к Оборудованию, а также на выполнение Работ.</w:t>
      </w:r>
    </w:p>
    <w:p w:rsidR="001F00E3" w:rsidRPr="008F5E85" w:rsidRDefault="001F00E3" w:rsidP="005660CC">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Генеральны</w:t>
      </w:r>
      <w:r w:rsidR="00A26C8C" w:rsidRPr="008F5E85">
        <w:rPr>
          <w:rFonts w:ascii="Times New Roman" w:hAnsi="Times New Roman" w:cs="Times New Roman"/>
          <w:sz w:val="24"/>
          <w:szCs w:val="24"/>
        </w:rPr>
        <w:t>й Подрядчик в течение 5 (пяти) Р</w:t>
      </w:r>
      <w:r w:rsidRPr="008F5E85">
        <w:rPr>
          <w:rFonts w:ascii="Times New Roman" w:hAnsi="Times New Roman" w:cs="Times New Roman"/>
          <w:sz w:val="24"/>
          <w:szCs w:val="24"/>
        </w:rPr>
        <w:t xml:space="preserve">абочих дней после получения запроса Заказчика обязан </w:t>
      </w:r>
      <w:proofErr w:type="gramStart"/>
      <w:r w:rsidRPr="008F5E85">
        <w:rPr>
          <w:rFonts w:ascii="Times New Roman" w:hAnsi="Times New Roman" w:cs="Times New Roman"/>
          <w:sz w:val="24"/>
          <w:szCs w:val="24"/>
        </w:rPr>
        <w:t>предоставить все необходимые документы</w:t>
      </w:r>
      <w:proofErr w:type="gramEnd"/>
      <w:r w:rsidRPr="008F5E85">
        <w:rPr>
          <w:rFonts w:ascii="Times New Roman" w:hAnsi="Times New Roman" w:cs="Times New Roman"/>
          <w:sz w:val="24"/>
          <w:szCs w:val="24"/>
        </w:rPr>
        <w:t xml:space="preserve">, подтверждающие использование </w:t>
      </w:r>
      <w:r w:rsidR="00BE1148" w:rsidRPr="008F5E85">
        <w:rPr>
          <w:rFonts w:ascii="Times New Roman" w:hAnsi="Times New Roman" w:cs="Times New Roman"/>
          <w:sz w:val="24"/>
          <w:szCs w:val="24"/>
        </w:rPr>
        <w:t>Авансов</w:t>
      </w:r>
      <w:r w:rsidR="004D16E0" w:rsidRPr="008F5E85">
        <w:rPr>
          <w:rFonts w:ascii="Times New Roman" w:hAnsi="Times New Roman" w:cs="Times New Roman"/>
          <w:sz w:val="24"/>
          <w:szCs w:val="24"/>
        </w:rPr>
        <w:t>ого</w:t>
      </w:r>
      <w:r w:rsidR="00BE1148" w:rsidRPr="008F5E85">
        <w:rPr>
          <w:rFonts w:ascii="Times New Roman" w:hAnsi="Times New Roman" w:cs="Times New Roman"/>
          <w:sz w:val="24"/>
          <w:szCs w:val="24"/>
        </w:rPr>
        <w:t xml:space="preserve"> платеж</w:t>
      </w:r>
      <w:r w:rsidR="004D16E0" w:rsidRPr="008F5E85">
        <w:rPr>
          <w:rFonts w:ascii="Times New Roman" w:hAnsi="Times New Roman" w:cs="Times New Roman"/>
          <w:sz w:val="24"/>
          <w:szCs w:val="24"/>
        </w:rPr>
        <w:t>а</w:t>
      </w:r>
      <w:r w:rsidRPr="008F5E85">
        <w:rPr>
          <w:rFonts w:ascii="Times New Roman" w:hAnsi="Times New Roman" w:cs="Times New Roman"/>
          <w:sz w:val="24"/>
          <w:szCs w:val="24"/>
        </w:rPr>
        <w:t xml:space="preserve"> в соответствии с его целевым назначением, в том числе: </w:t>
      </w:r>
    </w:p>
    <w:p w:rsidR="0091523F" w:rsidRPr="008F5E85" w:rsidRDefault="001F00E3" w:rsidP="005660CC">
      <w:pPr>
        <w:pStyle w:val="affff1"/>
        <w:widowControl w:val="0"/>
        <w:tabs>
          <w:tab w:val="left" w:pos="993"/>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 xml:space="preserve">- </w:t>
      </w:r>
      <w:r w:rsidR="00BE1148" w:rsidRPr="008F5E85">
        <w:rPr>
          <w:rFonts w:ascii="Times New Roman" w:eastAsia="Calibri" w:hAnsi="Times New Roman" w:cs="Times New Roman"/>
          <w:lang w:eastAsia="en-US"/>
        </w:rPr>
        <w:tab/>
      </w:r>
      <w:r w:rsidR="0091523F" w:rsidRPr="008F5E85">
        <w:rPr>
          <w:rFonts w:ascii="Times New Roman" w:hAnsi="Times New Roman" w:cs="Times New Roman"/>
        </w:rPr>
        <w:t>Отчет о поступлении и использовании денежных средств Заказчика по форме согласно Приложению № 5 к настоящему Договору</w:t>
      </w:r>
      <w:r w:rsidR="0091523F" w:rsidRPr="008F5E85" w:rsidDel="0091523F">
        <w:rPr>
          <w:rFonts w:ascii="Times New Roman" w:eastAsia="Calibri" w:hAnsi="Times New Roman" w:cs="Times New Roman"/>
          <w:lang w:eastAsia="en-US"/>
        </w:rPr>
        <w:t xml:space="preserve"> </w:t>
      </w:r>
    </w:p>
    <w:p w:rsidR="001F00E3" w:rsidRPr="008F5E85" w:rsidRDefault="001F00E3" w:rsidP="005660CC">
      <w:pPr>
        <w:pStyle w:val="affff1"/>
        <w:widowControl w:val="0"/>
        <w:tabs>
          <w:tab w:val="left" w:pos="993"/>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 xml:space="preserve">- </w:t>
      </w:r>
      <w:r w:rsidR="00BE1148" w:rsidRPr="008F5E85">
        <w:rPr>
          <w:rFonts w:ascii="Times New Roman" w:eastAsia="Calibri" w:hAnsi="Times New Roman" w:cs="Times New Roman"/>
          <w:lang w:eastAsia="en-US"/>
        </w:rPr>
        <w:tab/>
      </w:r>
      <w:r w:rsidRPr="008F5E85">
        <w:rPr>
          <w:rFonts w:ascii="Times New Roman" w:eastAsia="Calibri" w:hAnsi="Times New Roman" w:cs="Times New Roman"/>
          <w:lang w:eastAsia="en-US"/>
        </w:rPr>
        <w:t xml:space="preserve">копии договоров, заключенных </w:t>
      </w:r>
      <w:r w:rsidR="00BE1148" w:rsidRPr="008F5E85">
        <w:rPr>
          <w:rFonts w:ascii="Times New Roman" w:eastAsia="Calibri" w:hAnsi="Times New Roman" w:cs="Times New Roman"/>
          <w:lang w:eastAsia="en-US"/>
        </w:rPr>
        <w:t xml:space="preserve">Генеральным </w:t>
      </w:r>
      <w:r w:rsidRPr="008F5E85">
        <w:rPr>
          <w:rFonts w:ascii="Times New Roman" w:eastAsia="Calibri" w:hAnsi="Times New Roman" w:cs="Times New Roman"/>
          <w:lang w:eastAsia="en-US"/>
        </w:rPr>
        <w:t xml:space="preserve">Подрядчиком с </w:t>
      </w:r>
      <w:r w:rsidR="00BE1148" w:rsidRPr="008F5E85">
        <w:rPr>
          <w:rFonts w:ascii="Times New Roman" w:eastAsia="Calibri" w:hAnsi="Times New Roman" w:cs="Times New Roman"/>
          <w:lang w:eastAsia="en-US"/>
        </w:rPr>
        <w:t>П</w:t>
      </w:r>
      <w:r w:rsidRPr="008F5E85">
        <w:rPr>
          <w:rFonts w:ascii="Times New Roman" w:eastAsia="Calibri" w:hAnsi="Times New Roman" w:cs="Times New Roman"/>
          <w:lang w:eastAsia="en-US"/>
        </w:rPr>
        <w:t xml:space="preserve">оставщиками на поставку </w:t>
      </w:r>
      <w:r w:rsidR="00707313" w:rsidRPr="008F5E85">
        <w:rPr>
          <w:rFonts w:ascii="Times New Roman" w:eastAsia="Calibri" w:hAnsi="Times New Roman" w:cs="Times New Roman"/>
          <w:lang w:eastAsia="en-US"/>
        </w:rPr>
        <w:t xml:space="preserve">Материалов, Оборудования </w:t>
      </w:r>
      <w:r w:rsidRPr="008F5E85">
        <w:rPr>
          <w:rFonts w:ascii="Times New Roman" w:eastAsia="Calibri" w:hAnsi="Times New Roman" w:cs="Times New Roman"/>
          <w:lang w:eastAsia="en-US"/>
        </w:rPr>
        <w:t xml:space="preserve">и запасных частей к нему, а также копии договоров, заключенных между </w:t>
      </w:r>
      <w:r w:rsidR="00BE1148" w:rsidRPr="008F5E85">
        <w:rPr>
          <w:rFonts w:ascii="Times New Roman" w:eastAsia="Calibri" w:hAnsi="Times New Roman" w:cs="Times New Roman"/>
          <w:lang w:eastAsia="en-US"/>
        </w:rPr>
        <w:t xml:space="preserve">Генеральным </w:t>
      </w:r>
      <w:r w:rsidRPr="008F5E85">
        <w:rPr>
          <w:rFonts w:ascii="Times New Roman" w:eastAsia="Calibri" w:hAnsi="Times New Roman" w:cs="Times New Roman"/>
          <w:lang w:eastAsia="en-US"/>
        </w:rPr>
        <w:t xml:space="preserve">Подрядчиком и </w:t>
      </w:r>
      <w:r w:rsidR="00AD52CC" w:rsidRPr="008F5E85">
        <w:rPr>
          <w:rFonts w:ascii="Times New Roman" w:eastAsia="Calibri" w:hAnsi="Times New Roman" w:cs="Times New Roman"/>
          <w:lang w:eastAsia="en-US"/>
        </w:rPr>
        <w:t>С</w:t>
      </w:r>
      <w:r w:rsidRPr="008F5E85">
        <w:rPr>
          <w:rFonts w:ascii="Times New Roman" w:eastAsia="Calibri" w:hAnsi="Times New Roman" w:cs="Times New Roman"/>
          <w:lang w:eastAsia="en-US"/>
        </w:rPr>
        <w:t xml:space="preserve">убподрядчиками на выполнение соответствующих </w:t>
      </w:r>
      <w:r w:rsidR="00BE1148" w:rsidRPr="008F5E85">
        <w:rPr>
          <w:rFonts w:ascii="Times New Roman" w:eastAsia="Calibri" w:hAnsi="Times New Roman" w:cs="Times New Roman"/>
          <w:lang w:eastAsia="en-US"/>
        </w:rPr>
        <w:t>Р</w:t>
      </w:r>
      <w:r w:rsidRPr="008F5E85">
        <w:rPr>
          <w:rFonts w:ascii="Times New Roman" w:eastAsia="Calibri" w:hAnsi="Times New Roman" w:cs="Times New Roman"/>
          <w:lang w:eastAsia="en-US"/>
        </w:rPr>
        <w:t xml:space="preserve">абот; </w:t>
      </w:r>
    </w:p>
    <w:p w:rsidR="001F00E3" w:rsidRPr="008F5E85" w:rsidRDefault="001F00E3" w:rsidP="005660CC">
      <w:pPr>
        <w:pStyle w:val="affff1"/>
        <w:widowControl w:val="0"/>
        <w:tabs>
          <w:tab w:val="left" w:pos="993"/>
          <w:tab w:val="left" w:pos="1080"/>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w:t>
      </w:r>
      <w:r w:rsidR="00BE1148" w:rsidRPr="008F5E85">
        <w:rPr>
          <w:rFonts w:ascii="Times New Roman" w:eastAsia="Calibri" w:hAnsi="Times New Roman" w:cs="Times New Roman"/>
          <w:lang w:eastAsia="en-US"/>
        </w:rPr>
        <w:tab/>
      </w:r>
      <w:r w:rsidR="00BE1148" w:rsidRPr="008F5E85">
        <w:rPr>
          <w:rFonts w:ascii="Times New Roman" w:eastAsia="Calibri" w:hAnsi="Times New Roman" w:cs="Times New Roman"/>
          <w:lang w:eastAsia="en-US"/>
        </w:rPr>
        <w:tab/>
      </w:r>
      <w:r w:rsidRPr="008F5E85">
        <w:rPr>
          <w:rFonts w:ascii="Times New Roman" w:eastAsia="Calibri" w:hAnsi="Times New Roman" w:cs="Times New Roman"/>
          <w:lang w:eastAsia="en-US"/>
        </w:rPr>
        <w:t xml:space="preserve">счета на оплату </w:t>
      </w:r>
      <w:r w:rsidR="00BE1148" w:rsidRPr="008F5E85">
        <w:rPr>
          <w:rFonts w:ascii="Times New Roman" w:eastAsia="Calibri" w:hAnsi="Times New Roman" w:cs="Times New Roman"/>
          <w:lang w:eastAsia="en-US"/>
        </w:rPr>
        <w:t>М</w:t>
      </w:r>
      <w:r w:rsidRPr="008F5E85">
        <w:rPr>
          <w:rFonts w:ascii="Times New Roman" w:eastAsia="Calibri" w:hAnsi="Times New Roman" w:cs="Times New Roman"/>
          <w:lang w:eastAsia="en-US"/>
        </w:rPr>
        <w:t xml:space="preserve">атериалов, </w:t>
      </w:r>
      <w:r w:rsidR="00BE1148" w:rsidRPr="008F5E85">
        <w:rPr>
          <w:rFonts w:ascii="Times New Roman" w:eastAsia="Calibri" w:hAnsi="Times New Roman" w:cs="Times New Roman"/>
          <w:lang w:eastAsia="en-US"/>
        </w:rPr>
        <w:t>О</w:t>
      </w:r>
      <w:r w:rsidRPr="008F5E85">
        <w:rPr>
          <w:rFonts w:ascii="Times New Roman" w:eastAsia="Calibri" w:hAnsi="Times New Roman" w:cs="Times New Roman"/>
          <w:lang w:eastAsia="en-US"/>
        </w:rPr>
        <w:t>борудования</w:t>
      </w:r>
      <w:r w:rsidR="00707313" w:rsidRPr="008F5E85">
        <w:rPr>
          <w:rFonts w:ascii="Times New Roman" w:eastAsia="Calibri" w:hAnsi="Times New Roman" w:cs="Times New Roman"/>
          <w:lang w:eastAsia="en-US"/>
        </w:rPr>
        <w:t xml:space="preserve"> </w:t>
      </w:r>
      <w:r w:rsidRPr="008F5E85">
        <w:rPr>
          <w:rFonts w:ascii="Times New Roman" w:eastAsia="Calibri" w:hAnsi="Times New Roman" w:cs="Times New Roman"/>
          <w:lang w:eastAsia="en-US"/>
        </w:rPr>
        <w:t xml:space="preserve">и запасных частей к нему, выставленные </w:t>
      </w:r>
      <w:r w:rsidR="00BE1148" w:rsidRPr="008F5E85">
        <w:rPr>
          <w:rFonts w:ascii="Times New Roman" w:eastAsia="Calibri" w:hAnsi="Times New Roman" w:cs="Times New Roman"/>
          <w:lang w:eastAsia="en-US"/>
        </w:rPr>
        <w:t xml:space="preserve">Генеральному </w:t>
      </w:r>
      <w:r w:rsidRPr="008F5E85">
        <w:rPr>
          <w:rFonts w:ascii="Times New Roman" w:eastAsia="Calibri" w:hAnsi="Times New Roman" w:cs="Times New Roman"/>
          <w:lang w:eastAsia="en-US"/>
        </w:rPr>
        <w:t xml:space="preserve">Подрядчику </w:t>
      </w:r>
      <w:r w:rsidR="00BE1148" w:rsidRPr="008F5E85">
        <w:rPr>
          <w:rFonts w:ascii="Times New Roman" w:eastAsia="Calibri" w:hAnsi="Times New Roman" w:cs="Times New Roman"/>
          <w:lang w:eastAsia="en-US"/>
        </w:rPr>
        <w:t>П</w:t>
      </w:r>
      <w:r w:rsidRPr="008F5E85">
        <w:rPr>
          <w:rFonts w:ascii="Times New Roman" w:eastAsia="Calibri" w:hAnsi="Times New Roman" w:cs="Times New Roman"/>
          <w:lang w:eastAsia="en-US"/>
        </w:rPr>
        <w:t xml:space="preserve">оставщиками; </w:t>
      </w:r>
    </w:p>
    <w:p w:rsidR="001F00E3" w:rsidRPr="008F5E85" w:rsidRDefault="001F00E3" w:rsidP="005660CC">
      <w:pPr>
        <w:pStyle w:val="affff1"/>
        <w:widowControl w:val="0"/>
        <w:tabs>
          <w:tab w:val="left" w:pos="900"/>
          <w:tab w:val="left" w:pos="993"/>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 xml:space="preserve">- </w:t>
      </w:r>
      <w:r w:rsidR="00BE1148" w:rsidRPr="008F5E85">
        <w:rPr>
          <w:rFonts w:ascii="Times New Roman" w:eastAsia="Calibri" w:hAnsi="Times New Roman" w:cs="Times New Roman"/>
          <w:lang w:eastAsia="en-US"/>
        </w:rPr>
        <w:tab/>
      </w:r>
      <w:r w:rsidR="00BE1148" w:rsidRPr="008F5E85">
        <w:rPr>
          <w:rFonts w:ascii="Times New Roman" w:eastAsia="Calibri" w:hAnsi="Times New Roman" w:cs="Times New Roman"/>
          <w:lang w:eastAsia="en-US"/>
        </w:rPr>
        <w:tab/>
      </w:r>
      <w:r w:rsidRPr="008F5E85">
        <w:rPr>
          <w:rFonts w:ascii="Times New Roman" w:eastAsia="Calibri" w:hAnsi="Times New Roman" w:cs="Times New Roman"/>
          <w:lang w:eastAsia="en-US"/>
        </w:rPr>
        <w:t>платежные поручения на оплату</w:t>
      </w:r>
      <w:r w:rsidR="00833530" w:rsidRPr="008F5E85">
        <w:rPr>
          <w:rFonts w:ascii="Times New Roman" w:eastAsia="Calibri" w:hAnsi="Times New Roman" w:cs="Times New Roman"/>
          <w:lang w:eastAsia="en-US"/>
        </w:rPr>
        <w:t xml:space="preserve"> Материалов,</w:t>
      </w:r>
      <w:r w:rsidRPr="008F5E85">
        <w:rPr>
          <w:rFonts w:ascii="Times New Roman" w:eastAsia="Calibri" w:hAnsi="Times New Roman" w:cs="Times New Roman"/>
          <w:lang w:eastAsia="en-US"/>
        </w:rPr>
        <w:t xml:space="preserve"> </w:t>
      </w:r>
      <w:r w:rsidR="00BE1148" w:rsidRPr="008F5E85">
        <w:rPr>
          <w:rFonts w:ascii="Times New Roman" w:eastAsia="Calibri" w:hAnsi="Times New Roman" w:cs="Times New Roman"/>
          <w:lang w:eastAsia="en-US"/>
        </w:rPr>
        <w:t>О</w:t>
      </w:r>
      <w:r w:rsidRPr="008F5E85">
        <w:rPr>
          <w:rFonts w:ascii="Times New Roman" w:eastAsia="Calibri" w:hAnsi="Times New Roman" w:cs="Times New Roman"/>
          <w:lang w:eastAsia="en-US"/>
        </w:rPr>
        <w:t xml:space="preserve">борудования, запасных частей к </w:t>
      </w:r>
      <w:r w:rsidR="00BE1148" w:rsidRPr="008F5E85">
        <w:rPr>
          <w:rFonts w:ascii="Times New Roman" w:eastAsia="Calibri" w:hAnsi="Times New Roman" w:cs="Times New Roman"/>
          <w:lang w:eastAsia="en-US"/>
        </w:rPr>
        <w:t>О</w:t>
      </w:r>
      <w:r w:rsidRPr="008F5E85">
        <w:rPr>
          <w:rFonts w:ascii="Times New Roman" w:eastAsia="Calibri" w:hAnsi="Times New Roman" w:cs="Times New Roman"/>
          <w:lang w:eastAsia="en-US"/>
        </w:rPr>
        <w:t>борудованию</w:t>
      </w:r>
      <w:r w:rsidR="008E37D4" w:rsidRPr="008F5E85">
        <w:rPr>
          <w:rFonts w:ascii="Times New Roman" w:eastAsia="Calibri" w:hAnsi="Times New Roman" w:cs="Times New Roman"/>
          <w:lang w:eastAsia="en-US"/>
        </w:rPr>
        <w:t>, на оплату работ Субподрядчиков</w:t>
      </w:r>
      <w:r w:rsidRPr="008F5E85">
        <w:rPr>
          <w:rFonts w:ascii="Times New Roman" w:eastAsia="Calibri" w:hAnsi="Times New Roman" w:cs="Times New Roman"/>
          <w:lang w:eastAsia="en-US"/>
        </w:rPr>
        <w:t xml:space="preserve">; </w:t>
      </w:r>
    </w:p>
    <w:p w:rsidR="008C2866" w:rsidRPr="008F5E85" w:rsidRDefault="001F00E3" w:rsidP="005660CC">
      <w:pPr>
        <w:pStyle w:val="affff1"/>
        <w:widowControl w:val="0"/>
        <w:tabs>
          <w:tab w:val="left" w:pos="900"/>
          <w:tab w:val="left" w:pos="993"/>
          <w:tab w:val="left" w:pos="1276"/>
        </w:tabs>
        <w:spacing w:before="0" w:after="0" w:line="240" w:lineRule="auto"/>
        <w:ind w:right="-1" w:firstLine="709"/>
        <w:rPr>
          <w:rFonts w:ascii="Times New Roman" w:eastAsia="Calibri" w:hAnsi="Times New Roman" w:cs="Times New Roman"/>
        </w:rPr>
      </w:pPr>
      <w:r w:rsidRPr="008F5E85">
        <w:rPr>
          <w:rFonts w:ascii="Times New Roman" w:eastAsia="Calibri" w:hAnsi="Times New Roman" w:cs="Times New Roman"/>
          <w:lang w:eastAsia="en-US"/>
        </w:rPr>
        <w:t xml:space="preserve">- </w:t>
      </w:r>
      <w:r w:rsidR="00BE1148" w:rsidRPr="008F5E85">
        <w:rPr>
          <w:rFonts w:ascii="Times New Roman" w:eastAsia="Calibri" w:hAnsi="Times New Roman" w:cs="Times New Roman"/>
          <w:lang w:eastAsia="en-US"/>
        </w:rPr>
        <w:tab/>
      </w:r>
      <w:r w:rsidR="00BE1148" w:rsidRPr="008F5E85">
        <w:rPr>
          <w:rFonts w:ascii="Times New Roman" w:eastAsia="Calibri" w:hAnsi="Times New Roman" w:cs="Times New Roman"/>
          <w:lang w:eastAsia="en-US"/>
        </w:rPr>
        <w:tab/>
      </w:r>
      <w:r w:rsidRPr="008F5E85">
        <w:rPr>
          <w:rFonts w:ascii="Times New Roman" w:eastAsia="Calibri" w:hAnsi="Times New Roman" w:cs="Times New Roman"/>
          <w:lang w:eastAsia="en-US"/>
        </w:rPr>
        <w:t xml:space="preserve">товарно-транспортные накладные, подтверждающие получение </w:t>
      </w:r>
      <w:r w:rsidR="00707313" w:rsidRPr="008F5E85">
        <w:rPr>
          <w:rFonts w:ascii="Times New Roman" w:eastAsia="Calibri" w:hAnsi="Times New Roman" w:cs="Times New Roman"/>
          <w:lang w:eastAsia="en-US"/>
        </w:rPr>
        <w:t>Оборудования, запасных частей к</w:t>
      </w:r>
      <w:r w:rsidR="00866706" w:rsidRPr="008F5E85">
        <w:rPr>
          <w:rFonts w:ascii="Times New Roman" w:eastAsia="Calibri" w:hAnsi="Times New Roman" w:cs="Times New Roman"/>
          <w:lang w:eastAsia="en-US"/>
        </w:rPr>
        <w:t xml:space="preserve"> </w:t>
      </w:r>
      <w:r w:rsidR="00707313" w:rsidRPr="008F5E85">
        <w:rPr>
          <w:rFonts w:ascii="Times New Roman" w:eastAsia="Calibri" w:hAnsi="Times New Roman" w:cs="Times New Roman"/>
          <w:lang w:eastAsia="en-US"/>
        </w:rPr>
        <w:t>Оборудованию</w:t>
      </w:r>
      <w:r w:rsidRPr="008F5E85">
        <w:rPr>
          <w:rFonts w:ascii="Times New Roman" w:eastAsia="Calibri" w:hAnsi="Times New Roman" w:cs="Times New Roman"/>
          <w:lang w:eastAsia="en-US"/>
        </w:rPr>
        <w:t>.</w:t>
      </w:r>
      <w:bookmarkStart w:id="52" w:name="_Ref320169197"/>
    </w:p>
    <w:p w:rsidR="00F92DDE" w:rsidRPr="008F5E85" w:rsidRDefault="00B967A7" w:rsidP="005660C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8F5E85">
        <w:rPr>
          <w:rFonts w:ascii="Times New Roman" w:eastAsia="Calibri" w:hAnsi="Times New Roman" w:cs="Times New Roman"/>
          <w:lang w:eastAsia="en-US"/>
        </w:rPr>
        <w:t>8.1.5.</w:t>
      </w:r>
      <w:r w:rsidR="008C2866" w:rsidRPr="008F5E85">
        <w:rPr>
          <w:rFonts w:ascii="Times New Roman" w:eastAsia="Calibri" w:hAnsi="Times New Roman" w:cs="Times New Roman"/>
          <w:lang w:eastAsia="en-US"/>
        </w:rPr>
        <w:tab/>
      </w:r>
      <w:r w:rsidR="00713285" w:rsidRPr="008F5E85">
        <w:rPr>
          <w:rFonts w:ascii="Times New Roman" w:hAnsi="Times New Roman" w:cs="Times New Roman"/>
        </w:rPr>
        <w:t>Сумм</w:t>
      </w:r>
      <w:r w:rsidR="004D16E0" w:rsidRPr="008F5E85">
        <w:rPr>
          <w:rFonts w:ascii="Times New Roman" w:hAnsi="Times New Roman" w:cs="Times New Roman"/>
        </w:rPr>
        <w:t>а</w:t>
      </w:r>
      <w:r w:rsidR="00713285" w:rsidRPr="008F5E85">
        <w:rPr>
          <w:rFonts w:ascii="Times New Roman" w:hAnsi="Times New Roman" w:cs="Times New Roman"/>
        </w:rPr>
        <w:t xml:space="preserve"> Авансов</w:t>
      </w:r>
      <w:r w:rsidR="004D16E0" w:rsidRPr="008F5E85">
        <w:rPr>
          <w:rFonts w:ascii="Times New Roman" w:hAnsi="Times New Roman" w:cs="Times New Roman"/>
        </w:rPr>
        <w:t>ого</w:t>
      </w:r>
      <w:r w:rsidR="00713285" w:rsidRPr="008F5E85">
        <w:rPr>
          <w:rFonts w:ascii="Times New Roman" w:hAnsi="Times New Roman" w:cs="Times New Roman"/>
        </w:rPr>
        <w:t xml:space="preserve"> платеж</w:t>
      </w:r>
      <w:r w:rsidR="004D16E0" w:rsidRPr="008F5E85">
        <w:rPr>
          <w:rFonts w:ascii="Times New Roman" w:hAnsi="Times New Roman" w:cs="Times New Roman"/>
        </w:rPr>
        <w:t>а</w:t>
      </w:r>
      <w:r w:rsidR="002F5E48" w:rsidRPr="008F5E85">
        <w:rPr>
          <w:rFonts w:ascii="Times New Roman" w:hAnsi="Times New Roman" w:cs="Times New Roman"/>
        </w:rPr>
        <w:t>,</w:t>
      </w:r>
      <w:r w:rsidR="00A11207" w:rsidRPr="008F5E85">
        <w:rPr>
          <w:rFonts w:ascii="Times New Roman" w:hAnsi="Times New Roman" w:cs="Times New Roman"/>
        </w:rPr>
        <w:t xml:space="preserve"> в случае </w:t>
      </w:r>
      <w:r w:rsidR="004D16E0" w:rsidRPr="008F5E85">
        <w:rPr>
          <w:rFonts w:ascii="Times New Roman" w:hAnsi="Times New Roman" w:cs="Times New Roman"/>
        </w:rPr>
        <w:t xml:space="preserve">его </w:t>
      </w:r>
      <w:r w:rsidR="00A11207" w:rsidRPr="008F5E85">
        <w:rPr>
          <w:rFonts w:ascii="Times New Roman" w:hAnsi="Times New Roman" w:cs="Times New Roman"/>
        </w:rPr>
        <w:t>предоставления</w:t>
      </w:r>
      <w:r w:rsidR="00A94C99" w:rsidRPr="008F5E85">
        <w:rPr>
          <w:rFonts w:ascii="Times New Roman" w:hAnsi="Times New Roman" w:cs="Times New Roman"/>
        </w:rPr>
        <w:t xml:space="preserve">, </w:t>
      </w:r>
      <w:r w:rsidR="001B7E3C" w:rsidRPr="008F5E85">
        <w:rPr>
          <w:rFonts w:ascii="Times New Roman" w:hAnsi="Times New Roman" w:cs="Times New Roman"/>
        </w:rPr>
        <w:t>учитыва</w:t>
      </w:r>
      <w:r w:rsidR="004D16E0" w:rsidRPr="008F5E85">
        <w:rPr>
          <w:rFonts w:ascii="Times New Roman" w:hAnsi="Times New Roman" w:cs="Times New Roman"/>
        </w:rPr>
        <w:t>е</w:t>
      </w:r>
      <w:r w:rsidR="001B7E3C" w:rsidRPr="008F5E85">
        <w:rPr>
          <w:rFonts w:ascii="Times New Roman" w:hAnsi="Times New Roman" w:cs="Times New Roman"/>
        </w:rPr>
        <w:t xml:space="preserve">тся </w:t>
      </w:r>
      <w:r w:rsidR="00A31E55" w:rsidRPr="008F5E85">
        <w:rPr>
          <w:rFonts w:ascii="Times New Roman" w:hAnsi="Times New Roman" w:cs="Times New Roman"/>
        </w:rPr>
        <w:t xml:space="preserve">при осуществлении </w:t>
      </w:r>
      <w:r w:rsidR="00713285" w:rsidRPr="008F5E85">
        <w:rPr>
          <w:rFonts w:ascii="Times New Roman" w:hAnsi="Times New Roman" w:cs="Times New Roman"/>
        </w:rPr>
        <w:t>Заказчиком платеж</w:t>
      </w:r>
      <w:r w:rsidR="008C2866" w:rsidRPr="008F5E85">
        <w:rPr>
          <w:rFonts w:ascii="Times New Roman" w:hAnsi="Times New Roman" w:cs="Times New Roman"/>
        </w:rPr>
        <w:t xml:space="preserve">ей за </w:t>
      </w:r>
      <w:r w:rsidR="00BA442A" w:rsidRPr="008F5E85">
        <w:rPr>
          <w:rFonts w:ascii="Times New Roman" w:hAnsi="Times New Roman" w:cs="Times New Roman"/>
        </w:rPr>
        <w:t>приобретенные Оборудование, запасные частей к Оборудованию, а также за выполнение Работ,</w:t>
      </w:r>
      <w:r w:rsidR="009D67B7" w:rsidRPr="008F5E85">
        <w:rPr>
          <w:rFonts w:ascii="Times New Roman" w:hAnsi="Times New Roman" w:cs="Times New Roman"/>
          <w:bCs/>
        </w:rPr>
        <w:t xml:space="preserve"> </w:t>
      </w:r>
      <w:r w:rsidR="00C25CC0" w:rsidRPr="008F5E85">
        <w:rPr>
          <w:rFonts w:ascii="Times New Roman" w:hAnsi="Times New Roman" w:cs="Times New Roman"/>
          <w:bCs/>
        </w:rPr>
        <w:t xml:space="preserve">пропорционально </w:t>
      </w:r>
      <w:r w:rsidR="008C7619" w:rsidRPr="008F5E85">
        <w:rPr>
          <w:rFonts w:ascii="Times New Roman" w:hAnsi="Times New Roman" w:cs="Times New Roman"/>
          <w:bCs/>
        </w:rPr>
        <w:t xml:space="preserve">соотношению </w:t>
      </w:r>
      <w:r w:rsidR="00C25CC0" w:rsidRPr="008F5E85">
        <w:rPr>
          <w:rFonts w:ascii="Times New Roman" w:hAnsi="Times New Roman" w:cs="Times New Roman"/>
          <w:bCs/>
        </w:rPr>
        <w:t xml:space="preserve">стоимости </w:t>
      </w:r>
      <w:r w:rsidR="00BA442A" w:rsidRPr="008F5E85">
        <w:rPr>
          <w:rFonts w:ascii="Times New Roman" w:hAnsi="Times New Roman" w:cs="Times New Roman"/>
        </w:rPr>
        <w:t>приобретенного Оборудования, запасных частей к Оборудованию,</w:t>
      </w:r>
      <w:r w:rsidR="00C25CC0" w:rsidRPr="008F5E85">
        <w:rPr>
          <w:rFonts w:ascii="Times New Roman" w:hAnsi="Times New Roman" w:cs="Times New Roman"/>
          <w:bCs/>
        </w:rPr>
        <w:t xml:space="preserve"> выполненных </w:t>
      </w:r>
      <w:r w:rsidR="00115E41" w:rsidRPr="008F5E85">
        <w:rPr>
          <w:rFonts w:ascii="Times New Roman" w:hAnsi="Times New Roman" w:cs="Times New Roman"/>
          <w:bCs/>
        </w:rPr>
        <w:t>Работ</w:t>
      </w:r>
      <w:r w:rsidR="008C7619" w:rsidRPr="008F5E85">
        <w:rPr>
          <w:rFonts w:ascii="Times New Roman" w:hAnsi="Times New Roman" w:cs="Times New Roman"/>
          <w:bCs/>
        </w:rPr>
        <w:t xml:space="preserve"> к Цене Договора</w:t>
      </w:r>
      <w:r w:rsidR="009D67B7" w:rsidRPr="008F5E85">
        <w:rPr>
          <w:rFonts w:ascii="Times New Roman" w:hAnsi="Times New Roman" w:cs="Times New Roman"/>
          <w:bCs/>
        </w:rPr>
        <w:t xml:space="preserve">. </w:t>
      </w:r>
      <w:bookmarkStart w:id="53" w:name="_Ref304033641"/>
      <w:bookmarkEnd w:id="48"/>
      <w:bookmarkEnd w:id="49"/>
      <w:bookmarkEnd w:id="52"/>
    </w:p>
    <w:p w:rsidR="00B967A7" w:rsidRPr="008F5E85" w:rsidRDefault="000D1575" w:rsidP="005660CC">
      <w:pPr>
        <w:pStyle w:val="a4"/>
        <w:numPr>
          <w:ilvl w:val="2"/>
          <w:numId w:val="42"/>
        </w:numPr>
        <w:tabs>
          <w:tab w:val="left" w:pos="709"/>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w:t>
      </w:r>
      <w:r w:rsidR="008A13C3" w:rsidRPr="008F5E85">
        <w:rPr>
          <w:rFonts w:ascii="Times New Roman" w:hAnsi="Times New Roman" w:cs="Times New Roman"/>
          <w:sz w:val="24"/>
          <w:szCs w:val="24"/>
        </w:rPr>
        <w:t>Подрядчик</w:t>
      </w:r>
      <w:r w:rsidR="008A13C3" w:rsidRPr="008F5E85">
        <w:rPr>
          <w:rFonts w:ascii="Times New Roman" w:hAnsi="Times New Roman" w:cs="Times New Roman"/>
          <w:bCs/>
          <w:sz w:val="24"/>
          <w:szCs w:val="24"/>
        </w:rPr>
        <w:t xml:space="preserve"> обязан возвратить Заказчику Авансовый платеж в случаях и порядке, установленных Законодательством РФ и настоящим Договором.</w:t>
      </w:r>
      <w:bookmarkEnd w:id="50"/>
    </w:p>
    <w:p w:rsidR="00666455" w:rsidRPr="008F5E85" w:rsidRDefault="00B967A7" w:rsidP="005660C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8F5E85">
        <w:rPr>
          <w:rFonts w:ascii="Times New Roman" w:hAnsi="Times New Roman" w:cs="Times New Roman"/>
        </w:rPr>
        <w:t>8.2.</w:t>
      </w:r>
      <w:r w:rsidRPr="008F5E85">
        <w:rPr>
          <w:rFonts w:ascii="Times New Roman" w:hAnsi="Times New Roman" w:cs="Times New Roman"/>
        </w:rPr>
        <w:tab/>
      </w:r>
      <w:r w:rsidR="00666455" w:rsidRPr="008F5E85">
        <w:rPr>
          <w:rFonts w:ascii="Times New Roman" w:hAnsi="Times New Roman" w:cs="Times New Roman"/>
          <w:b/>
        </w:rPr>
        <w:t>Оплата Работ</w:t>
      </w:r>
    </w:p>
    <w:p w:rsidR="00375ACF" w:rsidRPr="008F5E85" w:rsidRDefault="00B967A7" w:rsidP="005660C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8F5E85">
        <w:rPr>
          <w:rFonts w:ascii="Times New Roman" w:hAnsi="Times New Roman" w:cs="Times New Roman"/>
        </w:rPr>
        <w:t>8.</w:t>
      </w:r>
      <w:r w:rsidR="001B7B71" w:rsidRPr="008F5E85">
        <w:rPr>
          <w:rFonts w:ascii="Times New Roman" w:hAnsi="Times New Roman" w:cs="Times New Roman"/>
        </w:rPr>
        <w:t>2.1</w:t>
      </w:r>
      <w:r w:rsidR="00666455" w:rsidRPr="008F5E85">
        <w:rPr>
          <w:rFonts w:ascii="Times New Roman" w:hAnsi="Times New Roman" w:cs="Times New Roman"/>
        </w:rPr>
        <w:t>.</w:t>
      </w:r>
      <w:r w:rsidR="00F92DDE" w:rsidRPr="008F5E85">
        <w:rPr>
          <w:rFonts w:ascii="Times New Roman" w:hAnsi="Times New Roman" w:cs="Times New Roman"/>
        </w:rPr>
        <w:tab/>
      </w:r>
      <w:bookmarkStart w:id="54" w:name="_Ref304374155"/>
      <w:r w:rsidR="00F92DDE" w:rsidRPr="008F5E85">
        <w:rPr>
          <w:rFonts w:ascii="Times New Roman" w:hAnsi="Times New Roman" w:cs="Times New Roman"/>
        </w:rPr>
        <w:t xml:space="preserve">Оплата по настоящему Договору осуществляется Заказчиком на специально открытый </w:t>
      </w:r>
      <w:r w:rsidR="00F92DDE" w:rsidRPr="008F5E85">
        <w:rPr>
          <w:rFonts w:ascii="Times New Roman" w:hAnsi="Times New Roman" w:cs="Times New Roman"/>
        </w:rPr>
        <w:lastRenderedPageBreak/>
        <w:t xml:space="preserve">Генеральным Подрядчиком расчетный счет. В течение </w:t>
      </w:r>
      <w:r w:rsidR="002F169E" w:rsidRPr="008F5E85">
        <w:rPr>
          <w:rFonts w:ascii="Times New Roman" w:hAnsi="Times New Roman" w:cs="Times New Roman"/>
        </w:rPr>
        <w:t>5 (</w:t>
      </w:r>
      <w:r w:rsidR="00F92DDE" w:rsidRPr="008F5E85">
        <w:rPr>
          <w:rFonts w:ascii="Times New Roman" w:hAnsi="Times New Roman" w:cs="Times New Roman"/>
        </w:rPr>
        <w:t>пяти</w:t>
      </w:r>
      <w:r w:rsidR="002F169E" w:rsidRPr="008F5E85">
        <w:rPr>
          <w:rFonts w:ascii="Times New Roman" w:hAnsi="Times New Roman" w:cs="Times New Roman"/>
        </w:rPr>
        <w:t>)</w:t>
      </w:r>
      <w:r w:rsidR="00F92DDE" w:rsidRPr="008F5E85">
        <w:rPr>
          <w:rFonts w:ascii="Times New Roman" w:hAnsi="Times New Roman" w:cs="Times New Roman"/>
        </w:rPr>
        <w:t xml:space="preserve"> </w:t>
      </w:r>
      <w:r w:rsidR="002F169E" w:rsidRPr="008F5E85">
        <w:rPr>
          <w:rFonts w:ascii="Times New Roman" w:hAnsi="Times New Roman" w:cs="Times New Roman"/>
        </w:rPr>
        <w:t>К</w:t>
      </w:r>
      <w:r w:rsidR="00F92DDE" w:rsidRPr="008F5E85">
        <w:rPr>
          <w:rFonts w:ascii="Times New Roman" w:hAnsi="Times New Roman" w:cs="Times New Roman"/>
        </w:rPr>
        <w:t>алендарных дней с момента подписания настоящего Договора Генеральный Подрядчик открывает отдельный расчетный счет по расчетам с Заказчиком и оплате расходов, связанных с выполнением Работ по настоящему</w:t>
      </w:r>
      <w:bookmarkStart w:id="55" w:name="_Ref315249325"/>
      <w:bookmarkEnd w:id="54"/>
      <w:r w:rsidR="00F92DDE" w:rsidRPr="008F5E85">
        <w:rPr>
          <w:rFonts w:ascii="Times New Roman" w:hAnsi="Times New Roman" w:cs="Times New Roman"/>
        </w:rPr>
        <w:t xml:space="preserve"> Договору.</w:t>
      </w:r>
      <w:r w:rsidR="006B6B33" w:rsidRPr="008F5E85">
        <w:rPr>
          <w:rFonts w:ascii="Times New Roman" w:hAnsi="Times New Roman" w:cs="Times New Roman"/>
        </w:rPr>
        <w:t xml:space="preserve"> </w:t>
      </w:r>
      <w:r w:rsidR="00F92DDE" w:rsidRPr="008F5E85">
        <w:rPr>
          <w:rFonts w:ascii="Times New Roman" w:hAnsi="Times New Roman" w:cs="Times New Roman"/>
        </w:rPr>
        <w:t>Генеральный Подрядчик письменно информирует Заказчика о реквизитах счета в течение пяти календарных дней с момента его открытия.</w:t>
      </w:r>
      <w:bookmarkEnd w:id="55"/>
    </w:p>
    <w:p w:rsidR="006B6B33" w:rsidRPr="008F5E85" w:rsidRDefault="00B967A7" w:rsidP="005660C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8F5E85">
        <w:rPr>
          <w:rFonts w:ascii="Times New Roman" w:hAnsi="Times New Roman" w:cs="Times New Roman"/>
        </w:rPr>
        <w:t>8.</w:t>
      </w:r>
      <w:r w:rsidR="00666455" w:rsidRPr="008F5E85">
        <w:rPr>
          <w:rFonts w:ascii="Times New Roman" w:hAnsi="Times New Roman" w:cs="Times New Roman"/>
        </w:rPr>
        <w:t>2.</w:t>
      </w:r>
      <w:r w:rsidR="001B7B71" w:rsidRPr="008F5E85">
        <w:rPr>
          <w:rFonts w:ascii="Times New Roman" w:hAnsi="Times New Roman" w:cs="Times New Roman"/>
        </w:rPr>
        <w:t>2</w:t>
      </w:r>
      <w:r w:rsidR="00666455" w:rsidRPr="008F5E85">
        <w:rPr>
          <w:rFonts w:ascii="Times New Roman" w:hAnsi="Times New Roman" w:cs="Times New Roman"/>
        </w:rPr>
        <w:t>.</w:t>
      </w:r>
      <w:r w:rsidR="008C2866" w:rsidRPr="008F5E85">
        <w:rPr>
          <w:rFonts w:ascii="Times New Roman" w:hAnsi="Times New Roman" w:cs="Times New Roman"/>
        </w:rPr>
        <w:t xml:space="preserve"> </w:t>
      </w:r>
      <w:r w:rsidR="008C2866" w:rsidRPr="008F5E85">
        <w:rPr>
          <w:rFonts w:ascii="Times New Roman" w:hAnsi="Times New Roman" w:cs="Times New Roman"/>
        </w:rPr>
        <w:tab/>
      </w:r>
      <w:r w:rsidR="007B5B71" w:rsidRPr="008F5E85">
        <w:rPr>
          <w:rFonts w:ascii="Times New Roman" w:hAnsi="Times New Roman" w:cs="Times New Roman"/>
        </w:rPr>
        <w:t>Оплата</w:t>
      </w:r>
      <w:r w:rsidR="00BE77EB" w:rsidRPr="008F5E85">
        <w:rPr>
          <w:rFonts w:ascii="Times New Roman" w:hAnsi="Times New Roman" w:cs="Times New Roman"/>
        </w:rPr>
        <w:t xml:space="preserve"> Строительно-монтажных </w:t>
      </w:r>
      <w:bookmarkStart w:id="56" w:name="_Ref348285742"/>
      <w:r w:rsidR="005D182A" w:rsidRPr="008F5E85">
        <w:rPr>
          <w:rFonts w:ascii="Times New Roman" w:hAnsi="Times New Roman" w:cs="Times New Roman"/>
          <w:bCs/>
        </w:rPr>
        <w:t>Р</w:t>
      </w:r>
      <w:r w:rsidR="00C64240" w:rsidRPr="008F5E85">
        <w:rPr>
          <w:rFonts w:ascii="Times New Roman" w:hAnsi="Times New Roman" w:cs="Times New Roman"/>
          <w:bCs/>
        </w:rPr>
        <w:t>абот</w:t>
      </w:r>
      <w:r w:rsidR="00BE77EB" w:rsidRPr="008F5E85">
        <w:rPr>
          <w:rFonts w:ascii="Times New Roman" w:eastAsia="MS Mincho" w:hAnsi="Times New Roman" w:cs="Times New Roman"/>
        </w:rPr>
        <w:t xml:space="preserve"> </w:t>
      </w:r>
      <w:r w:rsidR="00A254EA" w:rsidRPr="008F5E85">
        <w:rPr>
          <w:rFonts w:ascii="Times New Roman" w:hAnsi="Times New Roman" w:cs="Times New Roman"/>
        </w:rPr>
        <w:t xml:space="preserve">производится путем перечисления ежемесячных платежей согласно условиям настоящего Договора. </w:t>
      </w:r>
      <w:proofErr w:type="gramStart"/>
      <w:r w:rsidR="00E5009C" w:rsidRPr="008F5E85">
        <w:rPr>
          <w:rFonts w:ascii="Times New Roman" w:hAnsi="Times New Roman" w:cs="Times New Roman"/>
        </w:rPr>
        <w:t xml:space="preserve">Ежемесячный платеж за </w:t>
      </w:r>
      <w:r w:rsidR="007B5B71" w:rsidRPr="008F5E85">
        <w:rPr>
          <w:rFonts w:ascii="Times New Roman" w:hAnsi="Times New Roman" w:cs="Times New Roman"/>
        </w:rPr>
        <w:t xml:space="preserve">Строительно-монтажные </w:t>
      </w:r>
      <w:r w:rsidR="005D182A" w:rsidRPr="008F5E85">
        <w:rPr>
          <w:rFonts w:ascii="Times New Roman" w:hAnsi="Times New Roman" w:cs="Times New Roman"/>
        </w:rPr>
        <w:t>Р</w:t>
      </w:r>
      <w:r w:rsidR="00E5009C" w:rsidRPr="008F5E85">
        <w:rPr>
          <w:rFonts w:ascii="Times New Roman" w:hAnsi="Times New Roman" w:cs="Times New Roman"/>
        </w:rPr>
        <w:t xml:space="preserve">аботы производится </w:t>
      </w:r>
      <w:r w:rsidR="0004080C" w:rsidRPr="008F5E85">
        <w:rPr>
          <w:rFonts w:ascii="Times New Roman" w:hAnsi="Times New Roman" w:cs="Times New Roman"/>
        </w:rPr>
        <w:t xml:space="preserve">в </w:t>
      </w:r>
      <w:r w:rsidR="00E5009C" w:rsidRPr="008F5E85">
        <w:rPr>
          <w:rFonts w:ascii="Times New Roman" w:hAnsi="Times New Roman" w:cs="Times New Roman"/>
        </w:rPr>
        <w:t>течени</w:t>
      </w:r>
      <w:r w:rsidR="0004080C" w:rsidRPr="008F5E85">
        <w:rPr>
          <w:rFonts w:ascii="Times New Roman" w:hAnsi="Times New Roman" w:cs="Times New Roman"/>
        </w:rPr>
        <w:t>е</w:t>
      </w:r>
      <w:r w:rsidR="00E5009C" w:rsidRPr="008F5E85">
        <w:rPr>
          <w:rFonts w:ascii="Times New Roman" w:hAnsi="Times New Roman" w:cs="Times New Roman"/>
        </w:rPr>
        <w:t xml:space="preserve"> 15 (пятнадцати) Календарных дней со дня подписания Заказчиком КС-2 и КС-3 и получения от Генерального Подрядчика счета и счета-фактуры, оформленных в соответствии с требованиями Законодательства РФ</w:t>
      </w:r>
      <w:r w:rsidR="00DC7E90" w:rsidRPr="008F5E85">
        <w:rPr>
          <w:rFonts w:ascii="Times New Roman" w:hAnsi="Times New Roman" w:cs="Times New Roman"/>
        </w:rPr>
        <w:t>,</w:t>
      </w:r>
      <w:r w:rsidR="00CB0B87" w:rsidRPr="008F5E85">
        <w:rPr>
          <w:rFonts w:ascii="Times New Roman" w:hAnsi="Times New Roman" w:cs="Times New Roman"/>
        </w:rPr>
        <w:t xml:space="preserve"> за вычетом Гарантийного удержания в размере 10% (десяти процентов) от </w:t>
      </w:r>
      <w:r w:rsidR="00F80EC4" w:rsidRPr="008F5E85">
        <w:rPr>
          <w:rFonts w:ascii="Times New Roman" w:hAnsi="Times New Roman" w:cs="Times New Roman"/>
        </w:rPr>
        <w:t>стоимости</w:t>
      </w:r>
      <w:r w:rsidR="00CB0B87" w:rsidRPr="008F5E85">
        <w:rPr>
          <w:rFonts w:ascii="Times New Roman" w:hAnsi="Times New Roman" w:cs="Times New Roman"/>
        </w:rPr>
        <w:t xml:space="preserve"> </w:t>
      </w:r>
      <w:r w:rsidR="00492D6A" w:rsidRPr="008F5E85">
        <w:rPr>
          <w:rFonts w:ascii="Times New Roman" w:hAnsi="Times New Roman" w:cs="Times New Roman"/>
        </w:rPr>
        <w:t xml:space="preserve">принятых </w:t>
      </w:r>
      <w:r w:rsidR="005D182A" w:rsidRPr="008F5E85">
        <w:rPr>
          <w:rFonts w:ascii="Times New Roman" w:hAnsi="Times New Roman" w:cs="Times New Roman"/>
        </w:rPr>
        <w:t>по соответствующим актам КС-2 и КС-3</w:t>
      </w:r>
      <w:r w:rsidR="00F80EC4" w:rsidRPr="008F5E85">
        <w:rPr>
          <w:rFonts w:ascii="Times New Roman" w:hAnsi="Times New Roman" w:cs="Times New Roman"/>
        </w:rPr>
        <w:t xml:space="preserve"> </w:t>
      </w:r>
      <w:r w:rsidR="005D182A" w:rsidRPr="008F5E85">
        <w:rPr>
          <w:rFonts w:ascii="Times New Roman" w:hAnsi="Times New Roman" w:cs="Times New Roman"/>
        </w:rPr>
        <w:t xml:space="preserve">Строительно-монтажных </w:t>
      </w:r>
      <w:bookmarkEnd w:id="56"/>
      <w:r w:rsidR="0077237F" w:rsidRPr="008F5E85">
        <w:rPr>
          <w:rFonts w:ascii="Times New Roman" w:hAnsi="Times New Roman" w:cs="Times New Roman"/>
        </w:rPr>
        <w:t>Работ</w:t>
      </w:r>
      <w:r w:rsidR="007E5034" w:rsidRPr="008F5E85">
        <w:rPr>
          <w:rFonts w:ascii="Times New Roman" w:hAnsi="Times New Roman" w:cs="Times New Roman"/>
        </w:rPr>
        <w:t>, а также подлежащей зачету части Авансового</w:t>
      </w:r>
      <w:proofErr w:type="gramEnd"/>
      <w:r w:rsidR="007E5034" w:rsidRPr="008F5E85">
        <w:rPr>
          <w:rFonts w:ascii="Times New Roman" w:hAnsi="Times New Roman" w:cs="Times New Roman"/>
        </w:rPr>
        <w:t xml:space="preserve"> платежа</w:t>
      </w:r>
      <w:r w:rsidR="00CB0B87" w:rsidRPr="008F5E85">
        <w:rPr>
          <w:rFonts w:ascii="Times New Roman" w:hAnsi="Times New Roman" w:cs="Times New Roman"/>
        </w:rPr>
        <w:t>.</w:t>
      </w:r>
    </w:p>
    <w:p w:rsidR="006B6B33" w:rsidRPr="008F5E85" w:rsidRDefault="00B967A7" w:rsidP="005660C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8F5E85">
        <w:rPr>
          <w:rFonts w:ascii="Times New Roman" w:hAnsi="Times New Roman" w:cs="Times New Roman"/>
        </w:rPr>
        <w:t>8.</w:t>
      </w:r>
      <w:r w:rsidR="00666455" w:rsidRPr="008F5E85">
        <w:rPr>
          <w:rFonts w:ascii="Times New Roman" w:hAnsi="Times New Roman" w:cs="Times New Roman"/>
        </w:rPr>
        <w:t>2.</w:t>
      </w:r>
      <w:r w:rsidR="00435C89" w:rsidRPr="008F5E85">
        <w:rPr>
          <w:rFonts w:ascii="Times New Roman" w:hAnsi="Times New Roman" w:cs="Times New Roman"/>
        </w:rPr>
        <w:t>3</w:t>
      </w:r>
      <w:r w:rsidR="00666455" w:rsidRPr="008F5E85">
        <w:rPr>
          <w:rFonts w:ascii="Times New Roman" w:hAnsi="Times New Roman" w:cs="Times New Roman"/>
        </w:rPr>
        <w:t>.</w:t>
      </w:r>
      <w:r w:rsidR="006B6B33" w:rsidRPr="008F5E85">
        <w:rPr>
          <w:rFonts w:ascii="Times New Roman" w:hAnsi="Times New Roman" w:cs="Times New Roman"/>
        </w:rPr>
        <w:tab/>
      </w:r>
      <w:r w:rsidR="000E31F3" w:rsidRPr="008F5E85">
        <w:rPr>
          <w:rFonts w:ascii="Times New Roman" w:hAnsi="Times New Roman" w:cs="Times New Roman"/>
        </w:rPr>
        <w:t>П</w:t>
      </w:r>
      <w:r w:rsidR="00A254EA" w:rsidRPr="008F5E85">
        <w:rPr>
          <w:rFonts w:ascii="Times New Roman" w:hAnsi="Times New Roman" w:cs="Times New Roman"/>
        </w:rPr>
        <w:t xml:space="preserve">латежи </w:t>
      </w:r>
      <w:r w:rsidR="000E31F3" w:rsidRPr="008F5E85">
        <w:rPr>
          <w:rFonts w:ascii="Times New Roman" w:hAnsi="Times New Roman" w:cs="Times New Roman"/>
        </w:rPr>
        <w:t xml:space="preserve">за Строительно-монтажные Работы </w:t>
      </w:r>
      <w:r w:rsidR="00A254EA" w:rsidRPr="008F5E85">
        <w:rPr>
          <w:rFonts w:ascii="Times New Roman" w:hAnsi="Times New Roman" w:cs="Times New Roman"/>
        </w:rPr>
        <w:t>должны быть основаны на реальном ходе Работ, производимых на Строительной площадке, и включать в себя оплату за Материалы</w:t>
      </w:r>
      <w:r w:rsidR="000A50A9" w:rsidRPr="008F5E85">
        <w:rPr>
          <w:rFonts w:ascii="Times New Roman" w:hAnsi="Times New Roman" w:cs="Times New Roman"/>
        </w:rPr>
        <w:t>,</w:t>
      </w:r>
      <w:r w:rsidR="00A254EA" w:rsidRPr="008F5E85">
        <w:rPr>
          <w:rFonts w:ascii="Times New Roman" w:hAnsi="Times New Roman" w:cs="Times New Roman"/>
        </w:rPr>
        <w:t xml:space="preserve"> Оборудование</w:t>
      </w:r>
      <w:r w:rsidR="006E762A" w:rsidRPr="008F5E85">
        <w:rPr>
          <w:rFonts w:ascii="Times New Roman" w:hAnsi="Times New Roman" w:cs="Times New Roman"/>
        </w:rPr>
        <w:t xml:space="preserve"> и Основное Оборудование</w:t>
      </w:r>
      <w:r w:rsidR="00A254EA" w:rsidRPr="008F5E85">
        <w:rPr>
          <w:rFonts w:ascii="Times New Roman" w:hAnsi="Times New Roman" w:cs="Times New Roman"/>
        </w:rPr>
        <w:t xml:space="preserve">, использованные в </w:t>
      </w:r>
      <w:r w:rsidR="000E31F3" w:rsidRPr="008F5E85">
        <w:rPr>
          <w:rFonts w:ascii="Times New Roman" w:hAnsi="Times New Roman" w:cs="Times New Roman"/>
        </w:rPr>
        <w:t xml:space="preserve">Строительно-монтажных </w:t>
      </w:r>
      <w:r w:rsidR="00A254EA" w:rsidRPr="008F5E85">
        <w:rPr>
          <w:rFonts w:ascii="Times New Roman" w:hAnsi="Times New Roman" w:cs="Times New Roman"/>
        </w:rPr>
        <w:t>Работах</w:t>
      </w:r>
      <w:bookmarkEnd w:id="53"/>
      <w:r w:rsidR="004C159E" w:rsidRPr="008F5E85">
        <w:rPr>
          <w:rFonts w:ascii="Times New Roman" w:hAnsi="Times New Roman" w:cs="Times New Roman"/>
        </w:rPr>
        <w:t>.</w:t>
      </w:r>
    </w:p>
    <w:p w:rsidR="006B6B33" w:rsidRPr="008F5E85" w:rsidRDefault="00B967A7" w:rsidP="005660C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8F5E85">
        <w:rPr>
          <w:rFonts w:ascii="Times New Roman" w:hAnsi="Times New Roman" w:cs="Times New Roman"/>
        </w:rPr>
        <w:t>8.</w:t>
      </w:r>
      <w:r w:rsidR="00666455" w:rsidRPr="008F5E85">
        <w:rPr>
          <w:rFonts w:ascii="Times New Roman" w:hAnsi="Times New Roman" w:cs="Times New Roman"/>
        </w:rPr>
        <w:t>2.</w:t>
      </w:r>
      <w:r w:rsidR="00435C89" w:rsidRPr="008F5E85">
        <w:rPr>
          <w:rFonts w:ascii="Times New Roman" w:hAnsi="Times New Roman" w:cs="Times New Roman"/>
        </w:rPr>
        <w:t>4</w:t>
      </w:r>
      <w:r w:rsidR="006B6B33" w:rsidRPr="008F5E85">
        <w:rPr>
          <w:rFonts w:ascii="Times New Roman" w:hAnsi="Times New Roman" w:cs="Times New Roman"/>
        </w:rPr>
        <w:t>.</w:t>
      </w:r>
      <w:r w:rsidR="006B6B33" w:rsidRPr="008F5E85">
        <w:rPr>
          <w:rFonts w:ascii="Times New Roman" w:hAnsi="Times New Roman" w:cs="Times New Roman"/>
        </w:rPr>
        <w:tab/>
      </w:r>
      <w:r w:rsidR="00A40032" w:rsidRPr="008F5E85">
        <w:rPr>
          <w:rFonts w:ascii="Times New Roman" w:hAnsi="Times New Roman" w:cs="Times New Roman"/>
        </w:rPr>
        <w:t>Заказчик вправе не оплачивать затраты на Материалы и Оборудование, не подтвержденные документами</w:t>
      </w:r>
      <w:r w:rsidR="00F37D31" w:rsidRPr="008F5E85">
        <w:rPr>
          <w:rFonts w:ascii="Times New Roman" w:hAnsi="Times New Roman" w:cs="Times New Roman"/>
        </w:rPr>
        <w:t xml:space="preserve"> </w:t>
      </w:r>
      <w:r w:rsidR="00EA4AF1" w:rsidRPr="008F5E85">
        <w:rPr>
          <w:rFonts w:ascii="Times New Roman" w:hAnsi="Times New Roman" w:cs="Times New Roman"/>
        </w:rPr>
        <w:t>на поставку Материалов и Оборудования</w:t>
      </w:r>
      <w:r w:rsidR="00C16E05" w:rsidRPr="008F5E85">
        <w:rPr>
          <w:rFonts w:ascii="Times New Roman" w:hAnsi="Times New Roman" w:cs="Times New Roman"/>
        </w:rPr>
        <w:t xml:space="preserve">: копиями договоров поставки, товарно-транспортных накладных, счетов-фактур, заверенных печатью и подписью уполномоченного сотрудника Генерального </w:t>
      </w:r>
      <w:r w:rsidR="000D1575" w:rsidRPr="008F5E85">
        <w:rPr>
          <w:rFonts w:ascii="Times New Roman" w:hAnsi="Times New Roman" w:cs="Times New Roman"/>
        </w:rPr>
        <w:t>П</w:t>
      </w:r>
      <w:r w:rsidR="00C16E05" w:rsidRPr="008F5E85">
        <w:rPr>
          <w:rFonts w:ascii="Times New Roman" w:hAnsi="Times New Roman" w:cs="Times New Roman"/>
        </w:rPr>
        <w:t>одрядчика.</w:t>
      </w:r>
    </w:p>
    <w:p w:rsidR="00A40032" w:rsidRPr="008F5E85" w:rsidRDefault="00B967A7" w:rsidP="005660C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8F5E85">
        <w:rPr>
          <w:rFonts w:ascii="Times New Roman" w:hAnsi="Times New Roman" w:cs="Times New Roman"/>
        </w:rPr>
        <w:t>8.</w:t>
      </w:r>
      <w:r w:rsidR="00666455" w:rsidRPr="008F5E85">
        <w:rPr>
          <w:rFonts w:ascii="Times New Roman" w:hAnsi="Times New Roman" w:cs="Times New Roman"/>
        </w:rPr>
        <w:t>2.</w:t>
      </w:r>
      <w:r w:rsidR="00435C89" w:rsidRPr="008F5E85">
        <w:rPr>
          <w:rFonts w:ascii="Times New Roman" w:hAnsi="Times New Roman" w:cs="Times New Roman"/>
        </w:rPr>
        <w:t>5</w:t>
      </w:r>
      <w:r w:rsidR="00666455" w:rsidRPr="008F5E85">
        <w:rPr>
          <w:rFonts w:ascii="Times New Roman" w:hAnsi="Times New Roman" w:cs="Times New Roman"/>
        </w:rPr>
        <w:t>.</w:t>
      </w:r>
      <w:r w:rsidR="006B6B33" w:rsidRPr="008F5E85">
        <w:rPr>
          <w:rFonts w:ascii="Times New Roman" w:hAnsi="Times New Roman" w:cs="Times New Roman"/>
        </w:rPr>
        <w:tab/>
      </w:r>
      <w:r w:rsidR="00A40032" w:rsidRPr="008F5E85">
        <w:rPr>
          <w:rFonts w:ascii="Times New Roman" w:hAnsi="Times New Roman" w:cs="Times New Roman"/>
        </w:rPr>
        <w:t>Оплата Работ или их части может быть приостановлена Заказчиком при наличии мотивированного письменного отказа Заказчика от приемки скрытых Работ, результатов испытаний или Работ (или любой их части)</w:t>
      </w:r>
      <w:r w:rsidR="005D182A" w:rsidRPr="008F5E85">
        <w:rPr>
          <w:rFonts w:ascii="Times New Roman" w:hAnsi="Times New Roman" w:cs="Times New Roman"/>
        </w:rPr>
        <w:t xml:space="preserve"> в отношении Объекта</w:t>
      </w:r>
      <w:r w:rsidR="00A40032" w:rsidRPr="008F5E85">
        <w:rPr>
          <w:rFonts w:ascii="Times New Roman" w:hAnsi="Times New Roman" w:cs="Times New Roman"/>
        </w:rPr>
        <w:t>, а также при наступлении Обстоятельств непреодолимой силы.</w:t>
      </w:r>
    </w:p>
    <w:p w:rsidR="00D26F1D" w:rsidRPr="008F5E85" w:rsidRDefault="00A40032" w:rsidP="005660CC">
      <w:pPr>
        <w:pStyle w:val="Redraft"/>
        <w:numPr>
          <w:ilvl w:val="1"/>
          <w:numId w:val="47"/>
        </w:numPr>
        <w:tabs>
          <w:tab w:val="left" w:pos="993"/>
          <w:tab w:val="left" w:pos="1276"/>
        </w:tabs>
        <w:ind w:left="0" w:right="-1" w:firstLine="709"/>
        <w:rPr>
          <w:b/>
          <w:color w:val="auto"/>
          <w:sz w:val="24"/>
          <w:szCs w:val="24"/>
        </w:rPr>
      </w:pPr>
      <w:bookmarkStart w:id="57" w:name="_Ref320774093"/>
      <w:r w:rsidRPr="008F5E85">
        <w:rPr>
          <w:b/>
          <w:color w:val="auto"/>
          <w:sz w:val="24"/>
          <w:szCs w:val="24"/>
        </w:rPr>
        <w:t>Возврат Гарантийного удержания</w:t>
      </w:r>
      <w:bookmarkEnd w:id="57"/>
    </w:p>
    <w:p w:rsidR="00A94C99" w:rsidRPr="008F5E85" w:rsidRDefault="00A03945" w:rsidP="00B71DF8">
      <w:pPr>
        <w:pStyle w:val="Redraft"/>
        <w:numPr>
          <w:ilvl w:val="0"/>
          <w:numId w:val="0"/>
        </w:numPr>
        <w:tabs>
          <w:tab w:val="left" w:pos="709"/>
          <w:tab w:val="left" w:pos="1276"/>
        </w:tabs>
        <w:ind w:right="-1" w:firstLine="709"/>
        <w:rPr>
          <w:color w:val="auto"/>
          <w:sz w:val="24"/>
          <w:szCs w:val="24"/>
        </w:rPr>
      </w:pPr>
      <w:bookmarkStart w:id="58" w:name="_Ref319911584"/>
      <w:r w:rsidRPr="008F5E85">
        <w:rPr>
          <w:color w:val="auto"/>
          <w:sz w:val="24"/>
          <w:szCs w:val="24"/>
        </w:rPr>
        <w:tab/>
      </w:r>
      <w:proofErr w:type="gramStart"/>
      <w:r w:rsidR="006F0A64" w:rsidRPr="008F5E85">
        <w:rPr>
          <w:color w:val="auto"/>
          <w:sz w:val="24"/>
          <w:szCs w:val="24"/>
        </w:rPr>
        <w:t xml:space="preserve">Если иное не предусмотрено иными положениями настоящего Договора, </w:t>
      </w:r>
      <w:r w:rsidR="00A94C99" w:rsidRPr="008F5E85">
        <w:rPr>
          <w:color w:val="auto"/>
          <w:sz w:val="24"/>
          <w:szCs w:val="24"/>
        </w:rPr>
        <w:t>50% от общей суммы Гарантийного удержания выплачивается Генеральному Подрядчику</w:t>
      </w:r>
      <w:r w:rsidR="005920C7" w:rsidRPr="008F5E85">
        <w:rPr>
          <w:color w:val="auto"/>
          <w:sz w:val="24"/>
          <w:szCs w:val="24"/>
        </w:rPr>
        <w:t xml:space="preserve"> </w:t>
      </w:r>
      <w:r w:rsidR="0031722C" w:rsidRPr="008F5E85">
        <w:rPr>
          <w:color w:val="auto"/>
          <w:sz w:val="24"/>
          <w:szCs w:val="24"/>
        </w:rPr>
        <w:t>по истечении</w:t>
      </w:r>
      <w:r w:rsidR="005920C7" w:rsidRPr="008F5E85">
        <w:rPr>
          <w:color w:val="auto"/>
          <w:sz w:val="24"/>
          <w:szCs w:val="24"/>
        </w:rPr>
        <w:t xml:space="preserve"> 30 Календарных дней с момента ввода Объекта в эксплуатацию</w:t>
      </w:r>
      <w:r w:rsidR="006B56E8" w:rsidRPr="008F5E85">
        <w:rPr>
          <w:color w:val="auto"/>
          <w:sz w:val="24"/>
          <w:szCs w:val="24"/>
        </w:rPr>
        <w:t xml:space="preserve"> </w:t>
      </w:r>
      <w:r w:rsidR="006E5EFB" w:rsidRPr="008F5E85">
        <w:rPr>
          <w:color w:val="auto"/>
          <w:sz w:val="24"/>
          <w:szCs w:val="24"/>
        </w:rPr>
        <w:t>и после передачи Заказчику Исполнительной документации в отношении Объект</w:t>
      </w:r>
      <w:r w:rsidR="0053227D" w:rsidRPr="008F5E85">
        <w:rPr>
          <w:color w:val="auto"/>
          <w:sz w:val="24"/>
          <w:szCs w:val="24"/>
        </w:rPr>
        <w:t>а</w:t>
      </w:r>
      <w:r w:rsidR="006E5EFB" w:rsidRPr="008F5E85">
        <w:rPr>
          <w:color w:val="auto"/>
          <w:sz w:val="24"/>
          <w:szCs w:val="24"/>
        </w:rPr>
        <w:t xml:space="preserve"> (что подтверждается подписанием Сторонами </w:t>
      </w:r>
      <w:r w:rsidR="00A94C99" w:rsidRPr="008F5E85">
        <w:rPr>
          <w:color w:val="auto"/>
          <w:sz w:val="24"/>
          <w:szCs w:val="24"/>
        </w:rPr>
        <w:t>реестра передачи Заказчику Исполнительной документации</w:t>
      </w:r>
      <w:r w:rsidR="006E5EFB" w:rsidRPr="008F5E85">
        <w:rPr>
          <w:color w:val="auto"/>
          <w:sz w:val="24"/>
          <w:szCs w:val="24"/>
        </w:rPr>
        <w:t>)</w:t>
      </w:r>
      <w:r w:rsidR="00435C89" w:rsidRPr="008F5E85">
        <w:rPr>
          <w:color w:val="auto"/>
          <w:sz w:val="24"/>
          <w:szCs w:val="24"/>
        </w:rPr>
        <w:t xml:space="preserve"> и на основании счета</w:t>
      </w:r>
      <w:r w:rsidR="00477A8C" w:rsidRPr="008F5E85">
        <w:rPr>
          <w:color w:val="auto"/>
          <w:sz w:val="24"/>
          <w:szCs w:val="24"/>
        </w:rPr>
        <w:t xml:space="preserve"> на оплату</w:t>
      </w:r>
      <w:r w:rsidR="00A94C99" w:rsidRPr="008F5E85">
        <w:rPr>
          <w:color w:val="auto"/>
          <w:sz w:val="24"/>
          <w:szCs w:val="24"/>
        </w:rPr>
        <w:t>,</w:t>
      </w:r>
      <w:r w:rsidR="008B5AC7" w:rsidRPr="008F5E85">
        <w:rPr>
          <w:color w:val="auto"/>
          <w:sz w:val="24"/>
          <w:szCs w:val="24"/>
        </w:rPr>
        <w:t xml:space="preserve"> </w:t>
      </w:r>
      <w:r w:rsidR="00E26730" w:rsidRPr="008F5E85">
        <w:rPr>
          <w:color w:val="auto"/>
          <w:sz w:val="24"/>
          <w:szCs w:val="24"/>
        </w:rPr>
        <w:t>но не ранее</w:t>
      </w:r>
      <w:r w:rsidR="008B5AC7" w:rsidRPr="008F5E85">
        <w:rPr>
          <w:color w:val="auto"/>
          <w:sz w:val="24"/>
          <w:szCs w:val="24"/>
        </w:rPr>
        <w:t xml:space="preserve"> </w:t>
      </w:r>
      <w:r w:rsidR="00A26C8C" w:rsidRPr="008F5E85">
        <w:rPr>
          <w:color w:val="auto"/>
          <w:sz w:val="24"/>
          <w:szCs w:val="24"/>
        </w:rPr>
        <w:t xml:space="preserve">полной </w:t>
      </w:r>
      <w:r w:rsidR="008B5AC7" w:rsidRPr="008F5E85">
        <w:rPr>
          <w:color w:val="auto"/>
          <w:sz w:val="24"/>
          <w:szCs w:val="24"/>
        </w:rPr>
        <w:t xml:space="preserve">оплаты </w:t>
      </w:r>
      <w:r w:rsidR="00A26C8C" w:rsidRPr="008F5E85">
        <w:rPr>
          <w:color w:val="auto"/>
          <w:sz w:val="24"/>
          <w:szCs w:val="24"/>
        </w:rPr>
        <w:t xml:space="preserve">Генеральным </w:t>
      </w:r>
      <w:r w:rsidR="008B5AC7" w:rsidRPr="008F5E85">
        <w:rPr>
          <w:color w:val="auto"/>
          <w:sz w:val="24"/>
          <w:szCs w:val="24"/>
        </w:rPr>
        <w:t>Подрядчиком</w:t>
      </w:r>
      <w:r w:rsidR="00E26730" w:rsidRPr="008F5E85">
        <w:rPr>
          <w:color w:val="auto"/>
          <w:sz w:val="24"/>
          <w:szCs w:val="24"/>
        </w:rPr>
        <w:t xml:space="preserve"> фактической</w:t>
      </w:r>
      <w:proofErr w:type="gramEnd"/>
      <w:r w:rsidR="008B5AC7" w:rsidRPr="008F5E85">
        <w:rPr>
          <w:color w:val="auto"/>
          <w:sz w:val="24"/>
          <w:szCs w:val="24"/>
        </w:rPr>
        <w:t xml:space="preserve"> стоимости Услуг Заказчика по содержанию Строительной площадки, указанных в разделе 9 настоящего Договора,</w:t>
      </w:r>
      <w:r w:rsidR="00A94C99" w:rsidRPr="008F5E85">
        <w:rPr>
          <w:color w:val="auto"/>
          <w:sz w:val="24"/>
          <w:szCs w:val="24"/>
        </w:rPr>
        <w:t xml:space="preserve"> а оставшиеся 50% суммы Гарантийного удержания выплачивается </w:t>
      </w:r>
      <w:r w:rsidR="00435C89" w:rsidRPr="008F5E85">
        <w:rPr>
          <w:color w:val="auto"/>
          <w:sz w:val="24"/>
          <w:szCs w:val="24"/>
        </w:rPr>
        <w:t>на основании счета</w:t>
      </w:r>
      <w:r w:rsidR="00477A8C" w:rsidRPr="008F5E85">
        <w:rPr>
          <w:color w:val="auto"/>
          <w:sz w:val="24"/>
          <w:szCs w:val="24"/>
        </w:rPr>
        <w:t xml:space="preserve"> на оплату </w:t>
      </w:r>
      <w:r w:rsidR="00A94C99" w:rsidRPr="008F5E85">
        <w:rPr>
          <w:color w:val="auto"/>
          <w:sz w:val="24"/>
          <w:szCs w:val="24"/>
        </w:rPr>
        <w:t>в течение 15 (пятнадцати) Календарных дней</w:t>
      </w:r>
      <w:r w:rsidR="00A94C99" w:rsidRPr="008F5E85" w:rsidDel="00F55A2B">
        <w:rPr>
          <w:color w:val="auto"/>
          <w:sz w:val="24"/>
          <w:szCs w:val="24"/>
        </w:rPr>
        <w:t xml:space="preserve"> </w:t>
      </w:r>
      <w:r w:rsidR="00A94C99" w:rsidRPr="008F5E85">
        <w:rPr>
          <w:color w:val="auto"/>
          <w:sz w:val="24"/>
          <w:szCs w:val="24"/>
        </w:rPr>
        <w:t>по истечении Гарантийного Периода</w:t>
      </w:r>
      <w:r w:rsidR="006B56E8" w:rsidRPr="008F5E85">
        <w:rPr>
          <w:color w:val="auto"/>
          <w:sz w:val="24"/>
          <w:szCs w:val="24"/>
        </w:rPr>
        <w:t xml:space="preserve"> в отношении</w:t>
      </w:r>
      <w:r w:rsidR="00C8024E" w:rsidRPr="008F5E85">
        <w:rPr>
          <w:color w:val="auto"/>
          <w:sz w:val="24"/>
          <w:szCs w:val="24"/>
        </w:rPr>
        <w:t xml:space="preserve"> Объект</w:t>
      </w:r>
      <w:r w:rsidR="0053227D" w:rsidRPr="008F5E85">
        <w:rPr>
          <w:color w:val="auto"/>
          <w:sz w:val="24"/>
          <w:szCs w:val="24"/>
        </w:rPr>
        <w:t>а</w:t>
      </w:r>
      <w:r w:rsidR="00A94C99" w:rsidRPr="008F5E85">
        <w:rPr>
          <w:color w:val="auto"/>
          <w:sz w:val="24"/>
          <w:szCs w:val="24"/>
        </w:rPr>
        <w:t>. При этом на сумму Гарантийного удержания проценты не начисляются.</w:t>
      </w:r>
      <w:bookmarkEnd w:id="58"/>
    </w:p>
    <w:p w:rsidR="005920C7" w:rsidRPr="008F5E85" w:rsidRDefault="005920C7" w:rsidP="005660CC">
      <w:pPr>
        <w:pStyle w:val="Redraft"/>
        <w:numPr>
          <w:ilvl w:val="1"/>
          <w:numId w:val="47"/>
        </w:numPr>
        <w:tabs>
          <w:tab w:val="left" w:pos="993"/>
          <w:tab w:val="left" w:pos="1276"/>
        </w:tabs>
        <w:ind w:left="0" w:right="-1" w:firstLine="709"/>
        <w:rPr>
          <w:b/>
          <w:color w:val="auto"/>
          <w:sz w:val="24"/>
          <w:szCs w:val="24"/>
        </w:rPr>
      </w:pPr>
      <w:r w:rsidRPr="008F5E85">
        <w:rPr>
          <w:b/>
          <w:color w:val="auto"/>
          <w:sz w:val="24"/>
          <w:szCs w:val="24"/>
        </w:rPr>
        <w:t>Дата оплаты по Договору</w:t>
      </w:r>
    </w:p>
    <w:p w:rsidR="000F58D0" w:rsidRPr="008F5E85" w:rsidRDefault="00A03945" w:rsidP="00B71DF8">
      <w:pPr>
        <w:tabs>
          <w:tab w:val="left" w:pos="709"/>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ab/>
      </w:r>
      <w:r w:rsidR="000F58D0" w:rsidRPr="008F5E85">
        <w:rPr>
          <w:rFonts w:ascii="Times New Roman" w:hAnsi="Times New Roman"/>
          <w:sz w:val="24"/>
          <w:szCs w:val="24"/>
        </w:rPr>
        <w:t>Датой оплаты по настоящему Договору считается дата списания соответствующей сумм</w:t>
      </w:r>
      <w:r w:rsidR="00DC0368" w:rsidRPr="008F5E85">
        <w:rPr>
          <w:rFonts w:ascii="Times New Roman" w:hAnsi="Times New Roman"/>
          <w:sz w:val="24"/>
          <w:szCs w:val="24"/>
        </w:rPr>
        <w:t>ы денежных сре</w:t>
      </w:r>
      <w:proofErr w:type="gramStart"/>
      <w:r w:rsidR="00DC0368" w:rsidRPr="008F5E85">
        <w:rPr>
          <w:rFonts w:ascii="Times New Roman" w:hAnsi="Times New Roman"/>
          <w:sz w:val="24"/>
          <w:szCs w:val="24"/>
        </w:rPr>
        <w:t>дств с р</w:t>
      </w:r>
      <w:proofErr w:type="gramEnd"/>
      <w:r w:rsidR="00DC0368" w:rsidRPr="008F5E85">
        <w:rPr>
          <w:rFonts w:ascii="Times New Roman" w:hAnsi="Times New Roman"/>
          <w:sz w:val="24"/>
          <w:szCs w:val="24"/>
        </w:rPr>
        <w:t xml:space="preserve">асчетного счета </w:t>
      </w:r>
      <w:r w:rsidR="000F58D0" w:rsidRPr="008F5E85">
        <w:rPr>
          <w:rFonts w:ascii="Times New Roman" w:hAnsi="Times New Roman"/>
          <w:sz w:val="24"/>
          <w:szCs w:val="24"/>
        </w:rPr>
        <w:t>Заказчика.</w:t>
      </w:r>
    </w:p>
    <w:p w:rsidR="002807EB" w:rsidRPr="008F5E85" w:rsidRDefault="002807EB" w:rsidP="005660C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2D2451" w:rsidRPr="008F5E85" w:rsidRDefault="007E5630" w:rsidP="005660CC">
      <w:pPr>
        <w:pStyle w:val="a4"/>
        <w:numPr>
          <w:ilvl w:val="0"/>
          <w:numId w:val="47"/>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УСЛУГИ ЗАКАЗЧИКА</w:t>
      </w:r>
    </w:p>
    <w:p w:rsidR="005660CC" w:rsidRPr="008F5E85" w:rsidRDefault="005660CC" w:rsidP="005660CC">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2D2451" w:rsidRPr="008F5E85" w:rsidRDefault="002D2451" w:rsidP="005660CC">
      <w:pPr>
        <w:tabs>
          <w:tab w:val="left" w:pos="993"/>
          <w:tab w:val="left" w:pos="1276"/>
        </w:tabs>
        <w:spacing w:after="0" w:line="240" w:lineRule="auto"/>
        <w:ind w:right="-1" w:firstLine="709"/>
        <w:jc w:val="both"/>
        <w:rPr>
          <w:rFonts w:ascii="Times New Roman" w:hAnsi="Times New Roman"/>
          <w:bCs/>
          <w:sz w:val="24"/>
          <w:szCs w:val="24"/>
        </w:rPr>
      </w:pPr>
      <w:r w:rsidRPr="008F5E85">
        <w:rPr>
          <w:rFonts w:ascii="Times New Roman" w:hAnsi="Times New Roman"/>
          <w:sz w:val="24"/>
          <w:szCs w:val="24"/>
        </w:rPr>
        <w:t>9.1</w:t>
      </w:r>
      <w:r w:rsidR="007714A7" w:rsidRPr="008F5E85">
        <w:rPr>
          <w:rFonts w:ascii="Times New Roman" w:hAnsi="Times New Roman"/>
          <w:sz w:val="24"/>
          <w:szCs w:val="24"/>
        </w:rPr>
        <w:t>.</w:t>
      </w:r>
      <w:r w:rsidRPr="008F5E85">
        <w:rPr>
          <w:rFonts w:ascii="Times New Roman" w:hAnsi="Times New Roman"/>
          <w:bCs/>
          <w:sz w:val="24"/>
          <w:szCs w:val="24"/>
        </w:rPr>
        <w:t xml:space="preserve"> Заказчик оказывает услуги по содержанию </w:t>
      </w:r>
      <w:r w:rsidR="00A03945" w:rsidRPr="008F5E85">
        <w:rPr>
          <w:rFonts w:ascii="Times New Roman" w:hAnsi="Times New Roman"/>
          <w:bCs/>
          <w:sz w:val="24"/>
          <w:szCs w:val="24"/>
        </w:rPr>
        <w:t>С</w:t>
      </w:r>
      <w:r w:rsidRPr="008F5E85">
        <w:rPr>
          <w:rFonts w:ascii="Times New Roman" w:hAnsi="Times New Roman"/>
          <w:bCs/>
          <w:sz w:val="24"/>
          <w:szCs w:val="24"/>
        </w:rPr>
        <w:t xml:space="preserve">троительной площадки. В услуги по </w:t>
      </w:r>
      <w:r w:rsidR="006805A9" w:rsidRPr="008F5E85">
        <w:rPr>
          <w:rFonts w:ascii="Times New Roman" w:hAnsi="Times New Roman"/>
          <w:bCs/>
          <w:sz w:val="24"/>
          <w:szCs w:val="24"/>
        </w:rPr>
        <w:t>содержанию С</w:t>
      </w:r>
      <w:r w:rsidRPr="008F5E85">
        <w:rPr>
          <w:rFonts w:ascii="Times New Roman" w:hAnsi="Times New Roman"/>
          <w:bCs/>
          <w:sz w:val="24"/>
          <w:szCs w:val="24"/>
        </w:rPr>
        <w:t xml:space="preserve">троительной площадки включены </w:t>
      </w:r>
      <w:r w:rsidR="00A03945" w:rsidRPr="008F5E85">
        <w:rPr>
          <w:rFonts w:ascii="Times New Roman" w:hAnsi="Times New Roman"/>
          <w:bCs/>
          <w:sz w:val="24"/>
          <w:szCs w:val="24"/>
        </w:rPr>
        <w:t>услуги</w:t>
      </w:r>
      <w:r w:rsidR="00A11347" w:rsidRPr="008F5E85">
        <w:rPr>
          <w:rFonts w:ascii="Times New Roman" w:hAnsi="Times New Roman"/>
          <w:bCs/>
          <w:sz w:val="24"/>
          <w:szCs w:val="24"/>
        </w:rPr>
        <w:t xml:space="preserve"> </w:t>
      </w:r>
      <w:r w:rsidRPr="008F5E85">
        <w:rPr>
          <w:rFonts w:ascii="Times New Roman" w:hAnsi="Times New Roman"/>
          <w:bCs/>
          <w:sz w:val="24"/>
          <w:szCs w:val="24"/>
        </w:rPr>
        <w:t>по:</w:t>
      </w:r>
    </w:p>
    <w:p w:rsidR="002D2451" w:rsidRPr="008F5E85" w:rsidRDefault="002D2451" w:rsidP="00B71DF8">
      <w:pPr>
        <w:pStyle w:val="a4"/>
        <w:tabs>
          <w:tab w:val="left" w:pos="993"/>
          <w:tab w:val="left" w:pos="1276"/>
        </w:tabs>
        <w:spacing w:after="0" w:line="240" w:lineRule="auto"/>
        <w:ind w:left="0" w:right="-1" w:firstLine="709"/>
        <w:jc w:val="both"/>
        <w:rPr>
          <w:rFonts w:ascii="Times New Roman" w:hAnsi="Times New Roman"/>
          <w:bCs/>
          <w:sz w:val="24"/>
          <w:szCs w:val="24"/>
        </w:rPr>
      </w:pPr>
      <w:r w:rsidRPr="008F5E85">
        <w:rPr>
          <w:rFonts w:ascii="Times New Roman" w:hAnsi="Times New Roman" w:cs="Times New Roman"/>
          <w:bCs/>
          <w:sz w:val="24"/>
          <w:szCs w:val="24"/>
        </w:rPr>
        <w:t>- поставке электроэнергии на освещение периметра и дорог И</w:t>
      </w:r>
      <w:r w:rsidR="00A03945" w:rsidRPr="008F5E85">
        <w:rPr>
          <w:rFonts w:ascii="Times New Roman" w:hAnsi="Times New Roman" w:cs="Times New Roman"/>
          <w:bCs/>
          <w:sz w:val="24"/>
          <w:szCs w:val="24"/>
        </w:rPr>
        <w:t>нновационного центра</w:t>
      </w:r>
      <w:r w:rsidRPr="008F5E85">
        <w:rPr>
          <w:rFonts w:ascii="Times New Roman" w:hAnsi="Times New Roman" w:cs="Times New Roman"/>
          <w:bCs/>
          <w:sz w:val="24"/>
          <w:szCs w:val="24"/>
        </w:rPr>
        <w:t xml:space="preserve"> </w:t>
      </w:r>
      <w:r w:rsidR="00A03945" w:rsidRPr="008F5E85">
        <w:rPr>
          <w:rFonts w:ascii="Times New Roman" w:hAnsi="Times New Roman" w:cs="Times New Roman"/>
          <w:bCs/>
          <w:sz w:val="24"/>
          <w:szCs w:val="24"/>
        </w:rPr>
        <w:t>«</w:t>
      </w:r>
      <w:r w:rsidRPr="008F5E85">
        <w:rPr>
          <w:rFonts w:ascii="Times New Roman" w:hAnsi="Times New Roman" w:cs="Times New Roman"/>
          <w:bCs/>
          <w:sz w:val="24"/>
          <w:szCs w:val="24"/>
        </w:rPr>
        <w:t>Сколково</w:t>
      </w:r>
      <w:r w:rsidR="00A03945" w:rsidRPr="008F5E85">
        <w:rPr>
          <w:rFonts w:ascii="Times New Roman" w:hAnsi="Times New Roman" w:cs="Times New Roman"/>
          <w:bCs/>
          <w:sz w:val="24"/>
          <w:szCs w:val="24"/>
        </w:rPr>
        <w:t>»</w:t>
      </w:r>
      <w:r w:rsidRPr="008F5E85">
        <w:rPr>
          <w:rFonts w:ascii="Times New Roman" w:hAnsi="Times New Roman" w:cs="Times New Roman"/>
          <w:bCs/>
          <w:sz w:val="24"/>
          <w:szCs w:val="24"/>
        </w:rPr>
        <w:t>;</w:t>
      </w:r>
    </w:p>
    <w:p w:rsidR="002D2451" w:rsidRPr="008F5E85" w:rsidRDefault="002D2451" w:rsidP="00B71DF8">
      <w:pPr>
        <w:pStyle w:val="a4"/>
        <w:tabs>
          <w:tab w:val="left" w:pos="993"/>
          <w:tab w:val="left" w:pos="1276"/>
        </w:tabs>
        <w:spacing w:after="0" w:line="240" w:lineRule="auto"/>
        <w:ind w:left="0" w:right="-1" w:firstLine="709"/>
        <w:jc w:val="both"/>
        <w:rPr>
          <w:rFonts w:ascii="Times New Roman" w:hAnsi="Times New Roman"/>
          <w:bCs/>
          <w:sz w:val="24"/>
          <w:szCs w:val="24"/>
        </w:rPr>
      </w:pPr>
      <w:r w:rsidRPr="008F5E85">
        <w:rPr>
          <w:rFonts w:ascii="Times New Roman" w:hAnsi="Times New Roman" w:cs="Times New Roman"/>
          <w:bCs/>
          <w:sz w:val="24"/>
          <w:szCs w:val="24"/>
        </w:rPr>
        <w:t>- техническому обслуживанию временного водопровода для ну</w:t>
      </w:r>
      <w:proofErr w:type="gramStart"/>
      <w:r w:rsidRPr="008F5E85">
        <w:rPr>
          <w:rFonts w:ascii="Times New Roman" w:hAnsi="Times New Roman" w:cs="Times New Roman"/>
          <w:bCs/>
          <w:sz w:val="24"/>
          <w:szCs w:val="24"/>
        </w:rPr>
        <w:t>жд стр</w:t>
      </w:r>
      <w:proofErr w:type="gramEnd"/>
      <w:r w:rsidRPr="008F5E85">
        <w:rPr>
          <w:rFonts w:ascii="Times New Roman" w:hAnsi="Times New Roman" w:cs="Times New Roman"/>
          <w:bCs/>
          <w:sz w:val="24"/>
          <w:szCs w:val="24"/>
        </w:rPr>
        <w:t>оительства</w:t>
      </w:r>
      <w:r w:rsidR="00435C89" w:rsidRPr="008F5E85">
        <w:rPr>
          <w:rFonts w:ascii="Times New Roman" w:hAnsi="Times New Roman" w:cs="Times New Roman"/>
          <w:bCs/>
          <w:sz w:val="24"/>
          <w:szCs w:val="24"/>
        </w:rPr>
        <w:t xml:space="preserve"> на территории Инновационного центра «Сколково»</w:t>
      </w:r>
      <w:r w:rsidRPr="008F5E85">
        <w:rPr>
          <w:rFonts w:ascii="Times New Roman" w:hAnsi="Times New Roman" w:cs="Times New Roman"/>
          <w:bCs/>
          <w:sz w:val="24"/>
          <w:szCs w:val="24"/>
        </w:rPr>
        <w:t xml:space="preserve">; </w:t>
      </w:r>
    </w:p>
    <w:p w:rsidR="002D2451" w:rsidRPr="008F5E85" w:rsidRDefault="002D2451" w:rsidP="00B71DF8">
      <w:pPr>
        <w:pStyle w:val="a4"/>
        <w:tabs>
          <w:tab w:val="left" w:pos="993"/>
          <w:tab w:val="left" w:pos="1276"/>
        </w:tabs>
        <w:spacing w:after="0" w:line="240" w:lineRule="auto"/>
        <w:ind w:left="0" w:right="-1" w:firstLine="709"/>
        <w:jc w:val="both"/>
        <w:rPr>
          <w:rFonts w:ascii="Times New Roman" w:hAnsi="Times New Roman"/>
          <w:bCs/>
          <w:sz w:val="24"/>
          <w:szCs w:val="24"/>
        </w:rPr>
      </w:pPr>
      <w:r w:rsidRPr="008F5E85">
        <w:rPr>
          <w:rFonts w:ascii="Times New Roman" w:hAnsi="Times New Roman" w:cs="Times New Roman"/>
          <w:bCs/>
          <w:sz w:val="24"/>
          <w:szCs w:val="24"/>
        </w:rPr>
        <w:t xml:space="preserve">- </w:t>
      </w:r>
      <w:r w:rsidR="00E7564C" w:rsidRPr="008F5E85">
        <w:rPr>
          <w:rFonts w:ascii="Times New Roman" w:hAnsi="Times New Roman" w:cs="Times New Roman"/>
          <w:bCs/>
          <w:sz w:val="24"/>
          <w:szCs w:val="24"/>
        </w:rPr>
        <w:t xml:space="preserve">техническому </w:t>
      </w:r>
      <w:r w:rsidR="00906265" w:rsidRPr="008F5E85">
        <w:rPr>
          <w:rFonts w:ascii="Times New Roman" w:hAnsi="Times New Roman" w:cs="Times New Roman"/>
          <w:bCs/>
          <w:sz w:val="24"/>
          <w:szCs w:val="24"/>
        </w:rPr>
        <w:t>обслуживанию временного водопровода,</w:t>
      </w:r>
      <w:r w:rsidR="00E7564C" w:rsidRPr="008F5E85">
        <w:rPr>
          <w:rFonts w:ascii="Times New Roman" w:hAnsi="Times New Roman" w:cs="Times New Roman"/>
          <w:bCs/>
          <w:sz w:val="24"/>
          <w:szCs w:val="24"/>
        </w:rPr>
        <w:t xml:space="preserve"> систем </w:t>
      </w:r>
      <w:r w:rsidRPr="008F5E85">
        <w:rPr>
          <w:rFonts w:ascii="Times New Roman" w:hAnsi="Times New Roman" w:cs="Times New Roman"/>
          <w:bCs/>
          <w:sz w:val="24"/>
          <w:szCs w:val="24"/>
        </w:rPr>
        <w:t>водоснабжени</w:t>
      </w:r>
      <w:r w:rsidR="00E7564C" w:rsidRPr="008F5E85">
        <w:rPr>
          <w:rFonts w:ascii="Times New Roman" w:hAnsi="Times New Roman" w:cs="Times New Roman"/>
          <w:bCs/>
          <w:sz w:val="24"/>
          <w:szCs w:val="24"/>
        </w:rPr>
        <w:t>я</w:t>
      </w:r>
      <w:r w:rsidRPr="008F5E85">
        <w:rPr>
          <w:rFonts w:ascii="Times New Roman" w:hAnsi="Times New Roman" w:cs="Times New Roman"/>
          <w:bCs/>
          <w:sz w:val="24"/>
          <w:szCs w:val="24"/>
        </w:rPr>
        <w:t xml:space="preserve"> и прием</w:t>
      </w:r>
      <w:r w:rsidR="00E7564C" w:rsidRPr="008F5E85">
        <w:rPr>
          <w:rFonts w:ascii="Times New Roman" w:hAnsi="Times New Roman" w:cs="Times New Roman"/>
          <w:bCs/>
          <w:sz w:val="24"/>
          <w:szCs w:val="24"/>
        </w:rPr>
        <w:t>а</w:t>
      </w:r>
      <w:r w:rsidRPr="008F5E85">
        <w:rPr>
          <w:rFonts w:ascii="Times New Roman" w:hAnsi="Times New Roman" w:cs="Times New Roman"/>
          <w:bCs/>
          <w:sz w:val="24"/>
          <w:szCs w:val="24"/>
        </w:rPr>
        <w:t xml:space="preserve"> сточных вод в городскую канализацию;</w:t>
      </w:r>
    </w:p>
    <w:p w:rsidR="002D2451" w:rsidRPr="008F5E85" w:rsidRDefault="00906265" w:rsidP="00B71DF8">
      <w:pPr>
        <w:pStyle w:val="a4"/>
        <w:tabs>
          <w:tab w:val="left" w:pos="993"/>
          <w:tab w:val="left" w:pos="1276"/>
        </w:tabs>
        <w:spacing w:after="0" w:line="240" w:lineRule="auto"/>
        <w:ind w:left="0" w:right="-1" w:firstLine="709"/>
        <w:jc w:val="both"/>
        <w:rPr>
          <w:rFonts w:ascii="Times New Roman" w:hAnsi="Times New Roman"/>
          <w:bCs/>
          <w:sz w:val="24"/>
          <w:szCs w:val="24"/>
        </w:rPr>
      </w:pPr>
      <w:r w:rsidRPr="008F5E85">
        <w:rPr>
          <w:rFonts w:ascii="Times New Roman" w:hAnsi="Times New Roman" w:cs="Times New Roman"/>
          <w:bCs/>
          <w:sz w:val="24"/>
          <w:szCs w:val="24"/>
        </w:rPr>
        <w:lastRenderedPageBreak/>
        <w:t>- аварийно-восстановительным работам и</w:t>
      </w:r>
      <w:r w:rsidR="002D2451" w:rsidRPr="008F5E85">
        <w:rPr>
          <w:rFonts w:ascii="Times New Roman" w:hAnsi="Times New Roman" w:cs="Times New Roman"/>
          <w:bCs/>
          <w:sz w:val="24"/>
          <w:szCs w:val="24"/>
        </w:rPr>
        <w:t xml:space="preserve"> осуществлению оперативно-эксплуатационного обслуживания объектов электросетевого хозяйства;</w:t>
      </w:r>
    </w:p>
    <w:p w:rsidR="002D2451" w:rsidRPr="008F5E85" w:rsidRDefault="002D2451" w:rsidP="00B71DF8">
      <w:pPr>
        <w:pStyle w:val="a4"/>
        <w:tabs>
          <w:tab w:val="left" w:pos="993"/>
          <w:tab w:val="left" w:pos="1276"/>
        </w:tabs>
        <w:spacing w:after="0" w:line="240" w:lineRule="auto"/>
        <w:ind w:left="0" w:right="-1" w:firstLine="709"/>
        <w:jc w:val="both"/>
        <w:rPr>
          <w:rFonts w:ascii="Times New Roman" w:hAnsi="Times New Roman"/>
          <w:bCs/>
          <w:sz w:val="24"/>
          <w:szCs w:val="24"/>
        </w:rPr>
      </w:pPr>
      <w:r w:rsidRPr="008F5E85">
        <w:rPr>
          <w:rFonts w:ascii="Times New Roman" w:hAnsi="Times New Roman" w:cs="Times New Roman"/>
          <w:bCs/>
          <w:sz w:val="24"/>
          <w:szCs w:val="24"/>
        </w:rPr>
        <w:t>- техническому обслуживанию временного ограждения</w:t>
      </w:r>
      <w:r w:rsidR="006805A9" w:rsidRPr="008F5E85">
        <w:rPr>
          <w:rFonts w:ascii="Times New Roman" w:hAnsi="Times New Roman" w:cs="Times New Roman"/>
          <w:bCs/>
          <w:sz w:val="24"/>
          <w:szCs w:val="24"/>
        </w:rPr>
        <w:t xml:space="preserve"> территории </w:t>
      </w:r>
      <w:r w:rsidR="009B0A93" w:rsidRPr="008F5E85">
        <w:rPr>
          <w:rFonts w:ascii="Times New Roman" w:hAnsi="Times New Roman" w:cs="Times New Roman"/>
          <w:bCs/>
          <w:sz w:val="24"/>
          <w:szCs w:val="24"/>
        </w:rPr>
        <w:t>Инновационного центра «Сколково»</w:t>
      </w:r>
      <w:r w:rsidRPr="008F5E85">
        <w:rPr>
          <w:rFonts w:ascii="Times New Roman" w:hAnsi="Times New Roman" w:cs="Times New Roman"/>
          <w:bCs/>
          <w:sz w:val="24"/>
          <w:szCs w:val="24"/>
        </w:rPr>
        <w:t xml:space="preserve"> с</w:t>
      </w:r>
      <w:r w:rsidR="00247C50" w:rsidRPr="008F5E85">
        <w:rPr>
          <w:rFonts w:ascii="Times New Roman" w:hAnsi="Times New Roman" w:cs="Times New Roman"/>
          <w:bCs/>
          <w:sz w:val="24"/>
          <w:szCs w:val="24"/>
        </w:rPr>
        <w:t xml:space="preserve"> инженерно-техническими средствами охраны</w:t>
      </w:r>
      <w:r w:rsidRPr="008F5E85">
        <w:rPr>
          <w:rFonts w:ascii="Times New Roman" w:hAnsi="Times New Roman" w:cs="Times New Roman"/>
          <w:bCs/>
          <w:sz w:val="24"/>
          <w:szCs w:val="24"/>
        </w:rPr>
        <w:t xml:space="preserve"> </w:t>
      </w:r>
      <w:r w:rsidR="00247C50" w:rsidRPr="008F5E85">
        <w:rPr>
          <w:rFonts w:ascii="Times New Roman" w:hAnsi="Times New Roman" w:cs="Times New Roman"/>
          <w:bCs/>
          <w:sz w:val="24"/>
          <w:szCs w:val="24"/>
        </w:rPr>
        <w:t>(</w:t>
      </w:r>
      <w:r w:rsidRPr="008F5E85">
        <w:rPr>
          <w:rFonts w:ascii="Times New Roman" w:hAnsi="Times New Roman" w:cs="Times New Roman"/>
          <w:bCs/>
          <w:sz w:val="24"/>
          <w:szCs w:val="24"/>
        </w:rPr>
        <w:t>ИТСО</w:t>
      </w:r>
      <w:r w:rsidR="00247C50" w:rsidRPr="008F5E85">
        <w:rPr>
          <w:rFonts w:ascii="Times New Roman" w:hAnsi="Times New Roman" w:cs="Times New Roman"/>
          <w:bCs/>
          <w:sz w:val="24"/>
          <w:szCs w:val="24"/>
        </w:rPr>
        <w:t>)</w:t>
      </w:r>
      <w:r w:rsidRPr="008F5E85">
        <w:rPr>
          <w:rFonts w:ascii="Times New Roman" w:hAnsi="Times New Roman" w:cs="Times New Roman"/>
          <w:bCs/>
          <w:sz w:val="24"/>
          <w:szCs w:val="24"/>
        </w:rPr>
        <w:t>;</w:t>
      </w:r>
    </w:p>
    <w:p w:rsidR="002D2451" w:rsidRPr="008F5E85" w:rsidRDefault="00906265" w:rsidP="00B71DF8">
      <w:pPr>
        <w:pStyle w:val="a4"/>
        <w:tabs>
          <w:tab w:val="left" w:pos="993"/>
          <w:tab w:val="left" w:pos="1276"/>
        </w:tabs>
        <w:spacing w:after="0" w:line="240" w:lineRule="auto"/>
        <w:ind w:left="0" w:right="-1" w:firstLine="709"/>
        <w:jc w:val="both"/>
        <w:rPr>
          <w:rFonts w:ascii="Times New Roman" w:hAnsi="Times New Roman"/>
          <w:bCs/>
          <w:sz w:val="24"/>
          <w:szCs w:val="24"/>
        </w:rPr>
      </w:pPr>
      <w:r w:rsidRPr="008F5E85">
        <w:rPr>
          <w:rFonts w:ascii="Times New Roman" w:hAnsi="Times New Roman" w:cs="Times New Roman"/>
          <w:bCs/>
          <w:sz w:val="24"/>
          <w:szCs w:val="24"/>
        </w:rPr>
        <w:t>- эксплуатации и</w:t>
      </w:r>
      <w:r w:rsidR="002D2451" w:rsidRPr="008F5E85">
        <w:rPr>
          <w:rFonts w:ascii="Times New Roman" w:hAnsi="Times New Roman" w:cs="Times New Roman"/>
          <w:bCs/>
          <w:sz w:val="24"/>
          <w:szCs w:val="24"/>
        </w:rPr>
        <w:t xml:space="preserve"> содержанию временных </w:t>
      </w:r>
      <w:r w:rsidRPr="008F5E85">
        <w:rPr>
          <w:rFonts w:ascii="Times New Roman" w:hAnsi="Times New Roman" w:cs="Times New Roman"/>
          <w:bCs/>
          <w:sz w:val="24"/>
          <w:szCs w:val="24"/>
        </w:rPr>
        <w:t xml:space="preserve">объектов (временных и </w:t>
      </w:r>
      <w:r w:rsidR="002D2451" w:rsidRPr="008F5E85">
        <w:rPr>
          <w:rFonts w:ascii="Times New Roman" w:hAnsi="Times New Roman" w:cs="Times New Roman"/>
          <w:bCs/>
          <w:sz w:val="24"/>
          <w:szCs w:val="24"/>
        </w:rPr>
        <w:t>постоянных дорог</w:t>
      </w:r>
      <w:r w:rsidRPr="008F5E85">
        <w:rPr>
          <w:rFonts w:ascii="Times New Roman" w:hAnsi="Times New Roman" w:cs="Times New Roman"/>
          <w:bCs/>
          <w:sz w:val="24"/>
          <w:szCs w:val="24"/>
        </w:rPr>
        <w:t>, ограждения);</w:t>
      </w:r>
    </w:p>
    <w:p w:rsidR="00906265" w:rsidRPr="008F5E85" w:rsidRDefault="00906265" w:rsidP="005660CC">
      <w:pPr>
        <w:tabs>
          <w:tab w:val="left" w:pos="993"/>
          <w:tab w:val="left" w:pos="1276"/>
        </w:tabs>
        <w:spacing w:after="0" w:line="240" w:lineRule="auto"/>
        <w:ind w:right="-1" w:firstLine="709"/>
        <w:jc w:val="both"/>
        <w:rPr>
          <w:rFonts w:ascii="Times New Roman" w:hAnsi="Times New Roman"/>
          <w:bCs/>
          <w:sz w:val="24"/>
          <w:szCs w:val="24"/>
        </w:rPr>
      </w:pPr>
      <w:r w:rsidRPr="008F5E85">
        <w:rPr>
          <w:rFonts w:ascii="Times New Roman" w:hAnsi="Times New Roman"/>
          <w:bCs/>
          <w:sz w:val="24"/>
          <w:szCs w:val="24"/>
        </w:rPr>
        <w:t>- демонтажу временных конструкций;</w:t>
      </w:r>
    </w:p>
    <w:p w:rsidR="002D2451" w:rsidRPr="008F5E85" w:rsidRDefault="002D2451" w:rsidP="00B71DF8">
      <w:pPr>
        <w:pStyle w:val="a4"/>
        <w:tabs>
          <w:tab w:val="left" w:pos="993"/>
          <w:tab w:val="left" w:pos="1276"/>
        </w:tabs>
        <w:spacing w:after="0" w:line="240" w:lineRule="auto"/>
        <w:ind w:left="0" w:right="-1" w:firstLine="709"/>
        <w:jc w:val="both"/>
        <w:rPr>
          <w:rFonts w:ascii="Times New Roman" w:hAnsi="Times New Roman"/>
          <w:bCs/>
          <w:sz w:val="24"/>
          <w:szCs w:val="24"/>
        </w:rPr>
      </w:pPr>
      <w:r w:rsidRPr="008F5E85">
        <w:rPr>
          <w:rFonts w:ascii="Times New Roman" w:hAnsi="Times New Roman" w:cs="Times New Roman"/>
          <w:bCs/>
          <w:sz w:val="24"/>
          <w:szCs w:val="24"/>
        </w:rPr>
        <w:t>- охране периметра по территории И</w:t>
      </w:r>
      <w:r w:rsidR="00A03945" w:rsidRPr="008F5E85">
        <w:rPr>
          <w:rFonts w:ascii="Times New Roman" w:hAnsi="Times New Roman" w:cs="Times New Roman"/>
          <w:bCs/>
          <w:sz w:val="24"/>
          <w:szCs w:val="24"/>
        </w:rPr>
        <w:t xml:space="preserve">нновационного центра </w:t>
      </w:r>
      <w:r w:rsidRPr="008F5E85">
        <w:rPr>
          <w:rFonts w:ascii="Times New Roman" w:hAnsi="Times New Roman" w:cs="Times New Roman"/>
          <w:bCs/>
          <w:sz w:val="24"/>
          <w:szCs w:val="24"/>
        </w:rPr>
        <w:t xml:space="preserve"> </w:t>
      </w:r>
      <w:r w:rsidR="00280527" w:rsidRPr="008F5E85">
        <w:rPr>
          <w:rFonts w:ascii="Times New Roman" w:hAnsi="Times New Roman" w:cs="Times New Roman"/>
          <w:bCs/>
          <w:sz w:val="24"/>
          <w:szCs w:val="24"/>
        </w:rPr>
        <w:t>«</w:t>
      </w:r>
      <w:r w:rsidRPr="008F5E85">
        <w:rPr>
          <w:rFonts w:ascii="Times New Roman" w:hAnsi="Times New Roman" w:cs="Times New Roman"/>
          <w:bCs/>
          <w:sz w:val="24"/>
          <w:szCs w:val="24"/>
        </w:rPr>
        <w:t>Сколково</w:t>
      </w:r>
      <w:r w:rsidR="00906265" w:rsidRPr="008F5E85">
        <w:rPr>
          <w:rFonts w:ascii="Times New Roman" w:hAnsi="Times New Roman" w:cs="Times New Roman"/>
          <w:bCs/>
          <w:sz w:val="24"/>
          <w:szCs w:val="24"/>
        </w:rPr>
        <w:t>.</w:t>
      </w:r>
      <w:r w:rsidR="00280527" w:rsidRPr="008F5E85">
        <w:rPr>
          <w:rFonts w:ascii="Times New Roman" w:hAnsi="Times New Roman" w:cs="Times New Roman"/>
          <w:bCs/>
          <w:sz w:val="24"/>
          <w:szCs w:val="24"/>
        </w:rPr>
        <w:t>»</w:t>
      </w:r>
      <w:r w:rsidRPr="008F5E85">
        <w:rPr>
          <w:rFonts w:ascii="Times New Roman" w:hAnsi="Times New Roman" w:cs="Times New Roman"/>
          <w:bCs/>
          <w:sz w:val="24"/>
          <w:szCs w:val="24"/>
        </w:rPr>
        <w:t>.</w:t>
      </w:r>
    </w:p>
    <w:p w:rsidR="008236D6" w:rsidRPr="008F5E85" w:rsidRDefault="008236D6" w:rsidP="005660CC">
      <w:pPr>
        <w:pStyle w:val="a4"/>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Услуги </w:t>
      </w:r>
      <w:r w:rsidR="003C03C8" w:rsidRPr="008F5E85">
        <w:rPr>
          <w:rFonts w:ascii="Times New Roman" w:hAnsi="Times New Roman" w:cs="Times New Roman"/>
          <w:bCs/>
          <w:sz w:val="24"/>
          <w:szCs w:val="24"/>
        </w:rPr>
        <w:t xml:space="preserve">по содержанию Строительной площадки </w:t>
      </w:r>
      <w:r w:rsidRPr="008F5E85">
        <w:rPr>
          <w:rFonts w:ascii="Times New Roman" w:hAnsi="Times New Roman" w:cs="Times New Roman"/>
          <w:bCs/>
          <w:sz w:val="24"/>
          <w:szCs w:val="24"/>
        </w:rPr>
        <w:t xml:space="preserve">предоставляются с момента заключения настоящего Договора до момента </w:t>
      </w:r>
      <w:r w:rsidR="00435082" w:rsidRPr="008F5E85">
        <w:rPr>
          <w:rFonts w:ascii="Times New Roman" w:hAnsi="Times New Roman" w:cs="Times New Roman"/>
          <w:bCs/>
          <w:sz w:val="24"/>
          <w:szCs w:val="24"/>
        </w:rPr>
        <w:t>возвращения Строительной площадки Заказчику (в течени</w:t>
      </w:r>
      <w:proofErr w:type="gramStart"/>
      <w:r w:rsidR="00435082" w:rsidRPr="008F5E85">
        <w:rPr>
          <w:rFonts w:ascii="Times New Roman" w:hAnsi="Times New Roman" w:cs="Times New Roman"/>
          <w:bCs/>
          <w:sz w:val="24"/>
          <w:szCs w:val="24"/>
        </w:rPr>
        <w:t>и</w:t>
      </w:r>
      <w:proofErr w:type="gramEnd"/>
      <w:r w:rsidR="00435082" w:rsidRPr="008F5E85">
        <w:rPr>
          <w:rFonts w:ascii="Times New Roman" w:hAnsi="Times New Roman" w:cs="Times New Roman"/>
          <w:bCs/>
          <w:sz w:val="24"/>
          <w:szCs w:val="24"/>
        </w:rPr>
        <w:t xml:space="preserve"> </w:t>
      </w:r>
      <w:r w:rsidR="00435082" w:rsidRPr="008F5E85">
        <w:rPr>
          <w:rFonts w:ascii="Times New Roman" w:hAnsi="Times New Roman" w:cs="Times New Roman"/>
          <w:sz w:val="24"/>
          <w:szCs w:val="24"/>
        </w:rPr>
        <w:t>5 (Пяти) Календарных дней после подписания Сторонами Акта приемки законченного строительством объекта (КС-11) или после досрочного прекращения настоящего Договора по любым основаниям)</w:t>
      </w:r>
      <w:r w:rsidR="003C03C8" w:rsidRPr="008F5E85">
        <w:rPr>
          <w:rFonts w:ascii="Times New Roman" w:hAnsi="Times New Roman" w:cs="Times New Roman"/>
          <w:sz w:val="24"/>
          <w:szCs w:val="24"/>
        </w:rPr>
        <w:t>.</w:t>
      </w:r>
    </w:p>
    <w:p w:rsidR="002D2451" w:rsidRPr="008F5E85" w:rsidRDefault="002D2451" w:rsidP="005660CC">
      <w:pPr>
        <w:pStyle w:val="a4"/>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9.2.</w:t>
      </w:r>
      <w:r w:rsidRPr="008F5E85">
        <w:rPr>
          <w:rFonts w:ascii="Times New Roman" w:hAnsi="Times New Roman" w:cs="Times New Roman"/>
          <w:bCs/>
          <w:sz w:val="24"/>
          <w:szCs w:val="24"/>
        </w:rPr>
        <w:t xml:space="preserve"> Стороны определили, что </w:t>
      </w:r>
      <w:r w:rsidR="00906265" w:rsidRPr="008F5E85">
        <w:rPr>
          <w:rFonts w:ascii="Times New Roman" w:hAnsi="Times New Roman" w:cs="Times New Roman"/>
          <w:bCs/>
          <w:sz w:val="24"/>
          <w:szCs w:val="24"/>
        </w:rPr>
        <w:t xml:space="preserve">расходы на </w:t>
      </w:r>
      <w:r w:rsidRPr="008F5E85">
        <w:rPr>
          <w:rFonts w:ascii="Times New Roman" w:hAnsi="Times New Roman" w:cs="Times New Roman"/>
          <w:bCs/>
          <w:sz w:val="24"/>
          <w:szCs w:val="24"/>
        </w:rPr>
        <w:t xml:space="preserve">оказание услуг по содержанию </w:t>
      </w:r>
      <w:r w:rsidR="00A03945" w:rsidRPr="008F5E85">
        <w:rPr>
          <w:rFonts w:ascii="Times New Roman" w:hAnsi="Times New Roman" w:cs="Times New Roman"/>
          <w:bCs/>
          <w:sz w:val="24"/>
          <w:szCs w:val="24"/>
        </w:rPr>
        <w:t>С</w:t>
      </w:r>
      <w:r w:rsidRPr="008F5E85">
        <w:rPr>
          <w:rFonts w:ascii="Times New Roman" w:hAnsi="Times New Roman" w:cs="Times New Roman"/>
          <w:bCs/>
          <w:sz w:val="24"/>
          <w:szCs w:val="24"/>
        </w:rPr>
        <w:t xml:space="preserve">троительной площадки составляют сумму, равную </w:t>
      </w:r>
      <w:r w:rsidR="00906265" w:rsidRPr="008F5E85">
        <w:rPr>
          <w:rFonts w:ascii="Times New Roman" w:hAnsi="Times New Roman" w:cs="Times New Roman"/>
          <w:bCs/>
          <w:sz w:val="24"/>
          <w:szCs w:val="24"/>
        </w:rPr>
        <w:t xml:space="preserve">1,55 % от Цены Договора за исключением цены </w:t>
      </w:r>
      <w:proofErr w:type="spellStart"/>
      <w:r w:rsidR="00906265" w:rsidRPr="008F5E85">
        <w:rPr>
          <w:rFonts w:ascii="Times New Roman" w:hAnsi="Times New Roman" w:cs="Times New Roman"/>
          <w:bCs/>
          <w:sz w:val="24"/>
          <w:szCs w:val="24"/>
        </w:rPr>
        <w:t>предпроектных</w:t>
      </w:r>
      <w:proofErr w:type="spellEnd"/>
      <w:r w:rsidR="00906265" w:rsidRPr="008F5E85">
        <w:rPr>
          <w:rFonts w:ascii="Times New Roman" w:hAnsi="Times New Roman" w:cs="Times New Roman"/>
          <w:bCs/>
          <w:sz w:val="24"/>
          <w:szCs w:val="24"/>
        </w:rPr>
        <w:t xml:space="preserve"> работ, проектных работ (стадия «проектная документация» и стадия «рабочая документация»), затрат на страхование строительных рисков (далее – Базовая стоимость для расчета стоимости услуг Заказчика). Сумма </w:t>
      </w:r>
      <w:proofErr w:type="gramStart"/>
      <w:r w:rsidR="00906265" w:rsidRPr="008F5E85">
        <w:rPr>
          <w:rFonts w:ascii="Times New Roman" w:hAnsi="Times New Roman" w:cs="Times New Roman"/>
          <w:bCs/>
          <w:sz w:val="24"/>
          <w:szCs w:val="24"/>
        </w:rPr>
        <w:t>содержит</w:t>
      </w:r>
      <w:proofErr w:type="gramEnd"/>
      <w:r w:rsidR="00906265" w:rsidRPr="008F5E85">
        <w:rPr>
          <w:rFonts w:ascii="Times New Roman" w:hAnsi="Times New Roman" w:cs="Times New Roman"/>
          <w:bCs/>
          <w:sz w:val="24"/>
          <w:szCs w:val="24"/>
        </w:rPr>
        <w:t xml:space="preserve"> в том числе НДС по ставке 18%.</w:t>
      </w:r>
    </w:p>
    <w:p w:rsidR="00C90925" w:rsidRPr="008F5E85" w:rsidRDefault="002D2451" w:rsidP="005660CC">
      <w:pPr>
        <w:pStyle w:val="a4"/>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9.3.</w:t>
      </w:r>
      <w:r w:rsidRPr="008F5E85">
        <w:rPr>
          <w:rFonts w:ascii="Times New Roman" w:hAnsi="Times New Roman" w:cs="Times New Roman"/>
          <w:bCs/>
          <w:sz w:val="24"/>
          <w:szCs w:val="24"/>
        </w:rPr>
        <w:t xml:space="preserve"> Заказчик выставляет Генеральному Подрядчику счет на 100% </w:t>
      </w:r>
      <w:r w:rsidR="00906265" w:rsidRPr="008F5E85">
        <w:rPr>
          <w:rFonts w:ascii="Times New Roman" w:hAnsi="Times New Roman" w:cs="Times New Roman"/>
          <w:bCs/>
          <w:sz w:val="24"/>
          <w:szCs w:val="24"/>
        </w:rPr>
        <w:t xml:space="preserve">предоплату </w:t>
      </w:r>
      <w:r w:rsidRPr="008F5E85">
        <w:rPr>
          <w:rFonts w:ascii="Times New Roman" w:hAnsi="Times New Roman" w:cs="Times New Roman"/>
          <w:bCs/>
          <w:sz w:val="24"/>
          <w:szCs w:val="24"/>
        </w:rPr>
        <w:t>за предоставленные услуги по содержанию стр</w:t>
      </w:r>
      <w:r w:rsidR="00CB4502" w:rsidRPr="008F5E85">
        <w:rPr>
          <w:rFonts w:ascii="Times New Roman" w:hAnsi="Times New Roman" w:cs="Times New Roman"/>
          <w:bCs/>
          <w:sz w:val="24"/>
          <w:szCs w:val="24"/>
        </w:rPr>
        <w:t xml:space="preserve">оительной площадки в течение 5 </w:t>
      </w:r>
      <w:r w:rsidR="009B0A93" w:rsidRPr="008F5E85">
        <w:rPr>
          <w:rFonts w:ascii="Times New Roman" w:hAnsi="Times New Roman" w:cs="Times New Roman"/>
          <w:bCs/>
          <w:sz w:val="24"/>
          <w:szCs w:val="24"/>
        </w:rPr>
        <w:t xml:space="preserve">(пяти) </w:t>
      </w:r>
      <w:r w:rsidR="00CB4502" w:rsidRPr="008F5E85">
        <w:rPr>
          <w:rFonts w:ascii="Times New Roman" w:hAnsi="Times New Roman" w:cs="Times New Roman"/>
          <w:bCs/>
          <w:sz w:val="24"/>
          <w:szCs w:val="24"/>
        </w:rPr>
        <w:t>Р</w:t>
      </w:r>
      <w:r w:rsidRPr="008F5E85">
        <w:rPr>
          <w:rFonts w:ascii="Times New Roman" w:hAnsi="Times New Roman" w:cs="Times New Roman"/>
          <w:bCs/>
          <w:sz w:val="24"/>
          <w:szCs w:val="24"/>
        </w:rPr>
        <w:t xml:space="preserve">абочих дней после подписания </w:t>
      </w:r>
      <w:r w:rsidR="007714A7" w:rsidRPr="008F5E85">
        <w:rPr>
          <w:rFonts w:ascii="Times New Roman" w:hAnsi="Times New Roman" w:cs="Times New Roman"/>
          <w:bCs/>
          <w:sz w:val="24"/>
          <w:szCs w:val="24"/>
        </w:rPr>
        <w:t>Д</w:t>
      </w:r>
      <w:r w:rsidRPr="008F5E85">
        <w:rPr>
          <w:rFonts w:ascii="Times New Roman" w:hAnsi="Times New Roman" w:cs="Times New Roman"/>
          <w:bCs/>
          <w:sz w:val="24"/>
          <w:szCs w:val="24"/>
        </w:rPr>
        <w:t xml:space="preserve">оговора. </w:t>
      </w:r>
      <w:r w:rsidR="00703244" w:rsidRPr="008F5E85">
        <w:rPr>
          <w:rFonts w:ascii="Times New Roman" w:hAnsi="Times New Roman" w:cs="Times New Roman"/>
          <w:bCs/>
          <w:sz w:val="24"/>
          <w:szCs w:val="24"/>
        </w:rPr>
        <w:t>Ежемесячно,</w:t>
      </w:r>
      <w:r w:rsidR="002C60EA" w:rsidRPr="008F5E85">
        <w:rPr>
          <w:rFonts w:ascii="Times New Roman" w:hAnsi="Times New Roman" w:cs="Times New Roman"/>
          <w:bCs/>
          <w:sz w:val="24"/>
          <w:szCs w:val="24"/>
        </w:rPr>
        <w:t xml:space="preserve"> после подписания Заказчи</w:t>
      </w:r>
      <w:r w:rsidR="00703244" w:rsidRPr="008F5E85">
        <w:rPr>
          <w:rFonts w:ascii="Times New Roman" w:hAnsi="Times New Roman" w:cs="Times New Roman"/>
          <w:bCs/>
          <w:sz w:val="24"/>
          <w:szCs w:val="24"/>
        </w:rPr>
        <w:t>ком представленных Генеральным П</w:t>
      </w:r>
      <w:r w:rsidR="002C60EA" w:rsidRPr="008F5E85">
        <w:rPr>
          <w:rFonts w:ascii="Times New Roman" w:hAnsi="Times New Roman" w:cs="Times New Roman"/>
          <w:bCs/>
          <w:sz w:val="24"/>
          <w:szCs w:val="24"/>
        </w:rPr>
        <w:t xml:space="preserve">одрядчиком </w:t>
      </w:r>
      <w:r w:rsidRPr="008F5E85">
        <w:rPr>
          <w:rFonts w:ascii="Times New Roman" w:hAnsi="Times New Roman" w:cs="Times New Roman"/>
          <w:bCs/>
          <w:sz w:val="24"/>
          <w:szCs w:val="24"/>
        </w:rPr>
        <w:t>КС-2</w:t>
      </w:r>
      <w:r w:rsidR="002C60EA" w:rsidRPr="008F5E85">
        <w:rPr>
          <w:rFonts w:ascii="Times New Roman" w:hAnsi="Times New Roman" w:cs="Times New Roman"/>
          <w:bCs/>
          <w:sz w:val="24"/>
          <w:szCs w:val="24"/>
        </w:rPr>
        <w:t xml:space="preserve"> и</w:t>
      </w:r>
      <w:r w:rsidRPr="008F5E85">
        <w:rPr>
          <w:rFonts w:ascii="Times New Roman" w:hAnsi="Times New Roman" w:cs="Times New Roman"/>
          <w:bCs/>
          <w:sz w:val="24"/>
          <w:szCs w:val="24"/>
        </w:rPr>
        <w:t xml:space="preserve"> КС-3</w:t>
      </w:r>
      <w:r w:rsidR="002C60EA" w:rsidRPr="008F5E85">
        <w:rPr>
          <w:rFonts w:ascii="Times New Roman" w:hAnsi="Times New Roman" w:cs="Times New Roman"/>
          <w:bCs/>
          <w:sz w:val="24"/>
          <w:szCs w:val="24"/>
        </w:rPr>
        <w:t>,</w:t>
      </w:r>
      <w:r w:rsidR="00703244" w:rsidRPr="008F5E85">
        <w:rPr>
          <w:rFonts w:ascii="Times New Roman" w:hAnsi="Times New Roman" w:cs="Times New Roman"/>
          <w:bCs/>
          <w:sz w:val="24"/>
          <w:szCs w:val="24"/>
        </w:rPr>
        <w:t xml:space="preserve"> </w:t>
      </w:r>
      <w:r w:rsidRPr="008F5E85">
        <w:rPr>
          <w:rFonts w:ascii="Times New Roman" w:hAnsi="Times New Roman" w:cs="Times New Roman"/>
          <w:bCs/>
          <w:sz w:val="24"/>
          <w:szCs w:val="24"/>
        </w:rPr>
        <w:t>Заказчик направляет Генеральному Подрядчику Акт приемки у</w:t>
      </w:r>
      <w:r w:rsidR="00703244" w:rsidRPr="008F5E85">
        <w:rPr>
          <w:rFonts w:ascii="Times New Roman" w:hAnsi="Times New Roman" w:cs="Times New Roman"/>
          <w:bCs/>
          <w:sz w:val="24"/>
          <w:szCs w:val="24"/>
        </w:rPr>
        <w:t xml:space="preserve">слуг по содержанию строительной </w:t>
      </w:r>
      <w:r w:rsidRPr="008F5E85">
        <w:rPr>
          <w:rFonts w:ascii="Times New Roman" w:hAnsi="Times New Roman" w:cs="Times New Roman"/>
          <w:bCs/>
          <w:sz w:val="24"/>
          <w:szCs w:val="24"/>
        </w:rPr>
        <w:t>площадки, а также Счет-фактуру на с</w:t>
      </w:r>
      <w:r w:rsidR="0036022F" w:rsidRPr="008F5E85">
        <w:rPr>
          <w:rFonts w:ascii="Times New Roman" w:hAnsi="Times New Roman" w:cs="Times New Roman"/>
          <w:bCs/>
          <w:sz w:val="24"/>
          <w:szCs w:val="24"/>
        </w:rPr>
        <w:t>тоимость</w:t>
      </w:r>
      <w:r w:rsidRPr="008F5E85">
        <w:rPr>
          <w:rFonts w:ascii="Times New Roman" w:hAnsi="Times New Roman" w:cs="Times New Roman"/>
          <w:bCs/>
          <w:sz w:val="24"/>
          <w:szCs w:val="24"/>
        </w:rPr>
        <w:t xml:space="preserve"> услуг, оказанных за соответствующий период. С</w:t>
      </w:r>
      <w:r w:rsidR="0036022F" w:rsidRPr="008F5E85">
        <w:rPr>
          <w:rFonts w:ascii="Times New Roman" w:hAnsi="Times New Roman" w:cs="Times New Roman"/>
          <w:bCs/>
          <w:sz w:val="24"/>
          <w:szCs w:val="24"/>
        </w:rPr>
        <w:t>тоимость</w:t>
      </w:r>
      <w:r w:rsidRPr="008F5E85">
        <w:rPr>
          <w:rFonts w:ascii="Times New Roman" w:hAnsi="Times New Roman" w:cs="Times New Roman"/>
          <w:bCs/>
          <w:sz w:val="24"/>
          <w:szCs w:val="24"/>
        </w:rPr>
        <w:t xml:space="preserve"> услуг рассчитывается </w:t>
      </w:r>
      <w:r w:rsidR="00906265" w:rsidRPr="008F5E85">
        <w:rPr>
          <w:rFonts w:ascii="Times New Roman" w:hAnsi="Times New Roman" w:cs="Times New Roman"/>
          <w:bCs/>
          <w:sz w:val="24"/>
          <w:szCs w:val="24"/>
        </w:rPr>
        <w:t>по формуле</w:t>
      </w:r>
      <w:r w:rsidR="00C90925" w:rsidRPr="008F5E85">
        <w:rPr>
          <w:rFonts w:ascii="Times New Roman" w:hAnsi="Times New Roman" w:cs="Times New Roman"/>
          <w:bCs/>
          <w:sz w:val="24"/>
          <w:szCs w:val="24"/>
        </w:rPr>
        <w:t>:</w:t>
      </w:r>
    </w:p>
    <w:p w:rsidR="00906265" w:rsidRPr="008F5E85" w:rsidRDefault="00906265" w:rsidP="005660CC">
      <w:pPr>
        <w:pStyle w:val="a4"/>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СУ=КС*С/100%, где:</w:t>
      </w:r>
    </w:p>
    <w:p w:rsidR="00906265" w:rsidRPr="008F5E85" w:rsidRDefault="00906265" w:rsidP="005660CC">
      <w:pPr>
        <w:pStyle w:val="a4"/>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СУ </w:t>
      </w:r>
      <w:r w:rsidR="00622CDE" w:rsidRPr="008F5E85">
        <w:rPr>
          <w:rFonts w:ascii="Times New Roman" w:hAnsi="Times New Roman" w:cs="Times New Roman"/>
          <w:bCs/>
          <w:sz w:val="24"/>
          <w:szCs w:val="24"/>
        </w:rPr>
        <w:t>–</w:t>
      </w:r>
      <w:r w:rsidRPr="008F5E85">
        <w:rPr>
          <w:rFonts w:ascii="Times New Roman" w:hAnsi="Times New Roman" w:cs="Times New Roman"/>
          <w:bCs/>
          <w:sz w:val="24"/>
          <w:szCs w:val="24"/>
        </w:rPr>
        <w:t xml:space="preserve"> </w:t>
      </w:r>
      <w:r w:rsidR="00622CDE" w:rsidRPr="008F5E85">
        <w:rPr>
          <w:rFonts w:ascii="Times New Roman" w:hAnsi="Times New Roman" w:cs="Times New Roman"/>
          <w:bCs/>
          <w:sz w:val="24"/>
          <w:szCs w:val="24"/>
        </w:rPr>
        <w:t xml:space="preserve">размер стоимости </w:t>
      </w:r>
      <w:r w:rsidRPr="008F5E85">
        <w:rPr>
          <w:rFonts w:ascii="Times New Roman" w:hAnsi="Times New Roman" w:cs="Times New Roman"/>
          <w:bCs/>
          <w:sz w:val="24"/>
          <w:szCs w:val="24"/>
        </w:rPr>
        <w:t xml:space="preserve"> услуг, оказанных Заказчиком за соответствующий период (руб.);</w:t>
      </w:r>
    </w:p>
    <w:p w:rsidR="00906265" w:rsidRPr="008F5E85" w:rsidRDefault="00906265" w:rsidP="005660CC">
      <w:pPr>
        <w:pStyle w:val="a4"/>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КС - стоимость Работ, принятых Заказчиком за соответствующий период по КС-2 и КС-3 (руб</w:t>
      </w:r>
      <w:r w:rsidR="00D63931" w:rsidRPr="008F5E85">
        <w:rPr>
          <w:rFonts w:ascii="Times New Roman" w:hAnsi="Times New Roman" w:cs="Times New Roman"/>
          <w:bCs/>
          <w:sz w:val="24"/>
          <w:szCs w:val="24"/>
        </w:rPr>
        <w:t>.</w:t>
      </w:r>
      <w:r w:rsidRPr="008F5E85">
        <w:rPr>
          <w:rFonts w:ascii="Times New Roman" w:hAnsi="Times New Roman" w:cs="Times New Roman"/>
          <w:bCs/>
          <w:sz w:val="24"/>
          <w:szCs w:val="24"/>
        </w:rPr>
        <w:t>);</w:t>
      </w:r>
    </w:p>
    <w:p w:rsidR="00906265" w:rsidRPr="008F5E85" w:rsidRDefault="00906265" w:rsidP="005660CC">
      <w:pPr>
        <w:pStyle w:val="a4"/>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С = 1,55 % (ставка за услуги Заказчика). </w:t>
      </w:r>
    </w:p>
    <w:p w:rsidR="00BD3797" w:rsidRPr="008F5E85" w:rsidRDefault="002D2451" w:rsidP="005660CC">
      <w:pPr>
        <w:pStyle w:val="a4"/>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9.4.</w:t>
      </w:r>
      <w:r w:rsidRPr="008F5E85">
        <w:rPr>
          <w:rFonts w:ascii="Times New Roman" w:hAnsi="Times New Roman" w:cs="Times New Roman"/>
          <w:bCs/>
          <w:sz w:val="24"/>
          <w:szCs w:val="24"/>
        </w:rPr>
        <w:t xml:space="preserve"> </w:t>
      </w:r>
      <w:r w:rsidR="009538BA" w:rsidRPr="008F5E85">
        <w:rPr>
          <w:rFonts w:ascii="Times New Roman" w:hAnsi="Times New Roman" w:cs="Times New Roman"/>
          <w:bCs/>
          <w:sz w:val="24"/>
          <w:szCs w:val="24"/>
        </w:rPr>
        <w:t>Генеральный Подрядчик производит оплату авансовым платежом за услуги по содержанию строительной площадки, в размере 100% в течение 30 (тридцати) Календарных дней с момента выставления счета Заказчиком в соответствии с пунктом 9.3 настоящего Договора.</w:t>
      </w:r>
      <w:r w:rsidR="009538BA" w:rsidRPr="008F5E85">
        <w:rPr>
          <w:rFonts w:ascii="Times New Roman" w:hAnsi="Times New Roman" w:cs="Times New Roman"/>
          <w:sz w:val="24"/>
          <w:szCs w:val="24"/>
        </w:rPr>
        <w:t xml:space="preserve"> </w:t>
      </w:r>
      <w:r w:rsidR="00F16F96" w:rsidRPr="008F5E85">
        <w:rPr>
          <w:rFonts w:ascii="Times New Roman" w:hAnsi="Times New Roman" w:cs="Times New Roman"/>
          <w:bCs/>
          <w:sz w:val="24"/>
          <w:szCs w:val="24"/>
        </w:rPr>
        <w:t xml:space="preserve">Зачет аванса производится </w:t>
      </w:r>
      <w:r w:rsidR="00906265" w:rsidRPr="008F5E85">
        <w:rPr>
          <w:rFonts w:ascii="Times New Roman" w:hAnsi="Times New Roman" w:cs="Times New Roman"/>
          <w:bCs/>
          <w:sz w:val="24"/>
          <w:szCs w:val="24"/>
        </w:rPr>
        <w:t>пропорционально стоимости Работ принятых Заказчиком по КС-2 и КС-3</w:t>
      </w:r>
      <w:r w:rsidR="00622CDE" w:rsidRPr="008F5E85">
        <w:rPr>
          <w:rFonts w:ascii="Times New Roman" w:hAnsi="Times New Roman" w:cs="Times New Roman"/>
          <w:bCs/>
          <w:sz w:val="24"/>
          <w:szCs w:val="24"/>
        </w:rPr>
        <w:t>.</w:t>
      </w:r>
    </w:p>
    <w:p w:rsidR="00906265" w:rsidRPr="008F5E85" w:rsidRDefault="00906265" w:rsidP="005660CC">
      <w:pPr>
        <w:tabs>
          <w:tab w:val="left" w:pos="993"/>
          <w:tab w:val="left" w:pos="1134"/>
        </w:tabs>
        <w:spacing w:after="0" w:line="240" w:lineRule="auto"/>
        <w:ind w:right="-1" w:firstLine="709"/>
        <w:jc w:val="both"/>
        <w:rPr>
          <w:rFonts w:ascii="Times New Roman" w:hAnsi="Times New Roman"/>
          <w:sz w:val="24"/>
          <w:szCs w:val="24"/>
        </w:rPr>
      </w:pPr>
      <w:r w:rsidRPr="008F5E85">
        <w:rPr>
          <w:rFonts w:ascii="Times New Roman" w:hAnsi="Times New Roman"/>
          <w:bCs/>
          <w:sz w:val="24"/>
          <w:szCs w:val="24"/>
        </w:rPr>
        <w:t xml:space="preserve">9.5. </w:t>
      </w:r>
      <w:r w:rsidRPr="008F5E85">
        <w:rPr>
          <w:rFonts w:ascii="Times New Roman" w:hAnsi="Times New Roman"/>
          <w:sz w:val="24"/>
          <w:szCs w:val="24"/>
        </w:rPr>
        <w:tab/>
        <w:t xml:space="preserve">В случае если Базовая стоимость для расчета стоимости услуг Заказчика по Договору будет изменена в сторону уменьшения, стоимость услуг Заказчика подлежит перерасчету в соответствии с пунктом 9.3 настоящего Договора. По итогам перерасчета, Сторонами по договору подписывается акт сверки взаимных расчетов по услугам Заказчика. Окончательный расчет по услугам Заказчика производится в течение 30 (тридцать) календарных дней после подписания акта сверки взаимных расчетов. </w:t>
      </w:r>
    </w:p>
    <w:p w:rsidR="00AE5061" w:rsidRPr="008F5E85" w:rsidRDefault="00AE5061" w:rsidP="005660CC">
      <w:pPr>
        <w:tabs>
          <w:tab w:val="left" w:pos="993"/>
          <w:tab w:val="left" w:pos="1134"/>
        </w:tabs>
        <w:spacing w:after="0" w:line="240" w:lineRule="auto"/>
        <w:ind w:right="-1" w:firstLine="709"/>
        <w:jc w:val="both"/>
        <w:rPr>
          <w:rFonts w:ascii="Times New Roman" w:hAnsi="Times New Roman"/>
          <w:sz w:val="24"/>
          <w:szCs w:val="24"/>
        </w:rPr>
      </w:pPr>
      <w:r w:rsidRPr="008F5E85">
        <w:rPr>
          <w:rFonts w:ascii="Times New Roman" w:hAnsi="Times New Roman"/>
          <w:bCs/>
          <w:sz w:val="24"/>
          <w:szCs w:val="24"/>
        </w:rPr>
        <w:t>9.</w:t>
      </w:r>
      <w:r w:rsidR="004A227F" w:rsidRPr="008F5E85">
        <w:rPr>
          <w:rFonts w:ascii="Times New Roman" w:hAnsi="Times New Roman"/>
          <w:bCs/>
          <w:sz w:val="24"/>
          <w:szCs w:val="24"/>
        </w:rPr>
        <w:t>6</w:t>
      </w:r>
      <w:r w:rsidRPr="008F5E85">
        <w:rPr>
          <w:rFonts w:ascii="Times New Roman" w:hAnsi="Times New Roman"/>
          <w:bCs/>
          <w:sz w:val="24"/>
          <w:szCs w:val="24"/>
        </w:rPr>
        <w:t xml:space="preserve">. </w:t>
      </w:r>
      <w:r w:rsidRPr="008F5E85">
        <w:rPr>
          <w:rFonts w:ascii="Times New Roman" w:hAnsi="Times New Roman"/>
          <w:sz w:val="24"/>
          <w:szCs w:val="24"/>
        </w:rPr>
        <w:tab/>
        <w:t>В случае если</w:t>
      </w:r>
      <w:r w:rsidR="008236D6" w:rsidRPr="008F5E85">
        <w:rPr>
          <w:rFonts w:ascii="Times New Roman" w:hAnsi="Times New Roman"/>
          <w:sz w:val="24"/>
          <w:szCs w:val="24"/>
        </w:rPr>
        <w:t xml:space="preserve"> в связи с изменением</w:t>
      </w:r>
      <w:r w:rsidRPr="008F5E85">
        <w:rPr>
          <w:rFonts w:ascii="Times New Roman" w:hAnsi="Times New Roman"/>
          <w:sz w:val="24"/>
          <w:szCs w:val="24"/>
        </w:rPr>
        <w:t xml:space="preserve"> </w:t>
      </w:r>
      <w:r w:rsidR="008236D6" w:rsidRPr="008F5E85">
        <w:rPr>
          <w:rFonts w:ascii="Times New Roman" w:hAnsi="Times New Roman"/>
          <w:sz w:val="24"/>
          <w:szCs w:val="24"/>
        </w:rPr>
        <w:t>Цены</w:t>
      </w:r>
      <w:r w:rsidRPr="008F5E85">
        <w:rPr>
          <w:rFonts w:ascii="Times New Roman" w:hAnsi="Times New Roman"/>
          <w:sz w:val="24"/>
          <w:szCs w:val="24"/>
        </w:rPr>
        <w:t xml:space="preserve"> Договор</w:t>
      </w:r>
      <w:r w:rsidR="00C90925" w:rsidRPr="008F5E85">
        <w:rPr>
          <w:rFonts w:ascii="Times New Roman" w:hAnsi="Times New Roman"/>
          <w:sz w:val="24"/>
          <w:szCs w:val="24"/>
        </w:rPr>
        <w:t>а,</w:t>
      </w:r>
      <w:r w:rsidRPr="008F5E85">
        <w:rPr>
          <w:rFonts w:ascii="Times New Roman" w:hAnsi="Times New Roman"/>
          <w:sz w:val="24"/>
          <w:szCs w:val="24"/>
        </w:rPr>
        <w:t xml:space="preserve"> измен</w:t>
      </w:r>
      <w:r w:rsidR="008236D6" w:rsidRPr="008F5E85">
        <w:rPr>
          <w:rFonts w:ascii="Times New Roman" w:hAnsi="Times New Roman"/>
          <w:sz w:val="24"/>
          <w:szCs w:val="24"/>
        </w:rPr>
        <w:t xml:space="preserve">ится размер </w:t>
      </w:r>
      <w:r w:rsidR="00622CDE" w:rsidRPr="008F5E85">
        <w:rPr>
          <w:rFonts w:ascii="Times New Roman" w:hAnsi="Times New Roman"/>
          <w:sz w:val="24"/>
          <w:szCs w:val="24"/>
        </w:rPr>
        <w:t>стоимости</w:t>
      </w:r>
      <w:r w:rsidR="000701A0" w:rsidRPr="008F5E85">
        <w:rPr>
          <w:rFonts w:ascii="Times New Roman" w:hAnsi="Times New Roman"/>
          <w:sz w:val="24"/>
          <w:szCs w:val="24"/>
        </w:rPr>
        <w:t xml:space="preserve"> услуг Заказчика,</w:t>
      </w:r>
      <w:r w:rsidRPr="008F5E85">
        <w:rPr>
          <w:rFonts w:ascii="Times New Roman" w:hAnsi="Times New Roman"/>
          <w:sz w:val="24"/>
          <w:szCs w:val="24"/>
        </w:rPr>
        <w:t xml:space="preserve"> </w:t>
      </w:r>
      <w:r w:rsidR="008236D6" w:rsidRPr="008F5E85">
        <w:rPr>
          <w:rFonts w:ascii="Times New Roman" w:hAnsi="Times New Roman"/>
          <w:sz w:val="24"/>
          <w:szCs w:val="24"/>
        </w:rPr>
        <w:t>Сто</w:t>
      </w:r>
      <w:r w:rsidR="00435C89" w:rsidRPr="008F5E85">
        <w:rPr>
          <w:rFonts w:ascii="Times New Roman" w:hAnsi="Times New Roman"/>
          <w:sz w:val="24"/>
          <w:szCs w:val="24"/>
        </w:rPr>
        <w:t>роны в течение 15 (пятнадцати) Р</w:t>
      </w:r>
      <w:r w:rsidR="008236D6" w:rsidRPr="008F5E85">
        <w:rPr>
          <w:rFonts w:ascii="Times New Roman" w:hAnsi="Times New Roman"/>
          <w:sz w:val="24"/>
          <w:szCs w:val="24"/>
        </w:rPr>
        <w:t xml:space="preserve">абочих дней с момента внесения </w:t>
      </w:r>
      <w:r w:rsidR="00AB20C3" w:rsidRPr="008F5E85">
        <w:rPr>
          <w:rFonts w:ascii="Times New Roman" w:hAnsi="Times New Roman"/>
          <w:sz w:val="24"/>
          <w:szCs w:val="24"/>
        </w:rPr>
        <w:t xml:space="preserve">соответствующих </w:t>
      </w:r>
      <w:r w:rsidR="008236D6" w:rsidRPr="008F5E85">
        <w:rPr>
          <w:rFonts w:ascii="Times New Roman" w:hAnsi="Times New Roman"/>
          <w:sz w:val="24"/>
          <w:szCs w:val="24"/>
        </w:rPr>
        <w:t>изменений в До</w:t>
      </w:r>
      <w:r w:rsidR="00AB20C3" w:rsidRPr="008F5E85">
        <w:rPr>
          <w:rFonts w:ascii="Times New Roman" w:hAnsi="Times New Roman"/>
          <w:sz w:val="24"/>
          <w:szCs w:val="24"/>
        </w:rPr>
        <w:t xml:space="preserve">говор, </w:t>
      </w:r>
      <w:r w:rsidR="008236D6" w:rsidRPr="008F5E85">
        <w:rPr>
          <w:rFonts w:ascii="Times New Roman" w:hAnsi="Times New Roman"/>
          <w:sz w:val="24"/>
          <w:szCs w:val="24"/>
        </w:rPr>
        <w:t xml:space="preserve"> </w:t>
      </w:r>
      <w:r w:rsidR="00AB20C3" w:rsidRPr="008F5E85">
        <w:rPr>
          <w:rFonts w:ascii="Times New Roman" w:hAnsi="Times New Roman"/>
          <w:sz w:val="24"/>
          <w:szCs w:val="24"/>
        </w:rPr>
        <w:t xml:space="preserve">подпишут акт сверки взаимных расчетов, в котором будет определен </w:t>
      </w:r>
      <w:r w:rsidR="004A227F" w:rsidRPr="008F5E85">
        <w:rPr>
          <w:rFonts w:ascii="Times New Roman" w:hAnsi="Times New Roman"/>
          <w:sz w:val="24"/>
          <w:szCs w:val="24"/>
        </w:rPr>
        <w:t xml:space="preserve">размер стоимости услуг </w:t>
      </w:r>
      <w:r w:rsidR="00AB20C3" w:rsidRPr="008F5E85">
        <w:rPr>
          <w:rFonts w:ascii="Times New Roman" w:hAnsi="Times New Roman"/>
          <w:sz w:val="24"/>
          <w:szCs w:val="24"/>
        </w:rPr>
        <w:t>Заказчика в соответствии с п</w:t>
      </w:r>
      <w:r w:rsidR="006E6D4F" w:rsidRPr="008F5E85">
        <w:rPr>
          <w:rFonts w:ascii="Times New Roman" w:hAnsi="Times New Roman"/>
          <w:sz w:val="24"/>
          <w:szCs w:val="24"/>
        </w:rPr>
        <w:t>унктами</w:t>
      </w:r>
      <w:r w:rsidR="00A11347" w:rsidRPr="008F5E85">
        <w:rPr>
          <w:rFonts w:ascii="Times New Roman" w:hAnsi="Times New Roman"/>
          <w:sz w:val="24"/>
          <w:szCs w:val="24"/>
        </w:rPr>
        <w:t xml:space="preserve"> </w:t>
      </w:r>
      <w:r w:rsidR="00AB20C3" w:rsidRPr="008F5E85">
        <w:rPr>
          <w:rFonts w:ascii="Times New Roman" w:hAnsi="Times New Roman"/>
          <w:sz w:val="24"/>
          <w:szCs w:val="24"/>
        </w:rPr>
        <w:t>9.2</w:t>
      </w:r>
      <w:r w:rsidR="006E6D4F" w:rsidRPr="008F5E85">
        <w:rPr>
          <w:rFonts w:ascii="Times New Roman" w:hAnsi="Times New Roman"/>
          <w:sz w:val="24"/>
          <w:szCs w:val="24"/>
        </w:rPr>
        <w:t xml:space="preserve"> и 9.3 настоящего</w:t>
      </w:r>
      <w:r w:rsidR="00AB20C3" w:rsidRPr="008F5E85">
        <w:rPr>
          <w:rFonts w:ascii="Times New Roman" w:hAnsi="Times New Roman"/>
          <w:sz w:val="24"/>
          <w:szCs w:val="24"/>
        </w:rPr>
        <w:t xml:space="preserve"> Договора. В случае если </w:t>
      </w:r>
      <w:r w:rsidR="0032247C" w:rsidRPr="008F5E85">
        <w:rPr>
          <w:rFonts w:ascii="Times New Roman" w:hAnsi="Times New Roman"/>
          <w:sz w:val="24"/>
          <w:szCs w:val="24"/>
        </w:rPr>
        <w:t xml:space="preserve">размер стоимости услуг </w:t>
      </w:r>
      <w:r w:rsidR="00AB20C3" w:rsidRPr="008F5E85">
        <w:rPr>
          <w:rFonts w:ascii="Times New Roman" w:hAnsi="Times New Roman"/>
          <w:sz w:val="24"/>
          <w:szCs w:val="24"/>
        </w:rPr>
        <w:t xml:space="preserve">Заказчика увеличится, Генеральный Подрядчик обязан перечислить Заказчику сумму </w:t>
      </w:r>
      <w:r w:rsidR="0032247C" w:rsidRPr="008F5E85">
        <w:rPr>
          <w:rFonts w:ascii="Times New Roman" w:hAnsi="Times New Roman"/>
          <w:sz w:val="24"/>
          <w:szCs w:val="24"/>
        </w:rPr>
        <w:t>стоимости услуг</w:t>
      </w:r>
      <w:r w:rsidR="00AB20C3" w:rsidRPr="008F5E85">
        <w:rPr>
          <w:rFonts w:ascii="Times New Roman" w:hAnsi="Times New Roman"/>
          <w:sz w:val="24"/>
          <w:szCs w:val="24"/>
        </w:rPr>
        <w:t xml:space="preserve">, превышающую ранее перечисленную, в течение 30 Рабочих дней с момента подписания Сторонами соглашения об изменении Цены Договора. В случае если </w:t>
      </w:r>
      <w:r w:rsidR="0032247C" w:rsidRPr="008F5E85">
        <w:rPr>
          <w:rFonts w:ascii="Times New Roman" w:hAnsi="Times New Roman"/>
          <w:sz w:val="24"/>
          <w:szCs w:val="24"/>
        </w:rPr>
        <w:t xml:space="preserve">размер стоимости услуг </w:t>
      </w:r>
      <w:r w:rsidR="000701A0" w:rsidRPr="008F5E85">
        <w:rPr>
          <w:rFonts w:ascii="Times New Roman" w:hAnsi="Times New Roman"/>
          <w:sz w:val="24"/>
          <w:szCs w:val="24"/>
        </w:rPr>
        <w:t xml:space="preserve">Заказчика уменьшится, </w:t>
      </w:r>
      <w:r w:rsidR="00AB20C3" w:rsidRPr="008F5E85">
        <w:rPr>
          <w:rFonts w:ascii="Times New Roman" w:hAnsi="Times New Roman"/>
          <w:sz w:val="24"/>
          <w:szCs w:val="24"/>
        </w:rPr>
        <w:t>сумма переплаты подлежит возврату Генеральному Подрядчику в течение 30 Рабочих дней с момента подписания Сторонами соглашения об изменении Цены Договора</w:t>
      </w:r>
      <w:r w:rsidRPr="008F5E85">
        <w:rPr>
          <w:rFonts w:ascii="Times New Roman" w:hAnsi="Times New Roman"/>
          <w:sz w:val="24"/>
          <w:szCs w:val="24"/>
        </w:rPr>
        <w:t xml:space="preserve">. </w:t>
      </w:r>
    </w:p>
    <w:p w:rsidR="00666455" w:rsidRPr="008F5E85" w:rsidRDefault="00666455" w:rsidP="00B71DF8">
      <w:pPr>
        <w:pStyle w:val="a4"/>
        <w:tabs>
          <w:tab w:val="left" w:pos="993"/>
          <w:tab w:val="left" w:pos="1276"/>
        </w:tabs>
        <w:spacing w:after="0" w:line="240" w:lineRule="auto"/>
        <w:ind w:left="0" w:right="-1" w:firstLine="709"/>
        <w:jc w:val="both"/>
        <w:rPr>
          <w:rFonts w:ascii="Times New Roman" w:hAnsi="Times New Roman"/>
          <w:bCs/>
          <w:sz w:val="24"/>
          <w:szCs w:val="24"/>
        </w:rPr>
      </w:pPr>
    </w:p>
    <w:p w:rsidR="000F58D0" w:rsidRPr="008F5E85" w:rsidRDefault="000F58D0" w:rsidP="005660CC">
      <w:pPr>
        <w:pStyle w:val="a4"/>
        <w:numPr>
          <w:ilvl w:val="0"/>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lastRenderedPageBreak/>
        <w:t>СУБПОДРЯДЧИКИ</w:t>
      </w:r>
    </w:p>
    <w:p w:rsidR="00666455" w:rsidRPr="008F5E85" w:rsidRDefault="00666455"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4A7EAD" w:rsidRPr="008F5E85" w:rsidRDefault="00B0715C" w:rsidP="005660CC">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Генеральный Подрядчик вправе </w:t>
      </w:r>
      <w:r w:rsidR="00823D82" w:rsidRPr="008F5E85">
        <w:rPr>
          <w:rFonts w:ascii="Times New Roman" w:hAnsi="Times New Roman" w:cs="Times New Roman"/>
          <w:sz w:val="24"/>
          <w:szCs w:val="24"/>
        </w:rPr>
        <w:t xml:space="preserve">привлекать </w:t>
      </w:r>
      <w:r w:rsidRPr="008F5E85">
        <w:rPr>
          <w:rFonts w:ascii="Times New Roman" w:hAnsi="Times New Roman" w:cs="Times New Roman"/>
          <w:sz w:val="24"/>
          <w:szCs w:val="24"/>
        </w:rPr>
        <w:t>к исполнению Договора Субподрядчик</w:t>
      </w:r>
      <w:r w:rsidR="00090FDA" w:rsidRPr="008F5E85">
        <w:rPr>
          <w:rFonts w:ascii="Times New Roman" w:hAnsi="Times New Roman" w:cs="Times New Roman"/>
          <w:sz w:val="24"/>
          <w:szCs w:val="24"/>
        </w:rPr>
        <w:t>ов</w:t>
      </w:r>
      <w:r w:rsidR="005816C8" w:rsidRPr="008F5E85">
        <w:rPr>
          <w:rFonts w:ascii="Times New Roman" w:hAnsi="Times New Roman" w:cs="Times New Roman"/>
          <w:sz w:val="24"/>
          <w:szCs w:val="24"/>
        </w:rPr>
        <w:t>.</w:t>
      </w:r>
      <w:r w:rsidR="00090FDA" w:rsidRPr="008F5E85">
        <w:rPr>
          <w:rFonts w:ascii="Times New Roman" w:hAnsi="Times New Roman" w:cs="Times New Roman"/>
          <w:sz w:val="24"/>
          <w:szCs w:val="24"/>
        </w:rPr>
        <w:t xml:space="preserve"> </w:t>
      </w:r>
      <w:r w:rsidR="00F53B30" w:rsidRPr="008F5E85">
        <w:rPr>
          <w:rFonts w:ascii="Times New Roman" w:hAnsi="Times New Roman" w:cs="Times New Roman"/>
          <w:sz w:val="24"/>
          <w:szCs w:val="24"/>
        </w:rPr>
        <w:t>Привлечение</w:t>
      </w:r>
      <w:r w:rsidR="000F58D0" w:rsidRPr="008F5E85">
        <w:rPr>
          <w:rFonts w:ascii="Times New Roman" w:hAnsi="Times New Roman" w:cs="Times New Roman"/>
          <w:sz w:val="24"/>
          <w:szCs w:val="24"/>
        </w:rPr>
        <w:t xml:space="preserve"> Субподрядчика не освобождает Генерального Подрядчика от ответственности или обязательств по Договору, и Генеральный Подрядчик несет полную ответственность перед Заказчиком за все действия Субподрядчиков, как </w:t>
      </w:r>
      <w:proofErr w:type="gramStart"/>
      <w:r w:rsidR="000F58D0" w:rsidRPr="008F5E85">
        <w:rPr>
          <w:rFonts w:ascii="Times New Roman" w:hAnsi="Times New Roman" w:cs="Times New Roman"/>
          <w:sz w:val="24"/>
          <w:szCs w:val="24"/>
        </w:rPr>
        <w:t>за</w:t>
      </w:r>
      <w:proofErr w:type="gramEnd"/>
      <w:r w:rsidR="000F58D0" w:rsidRPr="008F5E85">
        <w:rPr>
          <w:rFonts w:ascii="Times New Roman" w:hAnsi="Times New Roman" w:cs="Times New Roman"/>
          <w:sz w:val="24"/>
          <w:szCs w:val="24"/>
        </w:rPr>
        <w:t xml:space="preserve"> свои собственные.</w:t>
      </w:r>
    </w:p>
    <w:p w:rsidR="003D131A" w:rsidRPr="008F5E85" w:rsidRDefault="000D1575" w:rsidP="005660CC">
      <w:pPr>
        <w:pStyle w:val="a4"/>
        <w:numPr>
          <w:ilvl w:val="1"/>
          <w:numId w:val="43"/>
        </w:numPr>
        <w:tabs>
          <w:tab w:val="left" w:pos="993"/>
          <w:tab w:val="left" w:pos="1276"/>
        </w:tabs>
        <w:spacing w:after="0" w:line="240" w:lineRule="auto"/>
        <w:ind w:left="0"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Генеральный </w:t>
      </w:r>
      <w:r w:rsidR="003D131A" w:rsidRPr="008F5E85">
        <w:rPr>
          <w:rFonts w:ascii="Times New Roman" w:hAnsi="Times New Roman" w:cs="Times New Roman"/>
          <w:sz w:val="24"/>
          <w:szCs w:val="24"/>
        </w:rPr>
        <w:t>Подрядчик обязан предостав</w:t>
      </w:r>
      <w:r w:rsidR="00861D12" w:rsidRPr="008F5E85">
        <w:rPr>
          <w:rFonts w:ascii="Times New Roman" w:hAnsi="Times New Roman" w:cs="Times New Roman"/>
          <w:sz w:val="24"/>
          <w:szCs w:val="24"/>
        </w:rPr>
        <w:t>лять</w:t>
      </w:r>
      <w:r w:rsidR="003D131A" w:rsidRPr="008F5E85">
        <w:rPr>
          <w:rFonts w:ascii="Times New Roman" w:hAnsi="Times New Roman" w:cs="Times New Roman"/>
          <w:sz w:val="24"/>
          <w:szCs w:val="24"/>
        </w:rPr>
        <w:t xml:space="preserve"> Заказчику </w:t>
      </w:r>
      <w:r w:rsidR="0031722C" w:rsidRPr="008F5E85">
        <w:rPr>
          <w:rFonts w:ascii="Times New Roman" w:hAnsi="Times New Roman" w:cs="Times New Roman"/>
          <w:sz w:val="24"/>
          <w:szCs w:val="24"/>
        </w:rPr>
        <w:t xml:space="preserve">в срок </w:t>
      </w:r>
      <w:r w:rsidR="00321FD3" w:rsidRPr="008F5E85">
        <w:rPr>
          <w:rFonts w:ascii="Times New Roman" w:hAnsi="Times New Roman" w:cs="Times New Roman"/>
          <w:sz w:val="24"/>
          <w:szCs w:val="24"/>
        </w:rPr>
        <w:t xml:space="preserve">не позднее 5 (пяти) Рабочих дней с момента заключения </w:t>
      </w:r>
      <w:r w:rsidR="00F816E7" w:rsidRPr="008F5E85">
        <w:rPr>
          <w:rFonts w:ascii="Times New Roman" w:hAnsi="Times New Roman" w:cs="Times New Roman"/>
          <w:sz w:val="24"/>
          <w:szCs w:val="24"/>
        </w:rPr>
        <w:t xml:space="preserve">соответствующего </w:t>
      </w:r>
      <w:r w:rsidR="00321FD3" w:rsidRPr="008F5E85">
        <w:rPr>
          <w:rFonts w:ascii="Times New Roman" w:hAnsi="Times New Roman" w:cs="Times New Roman"/>
          <w:sz w:val="24"/>
          <w:szCs w:val="24"/>
        </w:rPr>
        <w:t xml:space="preserve">договора с </w:t>
      </w:r>
      <w:r w:rsidR="00861D12" w:rsidRPr="008F5E85">
        <w:rPr>
          <w:rFonts w:ascii="Times New Roman" w:hAnsi="Times New Roman" w:cs="Times New Roman"/>
          <w:sz w:val="24"/>
          <w:szCs w:val="24"/>
        </w:rPr>
        <w:t xml:space="preserve">каждым </w:t>
      </w:r>
      <w:r w:rsidR="00321FD3" w:rsidRPr="008F5E85">
        <w:rPr>
          <w:rFonts w:ascii="Times New Roman" w:hAnsi="Times New Roman" w:cs="Times New Roman"/>
          <w:sz w:val="24"/>
          <w:szCs w:val="24"/>
        </w:rPr>
        <w:t xml:space="preserve">Субподрядчиком </w:t>
      </w:r>
      <w:r w:rsidR="005A7C55" w:rsidRPr="008F5E85">
        <w:rPr>
          <w:rFonts w:ascii="Times New Roman" w:hAnsi="Times New Roman" w:cs="Times New Roman"/>
          <w:sz w:val="24"/>
          <w:szCs w:val="24"/>
        </w:rPr>
        <w:t>информацию о привлеченном Субподрядчике</w:t>
      </w:r>
      <w:r w:rsidR="003D131A" w:rsidRPr="008F5E85">
        <w:rPr>
          <w:rFonts w:ascii="Times New Roman" w:hAnsi="Times New Roman" w:cs="Times New Roman"/>
          <w:sz w:val="24"/>
          <w:szCs w:val="24"/>
        </w:rPr>
        <w:t xml:space="preserve">, с указанием </w:t>
      </w:r>
      <w:r w:rsidR="005A7C55" w:rsidRPr="008F5E85">
        <w:rPr>
          <w:rFonts w:ascii="Times New Roman" w:hAnsi="Times New Roman" w:cs="Times New Roman"/>
          <w:sz w:val="24"/>
          <w:szCs w:val="24"/>
        </w:rPr>
        <w:t>ОГРН, ИНН, место</w:t>
      </w:r>
      <w:r w:rsidR="00A26C8C" w:rsidRPr="008F5E85">
        <w:rPr>
          <w:rFonts w:ascii="Times New Roman" w:hAnsi="Times New Roman" w:cs="Times New Roman"/>
          <w:sz w:val="24"/>
          <w:szCs w:val="24"/>
        </w:rPr>
        <w:t xml:space="preserve"> </w:t>
      </w:r>
      <w:r w:rsidR="005A7C55" w:rsidRPr="008F5E85">
        <w:rPr>
          <w:rFonts w:ascii="Times New Roman" w:hAnsi="Times New Roman" w:cs="Times New Roman"/>
          <w:sz w:val="24"/>
          <w:szCs w:val="24"/>
        </w:rPr>
        <w:t>нахождения</w:t>
      </w:r>
      <w:r w:rsidR="003D131A" w:rsidRPr="008F5E85">
        <w:rPr>
          <w:rFonts w:ascii="Times New Roman" w:hAnsi="Times New Roman" w:cs="Times New Roman"/>
          <w:sz w:val="24"/>
          <w:szCs w:val="24"/>
        </w:rPr>
        <w:t>, на фирменном бланке за подписью руководителя и печатью.</w:t>
      </w:r>
    </w:p>
    <w:p w:rsidR="004A7EAD" w:rsidRPr="008F5E85" w:rsidRDefault="00F13CB6" w:rsidP="005660CC">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Все Субподрядчики должны обладать должной квалификацией, навыками и опытом в соответствующих видах </w:t>
      </w:r>
      <w:r w:rsidR="003B0CF1" w:rsidRPr="008F5E85">
        <w:rPr>
          <w:rFonts w:ascii="Times New Roman" w:hAnsi="Times New Roman" w:cs="Times New Roman"/>
          <w:sz w:val="24"/>
          <w:szCs w:val="24"/>
        </w:rPr>
        <w:t>Работ</w:t>
      </w:r>
      <w:r w:rsidRPr="008F5E85">
        <w:rPr>
          <w:rFonts w:ascii="Times New Roman" w:hAnsi="Times New Roman" w:cs="Times New Roman"/>
          <w:sz w:val="24"/>
          <w:szCs w:val="24"/>
        </w:rPr>
        <w:t>, а также иметь выданные саморегулируемыми организациями (членами которых они являются) свидетельства о д</w:t>
      </w:r>
      <w:r w:rsidR="003B0CF1" w:rsidRPr="008F5E85">
        <w:rPr>
          <w:rFonts w:ascii="Times New Roman" w:hAnsi="Times New Roman" w:cs="Times New Roman"/>
          <w:sz w:val="24"/>
          <w:szCs w:val="24"/>
        </w:rPr>
        <w:t>опуске к соответствующим видам Р</w:t>
      </w:r>
      <w:r w:rsidRPr="008F5E85">
        <w:rPr>
          <w:rFonts w:ascii="Times New Roman" w:hAnsi="Times New Roman" w:cs="Times New Roman"/>
          <w:sz w:val="24"/>
          <w:szCs w:val="24"/>
        </w:rPr>
        <w:t>абот</w:t>
      </w:r>
      <w:r w:rsidR="003B0CF1" w:rsidRPr="008F5E85">
        <w:rPr>
          <w:rFonts w:ascii="Times New Roman" w:hAnsi="Times New Roman" w:cs="Times New Roman"/>
          <w:sz w:val="24"/>
          <w:szCs w:val="24"/>
        </w:rPr>
        <w:t>, а также</w:t>
      </w:r>
      <w:r w:rsidRPr="008F5E85">
        <w:rPr>
          <w:rFonts w:ascii="Times New Roman" w:hAnsi="Times New Roman" w:cs="Times New Roman"/>
          <w:sz w:val="24"/>
          <w:szCs w:val="24"/>
        </w:rPr>
        <w:t xml:space="preserve"> иные разрешения, требующиеся в соответствии с Законодательством РФ для выполнения соответствующих Работ.</w:t>
      </w:r>
    </w:p>
    <w:p w:rsidR="004A7EAD" w:rsidRPr="008F5E85" w:rsidRDefault="000F58D0" w:rsidP="005660CC">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Генеральный Подрядчик не может передать одному Субподрядчику и/или аффилированным с ним лицам полный объем Работ</w:t>
      </w:r>
      <w:r w:rsidR="00E45448" w:rsidRPr="008F5E85">
        <w:rPr>
          <w:rFonts w:ascii="Times New Roman" w:hAnsi="Times New Roman" w:cs="Times New Roman"/>
          <w:sz w:val="24"/>
          <w:szCs w:val="24"/>
        </w:rPr>
        <w:t xml:space="preserve"> по настоящему Договору</w:t>
      </w:r>
      <w:r w:rsidRPr="008F5E85">
        <w:rPr>
          <w:rFonts w:ascii="Times New Roman" w:hAnsi="Times New Roman" w:cs="Times New Roman"/>
          <w:sz w:val="24"/>
          <w:szCs w:val="24"/>
        </w:rPr>
        <w:t>.</w:t>
      </w:r>
      <w:bookmarkStart w:id="59" w:name="_Ref317234377"/>
      <w:bookmarkStart w:id="60" w:name="_Ref317234536"/>
    </w:p>
    <w:bookmarkEnd w:id="59"/>
    <w:bookmarkEnd w:id="60"/>
    <w:p w:rsidR="002112F4" w:rsidRPr="008F5E85" w:rsidRDefault="002112F4" w:rsidP="005660CC">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случае неисполнения или ненадлежащего исполнения Субподрядчиком своих обязательств по договору субподряда, а также в случае прекращения договора субподряда, Генеральный Подрядчик обязан предпринять все необходимые меры по обеспечению своевременного завершения Работ, в том числе посредством заключения договоров </w:t>
      </w:r>
      <w:r w:rsidR="007612DB" w:rsidRPr="008F5E85">
        <w:rPr>
          <w:rFonts w:ascii="Times New Roman" w:hAnsi="Times New Roman" w:cs="Times New Roman"/>
          <w:sz w:val="24"/>
          <w:szCs w:val="24"/>
        </w:rPr>
        <w:t xml:space="preserve">субподряда </w:t>
      </w:r>
      <w:r w:rsidRPr="008F5E85">
        <w:rPr>
          <w:rFonts w:ascii="Times New Roman" w:hAnsi="Times New Roman" w:cs="Times New Roman"/>
          <w:sz w:val="24"/>
          <w:szCs w:val="24"/>
        </w:rPr>
        <w:t>с другим Субподрядчиком, а также меры по урегулированию претензий Субподрядчиков.</w:t>
      </w:r>
    </w:p>
    <w:p w:rsidR="00666455" w:rsidRPr="008F5E85" w:rsidRDefault="00666455"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p>
    <w:p w:rsidR="00F6115D" w:rsidRPr="008F5E85" w:rsidRDefault="000F58D0" w:rsidP="005660CC">
      <w:pPr>
        <w:pStyle w:val="a4"/>
        <w:numPr>
          <w:ilvl w:val="0"/>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ПРАВА СТОРОН</w:t>
      </w:r>
    </w:p>
    <w:p w:rsidR="00666455" w:rsidRPr="008F5E85" w:rsidRDefault="00666455"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0F58D0" w:rsidRPr="008F5E85" w:rsidRDefault="000F58D0" w:rsidP="005660CC">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Права Заказчика</w:t>
      </w:r>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Заказчик имеет право в любое время осуществлять контроль за ходом выполнения Генеральным Подрядчиком Работ</w:t>
      </w:r>
      <w:r w:rsidR="00731C25" w:rsidRPr="008F5E85">
        <w:rPr>
          <w:rFonts w:ascii="Times New Roman" w:hAnsi="Times New Roman" w:cs="Times New Roman"/>
          <w:sz w:val="24"/>
          <w:szCs w:val="24"/>
        </w:rPr>
        <w:t xml:space="preserve">, а также </w:t>
      </w:r>
      <w:r w:rsidRPr="008F5E85">
        <w:rPr>
          <w:rFonts w:ascii="Times New Roman" w:hAnsi="Times New Roman" w:cs="Times New Roman"/>
          <w:sz w:val="24"/>
          <w:szCs w:val="24"/>
        </w:rPr>
        <w:t>за сохранностью принадлежащего Заказчику имущества, находящегося на Строительной площадке.</w:t>
      </w:r>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Заказчик имеет право в любое время осуществлять проверку бухгалтерской документации, отчетов, корреспонденции, инструкци</w:t>
      </w:r>
      <w:r w:rsidR="003B0CF1" w:rsidRPr="008F5E85">
        <w:rPr>
          <w:rFonts w:ascii="Times New Roman" w:hAnsi="Times New Roman" w:cs="Times New Roman"/>
          <w:sz w:val="24"/>
          <w:szCs w:val="24"/>
        </w:rPr>
        <w:t>й</w:t>
      </w:r>
      <w:r w:rsidRPr="008F5E85">
        <w:rPr>
          <w:rFonts w:ascii="Times New Roman" w:hAnsi="Times New Roman" w:cs="Times New Roman"/>
          <w:sz w:val="24"/>
          <w:szCs w:val="24"/>
        </w:rPr>
        <w:t>, чертежей, платежных документов и иной документации Генерального Подрядчика, имеющей отношение к выполнению Генеральным Подрядчиком Работ по настоящему Договору. Генеральный Подрядчик обязуется незамедлительно и беспрепятственно предоставлять Заказчику полный объем требуемой для такой проверки документации.</w:t>
      </w:r>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Заказчик может распорядиться открыть результаты любых скрытых Работ (и/или произвести испытание любых результатов Работ</w:t>
      </w:r>
      <w:r w:rsidR="002C2715" w:rsidRPr="008F5E85">
        <w:rPr>
          <w:rFonts w:ascii="Times New Roman" w:hAnsi="Times New Roman" w:cs="Times New Roman"/>
          <w:sz w:val="24"/>
          <w:szCs w:val="24"/>
        </w:rPr>
        <w:t>)</w:t>
      </w:r>
      <w:r w:rsidRPr="008F5E85">
        <w:rPr>
          <w:rFonts w:ascii="Times New Roman" w:hAnsi="Times New Roman" w:cs="Times New Roman"/>
          <w:sz w:val="24"/>
          <w:szCs w:val="24"/>
        </w:rPr>
        <w:t xml:space="preserve">. Генеральный Подрядчик обязан незамедлительно выполнить такое указание Заказчика, при этом Генеральный Подрядчик не будет препятствовать присутствию Заказчика или третьих лиц при освидетельствовании результатов такого открытия скрытых Работ и/или испытаний результатов Работ. Если в результате открытия и/или испытания не будет обнаружено несоответствия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ия или качества производства Работ требованиям настоящего Договора, Генеральный Подрядчик должен получить плату за произведенное открытие и/или испытание</w:t>
      </w:r>
      <w:r w:rsidR="00562EDC" w:rsidRPr="008F5E85">
        <w:rPr>
          <w:rFonts w:ascii="Times New Roman" w:hAnsi="Times New Roman" w:cs="Times New Roman"/>
          <w:sz w:val="24"/>
          <w:szCs w:val="24"/>
        </w:rPr>
        <w:t>, для чего должен</w:t>
      </w:r>
      <w:r w:rsidRPr="008F5E85">
        <w:rPr>
          <w:rFonts w:ascii="Times New Roman" w:hAnsi="Times New Roman" w:cs="Times New Roman"/>
          <w:sz w:val="24"/>
          <w:szCs w:val="24"/>
        </w:rPr>
        <w:t xml:space="preserve"> подготови</w:t>
      </w:r>
      <w:r w:rsidR="00562EDC" w:rsidRPr="008F5E85">
        <w:rPr>
          <w:rFonts w:ascii="Times New Roman" w:hAnsi="Times New Roman" w:cs="Times New Roman"/>
          <w:sz w:val="24"/>
          <w:szCs w:val="24"/>
        </w:rPr>
        <w:t>ть</w:t>
      </w:r>
      <w:r w:rsidRPr="008F5E85">
        <w:rPr>
          <w:rFonts w:ascii="Times New Roman" w:hAnsi="Times New Roman" w:cs="Times New Roman"/>
          <w:sz w:val="24"/>
          <w:szCs w:val="24"/>
        </w:rPr>
        <w:t xml:space="preserve"> и направ</w:t>
      </w:r>
      <w:r w:rsidR="00562EDC" w:rsidRPr="008F5E85">
        <w:rPr>
          <w:rFonts w:ascii="Times New Roman" w:hAnsi="Times New Roman" w:cs="Times New Roman"/>
          <w:sz w:val="24"/>
          <w:szCs w:val="24"/>
        </w:rPr>
        <w:t>ить</w:t>
      </w:r>
      <w:r w:rsidRPr="008F5E85">
        <w:rPr>
          <w:rFonts w:ascii="Times New Roman" w:hAnsi="Times New Roman" w:cs="Times New Roman"/>
          <w:sz w:val="24"/>
          <w:szCs w:val="24"/>
        </w:rPr>
        <w:t xml:space="preserve"> Заказчику Заявк</w:t>
      </w:r>
      <w:r w:rsidR="00562EDC" w:rsidRPr="008F5E85">
        <w:rPr>
          <w:rFonts w:ascii="Times New Roman" w:hAnsi="Times New Roman" w:cs="Times New Roman"/>
          <w:sz w:val="24"/>
          <w:szCs w:val="24"/>
        </w:rPr>
        <w:t>у</w:t>
      </w:r>
      <w:r w:rsidRPr="008F5E85">
        <w:rPr>
          <w:rFonts w:ascii="Times New Roman" w:hAnsi="Times New Roman" w:cs="Times New Roman"/>
          <w:sz w:val="24"/>
          <w:szCs w:val="24"/>
        </w:rPr>
        <w:t xml:space="preserve"> на </w:t>
      </w:r>
      <w:r w:rsidR="00C42DBB" w:rsidRPr="008F5E85">
        <w:rPr>
          <w:rFonts w:ascii="Times New Roman" w:hAnsi="Times New Roman" w:cs="Times New Roman"/>
          <w:sz w:val="24"/>
          <w:szCs w:val="24"/>
        </w:rPr>
        <w:t xml:space="preserve">внесение изменений </w:t>
      </w:r>
      <w:r w:rsidRPr="008F5E85">
        <w:rPr>
          <w:rFonts w:ascii="Times New Roman" w:hAnsi="Times New Roman" w:cs="Times New Roman"/>
          <w:sz w:val="24"/>
          <w:szCs w:val="24"/>
        </w:rPr>
        <w:t xml:space="preserve">в соответствии с условиями настоящего Договора. </w:t>
      </w:r>
      <w:r w:rsidR="00562EDC" w:rsidRPr="008F5E85">
        <w:rPr>
          <w:rFonts w:ascii="Times New Roman" w:hAnsi="Times New Roman" w:cs="Times New Roman"/>
          <w:sz w:val="24"/>
          <w:szCs w:val="24"/>
        </w:rPr>
        <w:t>Размер платы устанавл</w:t>
      </w:r>
      <w:r w:rsidR="00A316CD" w:rsidRPr="008F5E85">
        <w:rPr>
          <w:rFonts w:ascii="Times New Roman" w:hAnsi="Times New Roman" w:cs="Times New Roman"/>
          <w:sz w:val="24"/>
          <w:szCs w:val="24"/>
        </w:rPr>
        <w:t>ивается</w:t>
      </w:r>
      <w:r w:rsidR="00352472" w:rsidRPr="008F5E85">
        <w:rPr>
          <w:rFonts w:ascii="Times New Roman" w:hAnsi="Times New Roman" w:cs="Times New Roman"/>
          <w:sz w:val="24"/>
          <w:szCs w:val="24"/>
        </w:rPr>
        <w:t xml:space="preserve"> на основании сметы, подготовленной </w:t>
      </w:r>
      <w:r w:rsidR="000D1575" w:rsidRPr="008F5E85">
        <w:rPr>
          <w:rFonts w:ascii="Times New Roman" w:hAnsi="Times New Roman" w:cs="Times New Roman"/>
          <w:sz w:val="24"/>
          <w:szCs w:val="24"/>
        </w:rPr>
        <w:t xml:space="preserve">Генеральным </w:t>
      </w:r>
      <w:r w:rsidR="007E2290" w:rsidRPr="008F5E85">
        <w:rPr>
          <w:rFonts w:ascii="Times New Roman" w:hAnsi="Times New Roman" w:cs="Times New Roman"/>
          <w:sz w:val="24"/>
          <w:szCs w:val="24"/>
        </w:rPr>
        <w:t>Подрядчиком</w:t>
      </w:r>
      <w:r w:rsidR="00352472" w:rsidRPr="008F5E85">
        <w:rPr>
          <w:rFonts w:ascii="Times New Roman" w:hAnsi="Times New Roman" w:cs="Times New Roman"/>
          <w:sz w:val="24"/>
          <w:szCs w:val="24"/>
        </w:rPr>
        <w:t xml:space="preserve"> и согласованной с Заказчиком</w:t>
      </w:r>
      <w:r w:rsidR="009F3AA4" w:rsidRPr="008F5E85">
        <w:rPr>
          <w:rFonts w:ascii="Times New Roman" w:hAnsi="Times New Roman" w:cs="Times New Roman"/>
          <w:sz w:val="24"/>
          <w:szCs w:val="24"/>
        </w:rPr>
        <w:t xml:space="preserve"> на основании ФЕР-2001</w:t>
      </w:r>
      <w:r w:rsidR="00562EDC" w:rsidRPr="008F5E85">
        <w:rPr>
          <w:rFonts w:ascii="Times New Roman" w:hAnsi="Times New Roman" w:cs="Times New Roman"/>
          <w:sz w:val="24"/>
          <w:szCs w:val="24"/>
        </w:rPr>
        <w:t>.</w:t>
      </w:r>
      <w:r w:rsidR="007F31D3"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Если в результате открытия и/или испытания будет обнаружено несоответствие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ия или качества производства Работ требованиям настоящего Договора, Генеральный Подрядчик обязан незамедлительно устранить такое несоответствие без права на продление сроков по настоящему Договору и </w:t>
      </w:r>
      <w:r w:rsidR="003B0CF1" w:rsidRPr="008F5E85">
        <w:rPr>
          <w:rFonts w:ascii="Times New Roman" w:hAnsi="Times New Roman" w:cs="Times New Roman"/>
          <w:sz w:val="24"/>
          <w:szCs w:val="24"/>
        </w:rPr>
        <w:t xml:space="preserve">без </w:t>
      </w:r>
      <w:r w:rsidRPr="008F5E85">
        <w:rPr>
          <w:rFonts w:ascii="Times New Roman" w:hAnsi="Times New Roman" w:cs="Times New Roman"/>
          <w:sz w:val="24"/>
          <w:szCs w:val="24"/>
        </w:rPr>
        <w:t>уве</w:t>
      </w:r>
      <w:r w:rsidR="003B0CF1" w:rsidRPr="008F5E85">
        <w:rPr>
          <w:rFonts w:ascii="Times New Roman" w:hAnsi="Times New Roman" w:cs="Times New Roman"/>
          <w:sz w:val="24"/>
          <w:szCs w:val="24"/>
        </w:rPr>
        <w:t xml:space="preserve">личения </w:t>
      </w:r>
      <w:r w:rsidR="003B0CF1" w:rsidRPr="008F5E85">
        <w:rPr>
          <w:rFonts w:ascii="Times New Roman" w:hAnsi="Times New Roman" w:cs="Times New Roman"/>
          <w:sz w:val="24"/>
          <w:szCs w:val="24"/>
        </w:rPr>
        <w:lastRenderedPageBreak/>
        <w:t>Цены Договора. При этом</w:t>
      </w:r>
      <w:r w:rsidRPr="008F5E85">
        <w:rPr>
          <w:rFonts w:ascii="Times New Roman" w:hAnsi="Times New Roman" w:cs="Times New Roman"/>
          <w:sz w:val="24"/>
          <w:szCs w:val="24"/>
        </w:rPr>
        <w:t xml:space="preserve"> исправление такого несоответствия не освобождает Генерального Подрядчика </w:t>
      </w:r>
      <w:r w:rsidR="003B0CF1" w:rsidRPr="008F5E85">
        <w:rPr>
          <w:rFonts w:ascii="Times New Roman" w:hAnsi="Times New Roman" w:cs="Times New Roman"/>
          <w:sz w:val="24"/>
          <w:szCs w:val="24"/>
        </w:rPr>
        <w:t xml:space="preserve">от </w:t>
      </w:r>
      <w:r w:rsidRPr="008F5E85">
        <w:rPr>
          <w:rFonts w:ascii="Times New Roman" w:hAnsi="Times New Roman" w:cs="Times New Roman"/>
          <w:sz w:val="24"/>
          <w:szCs w:val="24"/>
        </w:rPr>
        <w:t>его обязательств по настоящему Договору.</w:t>
      </w:r>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Заказчик имеет право в любое время проинформировать Генерального Подрядчика о неправильном и/или неприемлемом исполнении Работ, наличии </w:t>
      </w:r>
      <w:r w:rsidR="00C64240" w:rsidRPr="008F5E85">
        <w:rPr>
          <w:rFonts w:ascii="Times New Roman" w:hAnsi="Times New Roman" w:cs="Times New Roman"/>
          <w:sz w:val="24"/>
          <w:szCs w:val="24"/>
        </w:rPr>
        <w:t>Дефект</w:t>
      </w:r>
      <w:r w:rsidRPr="008F5E85">
        <w:rPr>
          <w:rFonts w:ascii="Times New Roman" w:hAnsi="Times New Roman" w:cs="Times New Roman"/>
          <w:sz w:val="24"/>
          <w:szCs w:val="24"/>
        </w:rPr>
        <w:t xml:space="preserve">ов в Работах, несоответствии Работ </w:t>
      </w:r>
      <w:r w:rsidR="00B70F51" w:rsidRPr="008F5E85">
        <w:rPr>
          <w:rFonts w:ascii="Times New Roman" w:hAnsi="Times New Roman" w:cs="Times New Roman"/>
          <w:sz w:val="24"/>
          <w:szCs w:val="24"/>
        </w:rPr>
        <w:t>Рабочей</w:t>
      </w:r>
      <w:r w:rsidR="007D5A73" w:rsidRPr="008F5E85">
        <w:rPr>
          <w:rFonts w:ascii="Times New Roman" w:hAnsi="Times New Roman" w:cs="Times New Roman"/>
          <w:sz w:val="24"/>
          <w:szCs w:val="24"/>
        </w:rPr>
        <w:t xml:space="preserve"> документации</w:t>
      </w:r>
      <w:r w:rsidRPr="008F5E85">
        <w:rPr>
          <w:rFonts w:ascii="Times New Roman" w:hAnsi="Times New Roman" w:cs="Times New Roman"/>
          <w:sz w:val="24"/>
          <w:szCs w:val="24"/>
        </w:rPr>
        <w:t xml:space="preserve">. В этом случае Генеральный Подрядчик обязан незамедлительно исправить такие </w:t>
      </w:r>
      <w:r w:rsidR="00C64240" w:rsidRPr="008F5E85">
        <w:rPr>
          <w:rFonts w:ascii="Times New Roman" w:hAnsi="Times New Roman" w:cs="Times New Roman"/>
          <w:sz w:val="24"/>
          <w:szCs w:val="24"/>
        </w:rPr>
        <w:t>Недостат</w:t>
      </w:r>
      <w:r w:rsidRPr="008F5E85">
        <w:rPr>
          <w:rFonts w:ascii="Times New Roman" w:hAnsi="Times New Roman" w:cs="Times New Roman"/>
          <w:sz w:val="24"/>
          <w:szCs w:val="24"/>
        </w:rPr>
        <w:t>ки и/или несоответствия в Работах своими силами и за свой счет без права увеличения сроков выполнения Работ</w:t>
      </w:r>
      <w:r w:rsidR="00F5225D" w:rsidRPr="008F5E85">
        <w:rPr>
          <w:rFonts w:ascii="Times New Roman" w:hAnsi="Times New Roman" w:cs="Times New Roman"/>
          <w:sz w:val="24"/>
          <w:szCs w:val="24"/>
        </w:rPr>
        <w:t xml:space="preserve"> </w:t>
      </w:r>
      <w:r w:rsidRPr="008F5E85">
        <w:rPr>
          <w:rFonts w:ascii="Times New Roman" w:hAnsi="Times New Roman" w:cs="Times New Roman"/>
          <w:sz w:val="24"/>
          <w:szCs w:val="24"/>
        </w:rPr>
        <w:t>и Цены</w:t>
      </w:r>
      <w:r w:rsidR="003B0CF1" w:rsidRPr="008F5E85">
        <w:rPr>
          <w:rFonts w:ascii="Times New Roman" w:hAnsi="Times New Roman" w:cs="Times New Roman"/>
          <w:sz w:val="24"/>
          <w:szCs w:val="24"/>
        </w:rPr>
        <w:t xml:space="preserve"> Договора. В случае</w:t>
      </w:r>
      <w:r w:rsidRPr="008F5E85">
        <w:rPr>
          <w:rFonts w:ascii="Times New Roman" w:hAnsi="Times New Roman" w:cs="Times New Roman"/>
          <w:sz w:val="24"/>
          <w:szCs w:val="24"/>
        </w:rPr>
        <w:t xml:space="preserve"> если в результате вышеуказанных исправлений Генеральным Подрядчиком и/или его Субподрядчиками будут разрушены и/или повреждены результаты (в том числе промежуточные) работ третьих лиц, Генеральный Подрядчик полностью компенсирует Заказчику или </w:t>
      </w:r>
      <w:r w:rsidR="00B15A26" w:rsidRPr="008F5E85">
        <w:rPr>
          <w:rFonts w:ascii="Times New Roman" w:hAnsi="Times New Roman" w:cs="Times New Roman"/>
          <w:sz w:val="24"/>
          <w:szCs w:val="24"/>
        </w:rPr>
        <w:t>указ</w:t>
      </w:r>
      <w:r w:rsidRPr="008F5E85">
        <w:rPr>
          <w:rFonts w:ascii="Times New Roman" w:hAnsi="Times New Roman" w:cs="Times New Roman"/>
          <w:sz w:val="24"/>
          <w:szCs w:val="24"/>
        </w:rPr>
        <w:t>анным третьим лицам все расходы по восстановлению поврежденных результатов работ.</w:t>
      </w:r>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 xml:space="preserve">Заказчик </w:t>
      </w:r>
      <w:r w:rsidR="006E3D3A" w:rsidRPr="008F5E85">
        <w:rPr>
          <w:rFonts w:ascii="Times New Roman" w:hAnsi="Times New Roman" w:cs="Times New Roman"/>
          <w:sz w:val="24"/>
          <w:szCs w:val="24"/>
        </w:rPr>
        <w:t xml:space="preserve">и </w:t>
      </w:r>
      <w:r w:rsidR="00562EDC" w:rsidRPr="008F5E85">
        <w:rPr>
          <w:rFonts w:ascii="Times New Roman" w:hAnsi="Times New Roman" w:cs="Times New Roman"/>
          <w:sz w:val="24"/>
          <w:szCs w:val="24"/>
        </w:rPr>
        <w:t>Строительный контроль</w:t>
      </w:r>
      <w:r w:rsidR="006E3D3A"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имеет право </w:t>
      </w:r>
      <w:r w:rsidR="00B15A26" w:rsidRPr="008F5E85">
        <w:rPr>
          <w:rFonts w:ascii="Times New Roman" w:hAnsi="Times New Roman" w:cs="Times New Roman"/>
          <w:sz w:val="24"/>
          <w:szCs w:val="24"/>
        </w:rPr>
        <w:t xml:space="preserve">дать указание Генеральному Подрядчику </w:t>
      </w:r>
      <w:r w:rsidRPr="008F5E85">
        <w:rPr>
          <w:rFonts w:ascii="Times New Roman" w:hAnsi="Times New Roman" w:cs="Times New Roman"/>
          <w:sz w:val="24"/>
          <w:szCs w:val="24"/>
        </w:rPr>
        <w:t xml:space="preserve">приостановить Работы при нарушении правил </w:t>
      </w:r>
      <w:r w:rsidR="000715D8" w:rsidRPr="008F5E85">
        <w:rPr>
          <w:rFonts w:ascii="Times New Roman" w:hAnsi="Times New Roman" w:cs="Times New Roman"/>
          <w:sz w:val="24"/>
          <w:szCs w:val="24"/>
        </w:rPr>
        <w:t xml:space="preserve">охраны труда и </w:t>
      </w:r>
      <w:r w:rsidRPr="008F5E85">
        <w:rPr>
          <w:rFonts w:ascii="Times New Roman" w:hAnsi="Times New Roman" w:cs="Times New Roman"/>
          <w:sz w:val="24"/>
          <w:szCs w:val="24"/>
        </w:rPr>
        <w:t xml:space="preserve">техники безопасности, </w:t>
      </w:r>
      <w:r w:rsidR="000715D8" w:rsidRPr="008F5E85">
        <w:rPr>
          <w:rFonts w:ascii="Times New Roman" w:hAnsi="Times New Roman" w:cs="Times New Roman"/>
          <w:sz w:val="24"/>
          <w:szCs w:val="24"/>
        </w:rPr>
        <w:t xml:space="preserve">промышленной, </w:t>
      </w:r>
      <w:r w:rsidRPr="008F5E85">
        <w:rPr>
          <w:rFonts w:ascii="Times New Roman" w:hAnsi="Times New Roman" w:cs="Times New Roman"/>
          <w:sz w:val="24"/>
          <w:szCs w:val="24"/>
        </w:rPr>
        <w:t>пожарной безопасности, охраны окружающей среды, ГОСТ и СНиП, условий настоящего Договора на Строительной площадке и потребовать от Генерального Подрядчика, силами и за счет Генерального Подрядчика, устранения нарушений, что не может служить основанием для продления срока выполнения Работ по Договору.</w:t>
      </w:r>
      <w:proofErr w:type="gramEnd"/>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Заказчик </w:t>
      </w:r>
      <w:r w:rsidR="00435C89" w:rsidRPr="008F5E85">
        <w:rPr>
          <w:rFonts w:ascii="Times New Roman" w:hAnsi="Times New Roman" w:cs="Times New Roman"/>
          <w:sz w:val="24"/>
          <w:szCs w:val="24"/>
        </w:rPr>
        <w:t>имеет</w:t>
      </w:r>
      <w:r w:rsidRPr="008F5E85">
        <w:rPr>
          <w:rFonts w:ascii="Times New Roman" w:hAnsi="Times New Roman" w:cs="Times New Roman"/>
          <w:sz w:val="24"/>
          <w:szCs w:val="24"/>
        </w:rPr>
        <w:t xml:space="preserve"> право </w:t>
      </w:r>
      <w:r w:rsidR="00435C89" w:rsidRPr="008F5E85">
        <w:rPr>
          <w:rFonts w:ascii="Times New Roman" w:hAnsi="Times New Roman" w:cs="Times New Roman"/>
          <w:sz w:val="24"/>
          <w:szCs w:val="24"/>
        </w:rPr>
        <w:t>предоставлять</w:t>
      </w:r>
      <w:r w:rsidRPr="008F5E85">
        <w:rPr>
          <w:rFonts w:ascii="Times New Roman" w:hAnsi="Times New Roman" w:cs="Times New Roman"/>
          <w:sz w:val="24"/>
          <w:szCs w:val="24"/>
        </w:rPr>
        <w:t xml:space="preserve"> </w:t>
      </w:r>
      <w:r w:rsidR="00566C1E" w:rsidRPr="008F5E85">
        <w:rPr>
          <w:rFonts w:ascii="Times New Roman" w:hAnsi="Times New Roman" w:cs="Times New Roman"/>
          <w:sz w:val="24"/>
          <w:szCs w:val="24"/>
        </w:rPr>
        <w:t>У</w:t>
      </w:r>
      <w:r w:rsidR="00435C89" w:rsidRPr="008F5E85">
        <w:rPr>
          <w:rFonts w:ascii="Times New Roman" w:hAnsi="Times New Roman" w:cs="Times New Roman"/>
          <w:sz w:val="24"/>
          <w:szCs w:val="24"/>
        </w:rPr>
        <w:t>казания</w:t>
      </w:r>
      <w:r w:rsidRPr="008F5E85">
        <w:rPr>
          <w:rFonts w:ascii="Times New Roman" w:hAnsi="Times New Roman" w:cs="Times New Roman"/>
          <w:sz w:val="24"/>
          <w:szCs w:val="24"/>
        </w:rPr>
        <w:t xml:space="preserve"> </w:t>
      </w:r>
      <w:r w:rsidR="004F389F" w:rsidRPr="008F5E85">
        <w:rPr>
          <w:rFonts w:ascii="Times New Roman" w:hAnsi="Times New Roman" w:cs="Times New Roman"/>
          <w:sz w:val="24"/>
          <w:szCs w:val="24"/>
        </w:rPr>
        <w:t xml:space="preserve">Заказчика </w:t>
      </w:r>
      <w:r w:rsidRPr="008F5E85">
        <w:rPr>
          <w:rFonts w:ascii="Times New Roman" w:hAnsi="Times New Roman" w:cs="Times New Roman"/>
          <w:sz w:val="24"/>
          <w:szCs w:val="24"/>
        </w:rPr>
        <w:t>в отношении Работ.</w:t>
      </w:r>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Заказчик вправе размещать на Строительной площадке любые информационные и рекламные щиты по своему усмотрению.</w:t>
      </w:r>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 xml:space="preserve">Заказчик </w:t>
      </w:r>
      <w:r w:rsidR="00113E34" w:rsidRPr="008F5E85">
        <w:rPr>
          <w:rFonts w:ascii="Times New Roman" w:hAnsi="Times New Roman" w:cs="Times New Roman"/>
          <w:sz w:val="24"/>
          <w:szCs w:val="24"/>
        </w:rPr>
        <w:t>имеет</w:t>
      </w:r>
      <w:r w:rsidRPr="008F5E85">
        <w:rPr>
          <w:rFonts w:ascii="Times New Roman" w:hAnsi="Times New Roman" w:cs="Times New Roman"/>
          <w:sz w:val="24"/>
          <w:szCs w:val="24"/>
        </w:rPr>
        <w:t xml:space="preserve"> право удалить со Строительной площадки любое лицо, являющееся сотрудником (или действующее от имени) Генерального Подрядчика и/или его Субподрядчиков, которое, по мнению Заказчика</w:t>
      </w:r>
      <w:r w:rsidR="00566C1E" w:rsidRPr="008F5E85">
        <w:rPr>
          <w:rFonts w:ascii="Times New Roman" w:hAnsi="Times New Roman" w:cs="Times New Roman"/>
          <w:sz w:val="24"/>
          <w:szCs w:val="24"/>
        </w:rPr>
        <w:t>,</w:t>
      </w:r>
      <w:r w:rsidRPr="008F5E85">
        <w:rPr>
          <w:rFonts w:ascii="Times New Roman" w:hAnsi="Times New Roman" w:cs="Times New Roman"/>
          <w:sz w:val="24"/>
          <w:szCs w:val="24"/>
        </w:rPr>
        <w:t xml:space="preserve"> своими действиями осуществляет производство Работ не в соответствии с условиями настоящего Договора</w:t>
      </w:r>
      <w:r w:rsidR="005704D9" w:rsidRPr="008F5E85">
        <w:rPr>
          <w:rFonts w:ascii="Times New Roman" w:hAnsi="Times New Roman" w:cs="Times New Roman"/>
          <w:sz w:val="24"/>
          <w:szCs w:val="24"/>
        </w:rPr>
        <w:t>;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Генеральный Подрядчик обязан незамедлительно удалить такое лицо со Строительной площадки сразу после получения устного </w:t>
      </w:r>
      <w:r w:rsidR="00566C1E" w:rsidRPr="008F5E85">
        <w:rPr>
          <w:rFonts w:ascii="Times New Roman" w:hAnsi="Times New Roman" w:cs="Times New Roman"/>
          <w:sz w:val="24"/>
          <w:szCs w:val="24"/>
        </w:rPr>
        <w:t>указания от Заказчика</w:t>
      </w:r>
      <w:r w:rsidR="005704D9" w:rsidRPr="008F5E85">
        <w:rPr>
          <w:rFonts w:ascii="Times New Roman" w:hAnsi="Times New Roman" w:cs="Times New Roman"/>
          <w:sz w:val="24"/>
          <w:szCs w:val="24"/>
        </w:rPr>
        <w:t xml:space="preserve"> и назначить (в случае необходимости) необходимое лицо для замены</w:t>
      </w:r>
      <w:r w:rsidR="00566C1E"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Удаление любого лица со Строительной площадки согласно положениям данной статьи настоящего Договора не освобождает Генерального Подрядчика от любой из его обязанностей и обязательств по настоящему Договору. Решение Заказчика об удалении и недопущении любого лица на Строительную площадку является окончательным. </w:t>
      </w:r>
      <w:proofErr w:type="gramStart"/>
      <w:r w:rsidRPr="008F5E85">
        <w:rPr>
          <w:rFonts w:ascii="Times New Roman" w:hAnsi="Times New Roman" w:cs="Times New Roman"/>
          <w:sz w:val="24"/>
          <w:szCs w:val="24"/>
        </w:rPr>
        <w:t xml:space="preserve">Генеральный 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w:t>
      </w:r>
      <w:r w:rsidR="00861D12" w:rsidRPr="008F5E85">
        <w:rPr>
          <w:rFonts w:ascii="Times New Roman" w:hAnsi="Times New Roman" w:cs="Times New Roman"/>
          <w:sz w:val="24"/>
          <w:szCs w:val="24"/>
        </w:rPr>
        <w:t>и/или иные лица, действующие от имени Генерального Подр</w:t>
      </w:r>
      <w:r w:rsidR="0044688F" w:rsidRPr="008F5E85">
        <w:rPr>
          <w:rFonts w:ascii="Times New Roman" w:hAnsi="Times New Roman" w:cs="Times New Roman"/>
          <w:sz w:val="24"/>
          <w:szCs w:val="24"/>
        </w:rPr>
        <w:t xml:space="preserve">ядчика или его Субподрядчиков, </w:t>
      </w:r>
      <w:r w:rsidRPr="008F5E85">
        <w:rPr>
          <w:rFonts w:ascii="Times New Roman" w:hAnsi="Times New Roman" w:cs="Times New Roman"/>
          <w:sz w:val="24"/>
          <w:szCs w:val="24"/>
        </w:rPr>
        <w:t xml:space="preserve">не будут допущены или будут удалены со Строительной площадки в соответствии с положениями </w:t>
      </w:r>
      <w:r w:rsidR="001C0717" w:rsidRPr="008F5E85">
        <w:rPr>
          <w:rFonts w:ascii="Times New Roman" w:hAnsi="Times New Roman" w:cs="Times New Roman"/>
          <w:sz w:val="24"/>
          <w:szCs w:val="24"/>
        </w:rPr>
        <w:t>настоящего пункта</w:t>
      </w:r>
      <w:r w:rsidRPr="008F5E85">
        <w:rPr>
          <w:rFonts w:ascii="Times New Roman" w:hAnsi="Times New Roman" w:cs="Times New Roman"/>
          <w:sz w:val="24"/>
          <w:szCs w:val="24"/>
        </w:rPr>
        <w:t xml:space="preserve"> Договора.</w:t>
      </w:r>
      <w:proofErr w:type="gramEnd"/>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Заказчик имеет право вносить изменения в </w:t>
      </w:r>
      <w:r w:rsidR="00B70F51" w:rsidRPr="008F5E85">
        <w:rPr>
          <w:rFonts w:ascii="Times New Roman" w:hAnsi="Times New Roman" w:cs="Times New Roman"/>
          <w:sz w:val="24"/>
          <w:szCs w:val="24"/>
        </w:rPr>
        <w:t>п</w:t>
      </w:r>
      <w:r w:rsidR="008E2A03" w:rsidRPr="008F5E85">
        <w:rPr>
          <w:rFonts w:ascii="Times New Roman" w:hAnsi="Times New Roman" w:cs="Times New Roman"/>
          <w:sz w:val="24"/>
          <w:szCs w:val="24"/>
        </w:rPr>
        <w:t>роектную</w:t>
      </w:r>
      <w:r w:rsidRPr="008F5E85">
        <w:rPr>
          <w:rFonts w:ascii="Times New Roman" w:hAnsi="Times New Roman" w:cs="Times New Roman"/>
          <w:sz w:val="24"/>
          <w:szCs w:val="24"/>
        </w:rPr>
        <w:t xml:space="preserve"> документацию, изменять состав, тип, объем, используемы</w:t>
      </w:r>
      <w:r w:rsidR="008E2A03" w:rsidRPr="008F5E85">
        <w:rPr>
          <w:rFonts w:ascii="Times New Roman" w:hAnsi="Times New Roman" w:cs="Times New Roman"/>
          <w:sz w:val="24"/>
          <w:szCs w:val="24"/>
        </w:rPr>
        <w:t>х</w:t>
      </w:r>
      <w:r w:rsidRPr="008F5E85">
        <w:rPr>
          <w:rFonts w:ascii="Times New Roman" w:hAnsi="Times New Roman" w:cs="Times New Roman"/>
          <w:sz w:val="24"/>
          <w:szCs w:val="24"/>
        </w:rPr>
        <w:t xml:space="preserve"> </w:t>
      </w:r>
      <w:r w:rsidR="007B27DB" w:rsidRPr="008F5E85">
        <w:rPr>
          <w:rFonts w:ascii="Times New Roman" w:hAnsi="Times New Roman" w:cs="Times New Roman"/>
          <w:sz w:val="24"/>
          <w:szCs w:val="24"/>
        </w:rPr>
        <w:t>Материал</w:t>
      </w:r>
      <w:r w:rsidR="008E2A03" w:rsidRPr="008F5E85">
        <w:rPr>
          <w:rFonts w:ascii="Times New Roman" w:hAnsi="Times New Roman" w:cs="Times New Roman"/>
          <w:sz w:val="24"/>
          <w:szCs w:val="24"/>
        </w:rPr>
        <w:t>ов</w:t>
      </w:r>
      <w:r w:rsidRPr="008F5E85">
        <w:rPr>
          <w:rFonts w:ascii="Times New Roman" w:hAnsi="Times New Roman" w:cs="Times New Roman"/>
          <w:sz w:val="24"/>
          <w:szCs w:val="24"/>
        </w:rPr>
        <w:t xml:space="preserve">,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и</w:t>
      </w:r>
      <w:r w:rsidR="008E2A03" w:rsidRPr="008F5E85">
        <w:rPr>
          <w:rFonts w:ascii="Times New Roman" w:hAnsi="Times New Roman" w:cs="Times New Roman"/>
          <w:sz w:val="24"/>
          <w:szCs w:val="24"/>
        </w:rPr>
        <w:t>я</w:t>
      </w:r>
      <w:r w:rsidRPr="008F5E85">
        <w:rPr>
          <w:rFonts w:ascii="Times New Roman" w:hAnsi="Times New Roman" w:cs="Times New Roman"/>
          <w:sz w:val="24"/>
          <w:szCs w:val="24"/>
        </w:rPr>
        <w:t xml:space="preserve"> в соответствии с </w:t>
      </w:r>
      <w:r w:rsidR="008E2A03" w:rsidRPr="008F5E85">
        <w:rPr>
          <w:rFonts w:ascii="Times New Roman" w:hAnsi="Times New Roman" w:cs="Times New Roman"/>
          <w:sz w:val="24"/>
          <w:szCs w:val="24"/>
        </w:rPr>
        <w:t xml:space="preserve">условиями настоящего Договора и </w:t>
      </w:r>
      <w:r w:rsidRPr="008F5E85">
        <w:rPr>
          <w:rFonts w:ascii="Times New Roman" w:hAnsi="Times New Roman" w:cs="Times New Roman"/>
          <w:sz w:val="24"/>
          <w:szCs w:val="24"/>
        </w:rPr>
        <w:t xml:space="preserve">Законодательством </w:t>
      </w:r>
      <w:r w:rsidR="008E2A03" w:rsidRPr="008F5E85">
        <w:rPr>
          <w:rFonts w:ascii="Times New Roman" w:hAnsi="Times New Roman" w:cs="Times New Roman"/>
          <w:sz w:val="24"/>
          <w:szCs w:val="24"/>
        </w:rPr>
        <w:t>РФ</w:t>
      </w:r>
      <w:r w:rsidRPr="008F5E85">
        <w:rPr>
          <w:rFonts w:ascii="Times New Roman" w:hAnsi="Times New Roman" w:cs="Times New Roman"/>
          <w:sz w:val="24"/>
          <w:szCs w:val="24"/>
        </w:rPr>
        <w:t>.</w:t>
      </w:r>
    </w:p>
    <w:p w:rsidR="000F58D0" w:rsidRPr="008F5E85" w:rsidRDefault="000F58D0" w:rsidP="005660CC">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 xml:space="preserve">Права Генерального </w:t>
      </w:r>
      <w:r w:rsidR="00B85522" w:rsidRPr="008F5E85">
        <w:rPr>
          <w:rFonts w:ascii="Times New Roman" w:hAnsi="Times New Roman" w:cs="Times New Roman"/>
          <w:b/>
          <w:sz w:val="24"/>
          <w:szCs w:val="24"/>
        </w:rPr>
        <w:t>Подрядчик</w:t>
      </w:r>
      <w:r w:rsidRPr="008F5E85">
        <w:rPr>
          <w:rFonts w:ascii="Times New Roman" w:hAnsi="Times New Roman" w:cs="Times New Roman"/>
          <w:b/>
          <w:sz w:val="24"/>
          <w:szCs w:val="24"/>
        </w:rPr>
        <w:t>а</w:t>
      </w:r>
    </w:p>
    <w:p w:rsidR="000F58D0" w:rsidRPr="008F5E85" w:rsidRDefault="00B861ED"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П</w:t>
      </w:r>
      <w:r w:rsidR="000F58D0" w:rsidRPr="008F5E85">
        <w:rPr>
          <w:rFonts w:ascii="Times New Roman" w:hAnsi="Times New Roman" w:cs="Times New Roman"/>
          <w:sz w:val="24"/>
          <w:szCs w:val="24"/>
        </w:rPr>
        <w:t xml:space="preserve">о настоящему Договору Генеральный Подрядчик вправе </w:t>
      </w:r>
      <w:r w:rsidR="00F5220B" w:rsidRPr="008F5E85">
        <w:rPr>
          <w:rFonts w:ascii="Times New Roman" w:hAnsi="Times New Roman" w:cs="Times New Roman"/>
          <w:sz w:val="24"/>
          <w:szCs w:val="24"/>
        </w:rPr>
        <w:t xml:space="preserve">выполнять </w:t>
      </w:r>
      <w:r w:rsidRPr="008F5E85">
        <w:rPr>
          <w:rFonts w:ascii="Times New Roman" w:hAnsi="Times New Roman" w:cs="Times New Roman"/>
          <w:sz w:val="24"/>
          <w:szCs w:val="24"/>
        </w:rPr>
        <w:t xml:space="preserve">Работы </w:t>
      </w:r>
      <w:r w:rsidR="00F5220B" w:rsidRPr="008F5E85">
        <w:rPr>
          <w:rFonts w:ascii="Times New Roman" w:hAnsi="Times New Roman" w:cs="Times New Roman"/>
          <w:sz w:val="24"/>
          <w:szCs w:val="24"/>
        </w:rPr>
        <w:t>лично</w:t>
      </w:r>
      <w:r w:rsidR="000F58D0" w:rsidRPr="008F5E85">
        <w:rPr>
          <w:rFonts w:ascii="Times New Roman" w:hAnsi="Times New Roman" w:cs="Times New Roman"/>
          <w:sz w:val="24"/>
          <w:szCs w:val="24"/>
        </w:rPr>
        <w:t xml:space="preserve"> </w:t>
      </w:r>
      <w:r w:rsidR="00F5220B" w:rsidRPr="008F5E85">
        <w:rPr>
          <w:rFonts w:ascii="Times New Roman" w:hAnsi="Times New Roman" w:cs="Times New Roman"/>
          <w:sz w:val="24"/>
          <w:szCs w:val="24"/>
        </w:rPr>
        <w:t>либо привлекать</w:t>
      </w:r>
      <w:r w:rsidR="000F58D0" w:rsidRPr="008F5E85">
        <w:rPr>
          <w:rFonts w:ascii="Times New Roman" w:hAnsi="Times New Roman" w:cs="Times New Roman"/>
          <w:sz w:val="24"/>
          <w:szCs w:val="24"/>
        </w:rPr>
        <w:t xml:space="preserve"> Субподрядчиков, имеющих необходимые лицензии и свидетельства о допуске</w:t>
      </w:r>
      <w:r w:rsidR="00566C1E" w:rsidRPr="008F5E85">
        <w:rPr>
          <w:rFonts w:ascii="Times New Roman" w:hAnsi="Times New Roman" w:cs="Times New Roman"/>
          <w:sz w:val="24"/>
          <w:szCs w:val="24"/>
        </w:rPr>
        <w:t>,</w:t>
      </w:r>
      <w:r w:rsidR="00F5225D" w:rsidRPr="008F5E85">
        <w:rPr>
          <w:rFonts w:ascii="Times New Roman" w:hAnsi="Times New Roman" w:cs="Times New Roman"/>
          <w:sz w:val="24"/>
          <w:szCs w:val="24"/>
        </w:rPr>
        <w:t xml:space="preserve"> выданные</w:t>
      </w:r>
      <w:r w:rsidR="000F58D0" w:rsidRPr="008F5E85">
        <w:rPr>
          <w:rFonts w:ascii="Times New Roman" w:hAnsi="Times New Roman" w:cs="Times New Roman"/>
          <w:sz w:val="24"/>
          <w:szCs w:val="24"/>
        </w:rPr>
        <w:t xml:space="preserve"> соответствующими организациями</w:t>
      </w:r>
      <w:r w:rsidR="00D5081B" w:rsidRPr="008F5E85">
        <w:rPr>
          <w:rFonts w:ascii="Times New Roman" w:hAnsi="Times New Roman" w:cs="Times New Roman"/>
          <w:sz w:val="24"/>
          <w:szCs w:val="24"/>
        </w:rPr>
        <w:t>.</w:t>
      </w:r>
    </w:p>
    <w:p w:rsidR="006D6F09" w:rsidRPr="008F5E85" w:rsidRDefault="00715C77"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Cs/>
          <w:sz w:val="24"/>
          <w:szCs w:val="24"/>
        </w:rPr>
        <w:t>Осуществлять иные права, предусмотренные настоящим Договором.</w:t>
      </w:r>
    </w:p>
    <w:p w:rsidR="00C64079" w:rsidRPr="008F5E85" w:rsidRDefault="00C64079"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0F58D0" w:rsidRPr="008F5E85" w:rsidRDefault="000F58D0" w:rsidP="005660CC">
      <w:pPr>
        <w:pStyle w:val="a4"/>
        <w:numPr>
          <w:ilvl w:val="0"/>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ОБЯЗАННОСТИ СТОРОН</w:t>
      </w:r>
    </w:p>
    <w:p w:rsidR="00703244" w:rsidRPr="008F5E85" w:rsidRDefault="00703244"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0F58D0" w:rsidRPr="008F5E85" w:rsidRDefault="000F58D0" w:rsidP="005660CC">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Обязанности Заказчика</w:t>
      </w:r>
    </w:p>
    <w:p w:rsidR="00860F31"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Cs/>
          <w:sz w:val="24"/>
          <w:szCs w:val="24"/>
        </w:rPr>
        <w:lastRenderedPageBreak/>
        <w:t>Заказчик</w:t>
      </w:r>
      <w:r w:rsidRPr="008F5E85">
        <w:rPr>
          <w:rFonts w:ascii="Times New Roman" w:hAnsi="Times New Roman" w:cs="Times New Roman"/>
          <w:sz w:val="24"/>
          <w:szCs w:val="24"/>
        </w:rPr>
        <w:t xml:space="preserve"> обязуется не препятствовать доступу на Строительную площадку персонала,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и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ия Генерального Подрядчика в порядке и на условиях, установленных настоящим Договором.</w:t>
      </w:r>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Заказчик производит своевременную оплату Работ Генерального Подрядчика в соответствии с положениями Договора при условии </w:t>
      </w:r>
      <w:r w:rsidR="00797910" w:rsidRPr="008F5E85">
        <w:rPr>
          <w:rFonts w:ascii="Times New Roman" w:hAnsi="Times New Roman" w:cs="Times New Roman"/>
          <w:sz w:val="24"/>
          <w:szCs w:val="24"/>
        </w:rPr>
        <w:t xml:space="preserve">надлежащего и </w:t>
      </w:r>
      <w:r w:rsidRPr="008F5E85">
        <w:rPr>
          <w:rFonts w:ascii="Times New Roman" w:hAnsi="Times New Roman" w:cs="Times New Roman"/>
          <w:sz w:val="24"/>
          <w:szCs w:val="24"/>
        </w:rPr>
        <w:t>своевременного выполнения Генеральным Подрядчиком своих обязательств по Договору.</w:t>
      </w:r>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В случае </w:t>
      </w:r>
      <w:r w:rsidR="005B0A43" w:rsidRPr="008F5E85">
        <w:rPr>
          <w:rFonts w:ascii="Times New Roman" w:hAnsi="Times New Roman" w:cs="Times New Roman"/>
          <w:sz w:val="24"/>
          <w:szCs w:val="24"/>
        </w:rPr>
        <w:t xml:space="preserve">если </w:t>
      </w:r>
      <w:r w:rsidR="008C4F5C" w:rsidRPr="008F5E85">
        <w:rPr>
          <w:rFonts w:ascii="Times New Roman" w:hAnsi="Times New Roman" w:cs="Times New Roman"/>
          <w:sz w:val="24"/>
          <w:szCs w:val="24"/>
        </w:rPr>
        <w:t>Заказчик не осуществляет</w:t>
      </w:r>
      <w:r w:rsidR="008C0F93" w:rsidRPr="008F5E85">
        <w:rPr>
          <w:rFonts w:ascii="Times New Roman" w:hAnsi="Times New Roman" w:cs="Times New Roman"/>
          <w:sz w:val="24"/>
          <w:szCs w:val="24"/>
        </w:rPr>
        <w:t xml:space="preserve"> платежи в течение 10 (десять</w:t>
      </w:r>
      <w:r w:rsidRPr="008F5E85">
        <w:rPr>
          <w:rFonts w:ascii="Times New Roman" w:hAnsi="Times New Roman" w:cs="Times New Roman"/>
          <w:sz w:val="24"/>
          <w:szCs w:val="24"/>
        </w:rPr>
        <w:t>)</w:t>
      </w:r>
      <w:r w:rsidR="00435082" w:rsidRPr="008F5E85">
        <w:rPr>
          <w:rFonts w:ascii="Times New Roman" w:hAnsi="Times New Roman" w:cs="Times New Roman"/>
          <w:sz w:val="24"/>
          <w:szCs w:val="24"/>
        </w:rPr>
        <w:t xml:space="preserve"> </w:t>
      </w:r>
      <w:r w:rsidRPr="008F5E85">
        <w:rPr>
          <w:rFonts w:ascii="Times New Roman" w:hAnsi="Times New Roman" w:cs="Times New Roman"/>
          <w:sz w:val="24"/>
          <w:szCs w:val="24"/>
        </w:rPr>
        <w:t>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 xml:space="preserve">дней после </w:t>
      </w:r>
      <w:r w:rsidR="00562EDC" w:rsidRPr="008F5E85">
        <w:rPr>
          <w:rFonts w:ascii="Times New Roman" w:hAnsi="Times New Roman" w:cs="Times New Roman"/>
          <w:sz w:val="24"/>
          <w:szCs w:val="24"/>
        </w:rPr>
        <w:t>установленных настоящим Договором сроков</w:t>
      </w:r>
      <w:r w:rsidRPr="008F5E85">
        <w:rPr>
          <w:rFonts w:ascii="Times New Roman" w:hAnsi="Times New Roman" w:cs="Times New Roman"/>
          <w:sz w:val="24"/>
          <w:szCs w:val="24"/>
        </w:rPr>
        <w:t xml:space="preserve">, </w:t>
      </w:r>
      <w:r w:rsidR="008C4F5C" w:rsidRPr="008F5E85">
        <w:rPr>
          <w:rFonts w:ascii="Times New Roman" w:hAnsi="Times New Roman" w:cs="Times New Roman"/>
          <w:sz w:val="24"/>
          <w:szCs w:val="24"/>
        </w:rPr>
        <w:t>Генеральный Подрядчик вправе</w:t>
      </w:r>
      <w:r w:rsidRPr="008F5E85">
        <w:rPr>
          <w:rFonts w:ascii="Times New Roman" w:hAnsi="Times New Roman" w:cs="Times New Roman"/>
          <w:sz w:val="24"/>
          <w:szCs w:val="24"/>
        </w:rPr>
        <w:t xml:space="preserve"> требовать уплаты штрафных санкций, согласно </w:t>
      </w:r>
      <w:r w:rsidR="00A47FDE" w:rsidRPr="008F5E85">
        <w:rPr>
          <w:rFonts w:ascii="Times New Roman" w:hAnsi="Times New Roman" w:cs="Times New Roman"/>
          <w:sz w:val="24"/>
          <w:szCs w:val="24"/>
        </w:rPr>
        <w:t>р</w:t>
      </w:r>
      <w:r w:rsidRPr="008F5E85">
        <w:rPr>
          <w:rFonts w:ascii="Times New Roman" w:hAnsi="Times New Roman" w:cs="Times New Roman"/>
          <w:sz w:val="24"/>
          <w:szCs w:val="24"/>
        </w:rPr>
        <w:t xml:space="preserve">азделу </w:t>
      </w:r>
      <w:r w:rsidR="00310409" w:rsidRPr="008F5E85">
        <w:rPr>
          <w:rFonts w:ascii="Times New Roman" w:hAnsi="Times New Roman" w:cs="Times New Roman"/>
          <w:sz w:val="24"/>
          <w:szCs w:val="24"/>
        </w:rPr>
        <w:t>2</w:t>
      </w:r>
      <w:r w:rsidR="006D3E0F" w:rsidRPr="008F5E85">
        <w:rPr>
          <w:rFonts w:ascii="Times New Roman" w:hAnsi="Times New Roman" w:cs="Times New Roman"/>
          <w:sz w:val="24"/>
          <w:szCs w:val="24"/>
        </w:rPr>
        <w:t xml:space="preserve">3 </w:t>
      </w:r>
      <w:r w:rsidRPr="008F5E85">
        <w:rPr>
          <w:rFonts w:ascii="Times New Roman" w:hAnsi="Times New Roman" w:cs="Times New Roman"/>
          <w:sz w:val="24"/>
          <w:szCs w:val="24"/>
        </w:rPr>
        <w:t>настоящего Договора.</w:t>
      </w:r>
    </w:p>
    <w:p w:rsidR="00043A29" w:rsidRPr="008F5E85" w:rsidRDefault="00860F31"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Заказчик</w:t>
      </w:r>
      <w:r w:rsidR="00D5081B"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в случае необходимости, </w:t>
      </w:r>
      <w:r w:rsidR="001E07CE" w:rsidRPr="008F5E85">
        <w:rPr>
          <w:rFonts w:ascii="Times New Roman" w:hAnsi="Times New Roman" w:cs="Times New Roman"/>
          <w:sz w:val="24"/>
          <w:szCs w:val="24"/>
        </w:rPr>
        <w:t>обязан</w:t>
      </w:r>
      <w:r w:rsidRPr="008F5E85">
        <w:rPr>
          <w:rFonts w:ascii="Times New Roman" w:hAnsi="Times New Roman" w:cs="Times New Roman"/>
          <w:sz w:val="24"/>
          <w:szCs w:val="24"/>
        </w:rPr>
        <w:t xml:space="preserve"> продлить срок действия технических условий для присоединения всех инженерных коммуникаций</w:t>
      </w:r>
      <w:r w:rsidR="006D3E0F" w:rsidRPr="008F5E85">
        <w:rPr>
          <w:rFonts w:ascii="Times New Roman" w:hAnsi="Times New Roman" w:cs="Times New Roman"/>
          <w:sz w:val="24"/>
          <w:szCs w:val="24"/>
        </w:rPr>
        <w:t>,</w:t>
      </w:r>
      <w:r w:rsidR="007C68F6" w:rsidRPr="008F5E85">
        <w:rPr>
          <w:rFonts w:ascii="Times New Roman" w:hAnsi="Times New Roman" w:cs="Times New Roman"/>
          <w:sz w:val="24"/>
          <w:szCs w:val="24"/>
        </w:rPr>
        <w:t xml:space="preserve"> </w:t>
      </w:r>
      <w:r w:rsidRPr="008F5E85">
        <w:rPr>
          <w:rFonts w:ascii="Times New Roman" w:hAnsi="Times New Roman" w:cs="Times New Roman"/>
          <w:sz w:val="24"/>
          <w:szCs w:val="24"/>
        </w:rPr>
        <w:t>а также контролировать получение</w:t>
      </w:r>
      <w:r w:rsidR="00A27F7C" w:rsidRPr="008F5E85">
        <w:rPr>
          <w:rFonts w:ascii="Times New Roman" w:hAnsi="Times New Roman" w:cs="Times New Roman"/>
          <w:sz w:val="24"/>
          <w:szCs w:val="24"/>
        </w:rPr>
        <w:t xml:space="preserve"> Генеральным Подрядчиком,</w:t>
      </w:r>
      <w:r w:rsidRPr="008F5E85">
        <w:rPr>
          <w:rFonts w:ascii="Times New Roman" w:hAnsi="Times New Roman" w:cs="Times New Roman"/>
          <w:sz w:val="24"/>
          <w:szCs w:val="24"/>
        </w:rPr>
        <w:t xml:space="preserve"> </w:t>
      </w:r>
      <w:r w:rsidR="00A27F7C" w:rsidRPr="008F5E85">
        <w:rPr>
          <w:rFonts w:ascii="Times New Roman" w:hAnsi="Times New Roman" w:cs="Times New Roman"/>
          <w:sz w:val="24"/>
          <w:szCs w:val="24"/>
        </w:rPr>
        <w:t xml:space="preserve">в соответствии с Законодательством РФ, </w:t>
      </w:r>
      <w:r w:rsidR="00B70F51" w:rsidRPr="008F5E85">
        <w:rPr>
          <w:rFonts w:ascii="Times New Roman" w:hAnsi="Times New Roman" w:cs="Times New Roman"/>
          <w:sz w:val="24"/>
          <w:szCs w:val="24"/>
        </w:rPr>
        <w:t>Исходных данных</w:t>
      </w:r>
      <w:r w:rsidRPr="008F5E85">
        <w:rPr>
          <w:rFonts w:ascii="Times New Roman" w:hAnsi="Times New Roman" w:cs="Times New Roman"/>
          <w:sz w:val="24"/>
          <w:szCs w:val="24"/>
        </w:rPr>
        <w:t>,</w:t>
      </w:r>
      <w:r w:rsidR="00A27F7C" w:rsidRPr="008F5E85">
        <w:rPr>
          <w:rFonts w:ascii="Times New Roman" w:hAnsi="Times New Roman" w:cs="Times New Roman"/>
          <w:sz w:val="24"/>
          <w:szCs w:val="24"/>
        </w:rPr>
        <w:t xml:space="preserve"> необходимых для производства Работ по настоящему Договору</w:t>
      </w:r>
      <w:r w:rsidRPr="008F5E85">
        <w:rPr>
          <w:rFonts w:ascii="Times New Roman" w:hAnsi="Times New Roman" w:cs="Times New Roman"/>
          <w:sz w:val="24"/>
          <w:szCs w:val="24"/>
        </w:rPr>
        <w:t>.</w:t>
      </w:r>
    </w:p>
    <w:p w:rsidR="00C64079" w:rsidRPr="008F5E85" w:rsidRDefault="004C32EF"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Заказчик оказывает Генеральному Подрядчику услуги, указанные в разделе 9 настоящего Договора.</w:t>
      </w:r>
    </w:p>
    <w:p w:rsidR="000F58D0" w:rsidRPr="008F5E85" w:rsidRDefault="000F58D0" w:rsidP="005660CC">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 xml:space="preserve">Передача Строительной площадки Генеральному </w:t>
      </w:r>
      <w:r w:rsidR="00F5220B" w:rsidRPr="008F5E85">
        <w:rPr>
          <w:rFonts w:ascii="Times New Roman" w:hAnsi="Times New Roman" w:cs="Times New Roman"/>
          <w:b/>
          <w:sz w:val="24"/>
          <w:szCs w:val="24"/>
        </w:rPr>
        <w:t>П</w:t>
      </w:r>
      <w:r w:rsidRPr="008F5E85">
        <w:rPr>
          <w:rFonts w:ascii="Times New Roman" w:hAnsi="Times New Roman" w:cs="Times New Roman"/>
          <w:b/>
          <w:sz w:val="24"/>
          <w:szCs w:val="24"/>
        </w:rPr>
        <w:t>одрядчику</w:t>
      </w:r>
    </w:p>
    <w:p w:rsidR="00C64079" w:rsidRPr="008F5E85" w:rsidRDefault="00860F31"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Заказчик</w:t>
      </w:r>
      <w:r w:rsidR="000F58D0" w:rsidRPr="008F5E85">
        <w:rPr>
          <w:rFonts w:ascii="Times New Roman" w:hAnsi="Times New Roman" w:cs="Times New Roman"/>
          <w:sz w:val="24"/>
          <w:szCs w:val="24"/>
        </w:rPr>
        <w:t xml:space="preserve"> </w:t>
      </w:r>
      <w:r w:rsidR="00CD7B7D" w:rsidRPr="008F5E85">
        <w:rPr>
          <w:rFonts w:ascii="Times New Roman" w:hAnsi="Times New Roman" w:cs="Times New Roman"/>
          <w:sz w:val="24"/>
          <w:szCs w:val="24"/>
        </w:rPr>
        <w:t>обязуется</w:t>
      </w:r>
      <w:r w:rsidR="00526CDE"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 xml:space="preserve">передать Генеральному Подрядчику Строительную площадку для производства Работ на </w:t>
      </w:r>
      <w:r w:rsidR="005B0A43" w:rsidRPr="008F5E85">
        <w:rPr>
          <w:rFonts w:ascii="Times New Roman" w:hAnsi="Times New Roman" w:cs="Times New Roman"/>
          <w:sz w:val="24"/>
          <w:szCs w:val="24"/>
        </w:rPr>
        <w:t>срок</w:t>
      </w:r>
      <w:r w:rsidR="000F58D0" w:rsidRPr="008F5E85">
        <w:rPr>
          <w:rFonts w:ascii="Times New Roman" w:hAnsi="Times New Roman" w:cs="Times New Roman"/>
          <w:sz w:val="24"/>
          <w:szCs w:val="24"/>
        </w:rPr>
        <w:t xml:space="preserve"> выполнения Работ. Генеральный Подрядчик в течение</w:t>
      </w:r>
      <w:r w:rsidR="00CD02E8" w:rsidRPr="008F5E85">
        <w:rPr>
          <w:rFonts w:ascii="Times New Roman" w:hAnsi="Times New Roman" w:cs="Times New Roman"/>
          <w:sz w:val="24"/>
          <w:szCs w:val="24"/>
        </w:rPr>
        <w:t xml:space="preserve"> 5 (пяти)</w:t>
      </w:r>
      <w:r w:rsidR="000F58D0" w:rsidRPr="008F5E85">
        <w:rPr>
          <w:rFonts w:ascii="Times New Roman" w:hAnsi="Times New Roman" w:cs="Times New Roman"/>
          <w:sz w:val="24"/>
          <w:szCs w:val="24"/>
        </w:rPr>
        <w:t xml:space="preserve"> Календарных</w:t>
      </w:r>
      <w:r w:rsidR="000F58D0" w:rsidRPr="008F5E85" w:rsidDel="00DC1832">
        <w:rPr>
          <w:rFonts w:ascii="Times New Roman" w:hAnsi="Times New Roman" w:cs="Times New Roman"/>
          <w:sz w:val="24"/>
          <w:szCs w:val="24"/>
        </w:rPr>
        <w:t xml:space="preserve"> </w:t>
      </w:r>
      <w:r w:rsidR="000F58D0" w:rsidRPr="008F5E85">
        <w:rPr>
          <w:rFonts w:ascii="Times New Roman" w:hAnsi="Times New Roman" w:cs="Times New Roman"/>
          <w:sz w:val="24"/>
          <w:szCs w:val="24"/>
        </w:rPr>
        <w:t>дней с момента подписания настоящего Договора готовит и передает Заказчику</w:t>
      </w:r>
      <w:r w:rsidR="00526CDE" w:rsidRPr="008F5E85">
        <w:rPr>
          <w:rFonts w:ascii="Times New Roman" w:hAnsi="Times New Roman" w:cs="Times New Roman"/>
          <w:sz w:val="24"/>
          <w:szCs w:val="24"/>
        </w:rPr>
        <w:t xml:space="preserve"> </w:t>
      </w:r>
      <w:r w:rsidR="00CD7B7D" w:rsidRPr="008F5E85">
        <w:rPr>
          <w:rFonts w:ascii="Times New Roman" w:hAnsi="Times New Roman" w:cs="Times New Roman"/>
          <w:sz w:val="24"/>
          <w:szCs w:val="24"/>
        </w:rPr>
        <w:t>два</w:t>
      </w:r>
      <w:r w:rsidR="00526CDE"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подписанных экземпляра Акта передачи Строительной площадки. В случае отсутствия зам</w:t>
      </w:r>
      <w:r w:rsidR="005B0A43" w:rsidRPr="008F5E85">
        <w:rPr>
          <w:rFonts w:ascii="Times New Roman" w:hAnsi="Times New Roman" w:cs="Times New Roman"/>
          <w:sz w:val="24"/>
          <w:szCs w:val="24"/>
        </w:rPr>
        <w:t>ечаний</w:t>
      </w:r>
      <w:r w:rsidR="000F58D0" w:rsidRPr="008F5E85">
        <w:rPr>
          <w:rFonts w:ascii="Times New Roman" w:hAnsi="Times New Roman" w:cs="Times New Roman"/>
          <w:sz w:val="24"/>
          <w:szCs w:val="24"/>
        </w:rPr>
        <w:t xml:space="preserve"> Заказчик в течение </w:t>
      </w:r>
      <w:r w:rsidR="0000217E" w:rsidRPr="008F5E85">
        <w:rPr>
          <w:rFonts w:ascii="Times New Roman" w:hAnsi="Times New Roman" w:cs="Times New Roman"/>
          <w:sz w:val="24"/>
          <w:szCs w:val="24"/>
        </w:rPr>
        <w:t>5</w:t>
      </w:r>
      <w:r w:rsidR="000F58D0" w:rsidRPr="008F5E85">
        <w:rPr>
          <w:rFonts w:ascii="Times New Roman" w:hAnsi="Times New Roman" w:cs="Times New Roman"/>
          <w:sz w:val="24"/>
          <w:szCs w:val="24"/>
        </w:rPr>
        <w:t xml:space="preserve"> (</w:t>
      </w:r>
      <w:r w:rsidR="0000217E" w:rsidRPr="008F5E85">
        <w:rPr>
          <w:rFonts w:ascii="Times New Roman" w:hAnsi="Times New Roman" w:cs="Times New Roman"/>
          <w:sz w:val="24"/>
          <w:szCs w:val="24"/>
        </w:rPr>
        <w:t>пяти</w:t>
      </w:r>
      <w:r w:rsidR="000F58D0" w:rsidRPr="008F5E85">
        <w:rPr>
          <w:rFonts w:ascii="Times New Roman" w:hAnsi="Times New Roman" w:cs="Times New Roman"/>
          <w:sz w:val="24"/>
          <w:szCs w:val="24"/>
        </w:rPr>
        <w:t>) Календарных</w:t>
      </w:r>
      <w:r w:rsidR="000F58D0" w:rsidRPr="008F5E85" w:rsidDel="00DC1832">
        <w:rPr>
          <w:rFonts w:ascii="Times New Roman" w:hAnsi="Times New Roman" w:cs="Times New Roman"/>
          <w:sz w:val="24"/>
          <w:szCs w:val="24"/>
        </w:rPr>
        <w:t xml:space="preserve"> </w:t>
      </w:r>
      <w:r w:rsidR="000F58D0" w:rsidRPr="008F5E85">
        <w:rPr>
          <w:rFonts w:ascii="Times New Roman" w:hAnsi="Times New Roman" w:cs="Times New Roman"/>
          <w:sz w:val="24"/>
          <w:szCs w:val="24"/>
        </w:rPr>
        <w:t xml:space="preserve">дней </w:t>
      </w:r>
      <w:r w:rsidR="00CD7B7D" w:rsidRPr="008F5E85">
        <w:rPr>
          <w:rFonts w:ascii="Times New Roman" w:hAnsi="Times New Roman" w:cs="Times New Roman"/>
          <w:sz w:val="24"/>
          <w:szCs w:val="24"/>
        </w:rPr>
        <w:t xml:space="preserve">подписывает </w:t>
      </w:r>
      <w:r w:rsidR="000F58D0" w:rsidRPr="008F5E85">
        <w:rPr>
          <w:rFonts w:ascii="Times New Roman" w:hAnsi="Times New Roman" w:cs="Times New Roman"/>
          <w:sz w:val="24"/>
          <w:szCs w:val="24"/>
        </w:rPr>
        <w:t>Акт передачи Строительной площадки</w:t>
      </w:r>
      <w:r w:rsidR="000F58D0" w:rsidRPr="008F5E85" w:rsidDel="00101DC8">
        <w:rPr>
          <w:rFonts w:ascii="Times New Roman" w:hAnsi="Times New Roman" w:cs="Times New Roman"/>
          <w:sz w:val="24"/>
          <w:szCs w:val="24"/>
        </w:rPr>
        <w:t xml:space="preserve"> </w:t>
      </w:r>
      <w:r w:rsidR="000F58D0" w:rsidRPr="008F5E85">
        <w:rPr>
          <w:rFonts w:ascii="Times New Roman" w:hAnsi="Times New Roman" w:cs="Times New Roman"/>
          <w:sz w:val="24"/>
          <w:szCs w:val="24"/>
        </w:rPr>
        <w:t xml:space="preserve">и </w:t>
      </w:r>
      <w:r w:rsidR="00CD7B7D" w:rsidRPr="008F5E85">
        <w:rPr>
          <w:rFonts w:ascii="Times New Roman" w:hAnsi="Times New Roman" w:cs="Times New Roman"/>
          <w:sz w:val="24"/>
          <w:szCs w:val="24"/>
        </w:rPr>
        <w:t xml:space="preserve">возвращает </w:t>
      </w:r>
      <w:r w:rsidR="000F58D0" w:rsidRPr="008F5E85">
        <w:rPr>
          <w:rFonts w:ascii="Times New Roman" w:hAnsi="Times New Roman" w:cs="Times New Roman"/>
          <w:sz w:val="24"/>
          <w:szCs w:val="24"/>
        </w:rPr>
        <w:t>1 (один) экземпляр Генеральному Подрядчику.</w:t>
      </w:r>
      <w:r w:rsidR="00AE7109" w:rsidRPr="008F5E85">
        <w:rPr>
          <w:rFonts w:ascii="Times New Roman" w:hAnsi="Times New Roman" w:cs="Times New Roman"/>
          <w:sz w:val="24"/>
          <w:szCs w:val="24"/>
        </w:rPr>
        <w:t xml:space="preserve"> </w:t>
      </w:r>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Акт передачи Строительной площадки</w:t>
      </w:r>
      <w:r w:rsidRPr="008F5E85" w:rsidDel="00101DC8">
        <w:rPr>
          <w:rFonts w:ascii="Times New Roman" w:hAnsi="Times New Roman" w:cs="Times New Roman"/>
          <w:sz w:val="24"/>
          <w:szCs w:val="24"/>
        </w:rPr>
        <w:t xml:space="preserve"> </w:t>
      </w:r>
      <w:r w:rsidRPr="008F5E85">
        <w:rPr>
          <w:rFonts w:ascii="Times New Roman" w:hAnsi="Times New Roman" w:cs="Times New Roman"/>
          <w:sz w:val="24"/>
          <w:szCs w:val="24"/>
        </w:rPr>
        <w:t>подтверждает наделение Генерального Подрядчика правом пользования Строительной площадкой</w:t>
      </w:r>
      <w:r w:rsidRPr="008F5E85" w:rsidDel="00101DC8">
        <w:rPr>
          <w:rFonts w:ascii="Times New Roman" w:hAnsi="Times New Roman" w:cs="Times New Roman"/>
          <w:sz w:val="24"/>
          <w:szCs w:val="24"/>
        </w:rPr>
        <w:t xml:space="preserve"> </w:t>
      </w:r>
      <w:r w:rsidR="00AC3E69" w:rsidRPr="008F5E85">
        <w:rPr>
          <w:rFonts w:ascii="Times New Roman" w:hAnsi="Times New Roman" w:cs="Times New Roman"/>
          <w:sz w:val="24"/>
          <w:szCs w:val="24"/>
        </w:rPr>
        <w:t xml:space="preserve">в целях исполнения обязательств по настоящему Договору </w:t>
      </w:r>
      <w:r w:rsidRPr="008F5E85">
        <w:rPr>
          <w:rFonts w:ascii="Times New Roman" w:hAnsi="Times New Roman" w:cs="Times New Roman"/>
          <w:sz w:val="24"/>
          <w:szCs w:val="24"/>
        </w:rPr>
        <w:t>и возникновение у него обязанности по охране Строительной площадки</w:t>
      </w:r>
      <w:r w:rsidRPr="008F5E85" w:rsidDel="00101DC8">
        <w:rPr>
          <w:rFonts w:ascii="Times New Roman" w:hAnsi="Times New Roman" w:cs="Times New Roman"/>
          <w:sz w:val="24"/>
          <w:szCs w:val="24"/>
        </w:rPr>
        <w:t xml:space="preserve"> </w:t>
      </w:r>
      <w:r w:rsidRPr="008F5E85">
        <w:rPr>
          <w:rFonts w:ascii="Times New Roman" w:hAnsi="Times New Roman" w:cs="Times New Roman"/>
          <w:sz w:val="24"/>
          <w:szCs w:val="24"/>
        </w:rPr>
        <w:t>и любого имущества, находящегося на Строительной площадке, указывает на исходное состояние Строительной площадки.</w:t>
      </w:r>
    </w:p>
    <w:p w:rsidR="00797910" w:rsidRPr="008F5E85" w:rsidRDefault="0079791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 xml:space="preserve">Подписание Акта передачи Строительной площадки Генеральным Подрядчиком подтверждает, что Генеральный Подрядчик получил всю необходимую информацию в отношении рисков, непредвиденных и всех прочих обстоятельств, которые могут повлиять на стоимость или сроки выполнения Работ, обследовал и изучил Строительную площадку и прилегающие к ней территории и земельные участки, </w:t>
      </w:r>
      <w:r w:rsidR="00E94D27" w:rsidRPr="008F5E85">
        <w:rPr>
          <w:rFonts w:ascii="Times New Roman" w:hAnsi="Times New Roman" w:cs="Times New Roman"/>
          <w:sz w:val="24"/>
          <w:szCs w:val="24"/>
        </w:rPr>
        <w:t>и</w:t>
      </w:r>
      <w:r w:rsidRPr="008F5E85">
        <w:rPr>
          <w:rFonts w:ascii="Times New Roman" w:hAnsi="Times New Roman" w:cs="Times New Roman"/>
          <w:sz w:val="24"/>
          <w:szCs w:val="24"/>
        </w:rPr>
        <w:t>сходные данные и иную информацию, и нашел Строительную площадку подходящей для надлежащего исполнения своих обязательств</w:t>
      </w:r>
      <w:proofErr w:type="gramEnd"/>
      <w:r w:rsidRPr="008F5E85">
        <w:rPr>
          <w:rFonts w:ascii="Times New Roman" w:hAnsi="Times New Roman" w:cs="Times New Roman"/>
          <w:sz w:val="24"/>
          <w:szCs w:val="24"/>
        </w:rPr>
        <w:t xml:space="preserve"> по настоящему Договору в пределах Цены Договора и Графика </w:t>
      </w:r>
      <w:r w:rsidR="008817A1" w:rsidRPr="008F5E85">
        <w:rPr>
          <w:rFonts w:ascii="Times New Roman" w:hAnsi="Times New Roman" w:cs="Times New Roman"/>
          <w:sz w:val="24"/>
          <w:szCs w:val="24"/>
        </w:rPr>
        <w:t>выполнения р</w:t>
      </w:r>
      <w:r w:rsidRPr="008F5E85">
        <w:rPr>
          <w:rFonts w:ascii="Times New Roman" w:hAnsi="Times New Roman" w:cs="Times New Roman"/>
          <w:sz w:val="24"/>
          <w:szCs w:val="24"/>
        </w:rPr>
        <w:t>абот в отношении: геологических условий, гидрологических и климатических условий, подъездных путей, энергообеспечения, транспорта, водоснабжения, сре</w:t>
      </w:r>
      <w:proofErr w:type="gramStart"/>
      <w:r w:rsidRPr="008F5E85">
        <w:rPr>
          <w:rFonts w:ascii="Times New Roman" w:hAnsi="Times New Roman" w:cs="Times New Roman"/>
          <w:sz w:val="24"/>
          <w:szCs w:val="24"/>
        </w:rPr>
        <w:t>дств св</w:t>
      </w:r>
      <w:proofErr w:type="gramEnd"/>
      <w:r w:rsidRPr="008F5E85">
        <w:rPr>
          <w:rFonts w:ascii="Times New Roman" w:hAnsi="Times New Roman" w:cs="Times New Roman"/>
          <w:sz w:val="24"/>
          <w:szCs w:val="24"/>
        </w:rPr>
        <w:t>язи</w:t>
      </w:r>
      <w:r w:rsidR="001C0717" w:rsidRPr="008F5E85">
        <w:rPr>
          <w:rFonts w:ascii="Times New Roman" w:hAnsi="Times New Roman" w:cs="Times New Roman"/>
          <w:sz w:val="24"/>
          <w:szCs w:val="24"/>
        </w:rPr>
        <w:t>,</w:t>
      </w:r>
      <w:r w:rsidRPr="008F5E85">
        <w:rPr>
          <w:rFonts w:ascii="Times New Roman" w:hAnsi="Times New Roman" w:cs="Times New Roman"/>
          <w:sz w:val="24"/>
          <w:szCs w:val="24"/>
        </w:rPr>
        <w:t xml:space="preserve"> прочих временных сетей</w:t>
      </w:r>
      <w:r w:rsidR="001C0717" w:rsidRPr="008F5E85">
        <w:rPr>
          <w:rFonts w:ascii="Times New Roman" w:hAnsi="Times New Roman" w:cs="Times New Roman"/>
          <w:sz w:val="24"/>
          <w:szCs w:val="24"/>
        </w:rPr>
        <w:t xml:space="preserve"> и иных условий</w:t>
      </w:r>
      <w:r w:rsidRPr="008F5E85">
        <w:rPr>
          <w:rFonts w:ascii="Times New Roman" w:hAnsi="Times New Roman" w:cs="Times New Roman"/>
          <w:sz w:val="24"/>
          <w:szCs w:val="24"/>
        </w:rPr>
        <w:t xml:space="preserve">. </w:t>
      </w:r>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Строительная площадка</w:t>
      </w:r>
      <w:r w:rsidRPr="008F5E85" w:rsidDel="00101DC8">
        <w:rPr>
          <w:rFonts w:ascii="Times New Roman" w:hAnsi="Times New Roman" w:cs="Times New Roman"/>
          <w:sz w:val="24"/>
          <w:szCs w:val="24"/>
        </w:rPr>
        <w:t xml:space="preserve"> </w:t>
      </w:r>
      <w:r w:rsidR="00C02D08" w:rsidRPr="008F5E85">
        <w:rPr>
          <w:rFonts w:ascii="Times New Roman" w:hAnsi="Times New Roman" w:cs="Times New Roman"/>
          <w:sz w:val="24"/>
          <w:szCs w:val="24"/>
        </w:rPr>
        <w:t xml:space="preserve">возвращается </w:t>
      </w:r>
      <w:r w:rsidRPr="008F5E85">
        <w:rPr>
          <w:rFonts w:ascii="Times New Roman" w:hAnsi="Times New Roman" w:cs="Times New Roman"/>
          <w:sz w:val="24"/>
          <w:szCs w:val="24"/>
        </w:rPr>
        <w:t xml:space="preserve"> Генеральным Подрядчиком Заказчику </w:t>
      </w:r>
      <w:r w:rsidR="00C02D08" w:rsidRPr="008F5E85">
        <w:rPr>
          <w:rFonts w:ascii="Times New Roman" w:hAnsi="Times New Roman" w:cs="Times New Roman"/>
          <w:sz w:val="24"/>
          <w:szCs w:val="24"/>
        </w:rPr>
        <w:t xml:space="preserve">по акту </w:t>
      </w:r>
      <w:r w:rsidR="00C64079" w:rsidRPr="008F5E85">
        <w:rPr>
          <w:rFonts w:ascii="Times New Roman" w:hAnsi="Times New Roman" w:cs="Times New Roman"/>
          <w:sz w:val="24"/>
          <w:szCs w:val="24"/>
        </w:rPr>
        <w:t>не позднее 5 (Пяти)</w:t>
      </w:r>
      <w:r w:rsidR="00C02D08" w:rsidRPr="008F5E85">
        <w:rPr>
          <w:rFonts w:ascii="Times New Roman" w:hAnsi="Times New Roman" w:cs="Times New Roman"/>
          <w:sz w:val="24"/>
          <w:szCs w:val="24"/>
        </w:rPr>
        <w:t xml:space="preserve"> </w:t>
      </w:r>
      <w:r w:rsidR="00C64079" w:rsidRPr="008F5E85">
        <w:rPr>
          <w:rFonts w:ascii="Times New Roman" w:hAnsi="Times New Roman" w:cs="Times New Roman"/>
          <w:sz w:val="24"/>
          <w:szCs w:val="24"/>
        </w:rPr>
        <w:t>Календарных</w:t>
      </w:r>
      <w:r w:rsidR="00C02D08" w:rsidRPr="008F5E85">
        <w:rPr>
          <w:rFonts w:ascii="Times New Roman" w:hAnsi="Times New Roman" w:cs="Times New Roman"/>
          <w:sz w:val="24"/>
          <w:szCs w:val="24"/>
        </w:rPr>
        <w:t xml:space="preserve"> дней </w:t>
      </w:r>
      <w:r w:rsidR="004C32EF" w:rsidRPr="008F5E85">
        <w:rPr>
          <w:rFonts w:ascii="Times New Roman" w:hAnsi="Times New Roman" w:cs="Times New Roman"/>
          <w:sz w:val="24"/>
          <w:szCs w:val="24"/>
        </w:rPr>
        <w:t xml:space="preserve">после </w:t>
      </w:r>
      <w:r w:rsidRPr="008F5E85">
        <w:rPr>
          <w:rFonts w:ascii="Times New Roman" w:hAnsi="Times New Roman" w:cs="Times New Roman"/>
          <w:sz w:val="24"/>
          <w:szCs w:val="24"/>
        </w:rPr>
        <w:t>подписания Сторонами Акта приемки законченного строительством объекта</w:t>
      </w:r>
      <w:r w:rsidR="00B110B9" w:rsidRPr="008F5E85">
        <w:rPr>
          <w:rFonts w:ascii="Times New Roman" w:hAnsi="Times New Roman" w:cs="Times New Roman"/>
          <w:sz w:val="24"/>
          <w:szCs w:val="24"/>
        </w:rPr>
        <w:t xml:space="preserve"> (КС-11)</w:t>
      </w:r>
      <w:r w:rsidR="00A96206" w:rsidRPr="008F5E85">
        <w:rPr>
          <w:rFonts w:ascii="Times New Roman" w:hAnsi="Times New Roman" w:cs="Times New Roman"/>
          <w:sz w:val="24"/>
          <w:szCs w:val="24"/>
        </w:rPr>
        <w:t xml:space="preserve"> или </w:t>
      </w:r>
      <w:r w:rsidR="00C64079" w:rsidRPr="008F5E85">
        <w:rPr>
          <w:rFonts w:ascii="Times New Roman" w:hAnsi="Times New Roman" w:cs="Times New Roman"/>
          <w:sz w:val="24"/>
          <w:szCs w:val="24"/>
        </w:rPr>
        <w:t>не позднее 5 (Пяти) Календарных дней после досрочного прекращения настоящего Договора по любым основаниям</w:t>
      </w:r>
      <w:r w:rsidRPr="008F5E85">
        <w:rPr>
          <w:rFonts w:ascii="Times New Roman" w:hAnsi="Times New Roman" w:cs="Times New Roman"/>
          <w:sz w:val="24"/>
          <w:szCs w:val="24"/>
        </w:rPr>
        <w:t>.</w:t>
      </w:r>
      <w:r w:rsidR="00E33180" w:rsidRPr="008F5E85">
        <w:rPr>
          <w:rFonts w:ascii="Times New Roman" w:hAnsi="Times New Roman" w:cs="Times New Roman"/>
          <w:sz w:val="24"/>
          <w:szCs w:val="24"/>
        </w:rPr>
        <w:t xml:space="preserve"> При этом Генеральный Подрядчик обязан освободить Строительную площадку в порядке, определенном п</w:t>
      </w:r>
      <w:r w:rsidR="00007D28" w:rsidRPr="008F5E85">
        <w:rPr>
          <w:rFonts w:ascii="Times New Roman" w:hAnsi="Times New Roman" w:cs="Times New Roman"/>
          <w:sz w:val="24"/>
          <w:szCs w:val="24"/>
        </w:rPr>
        <w:t>унктом 1</w:t>
      </w:r>
      <w:r w:rsidR="009073F5" w:rsidRPr="008F5E85">
        <w:rPr>
          <w:rFonts w:ascii="Times New Roman" w:hAnsi="Times New Roman" w:cs="Times New Roman"/>
          <w:sz w:val="24"/>
          <w:szCs w:val="24"/>
        </w:rPr>
        <w:t>2</w:t>
      </w:r>
      <w:r w:rsidR="00B54713" w:rsidRPr="008F5E85">
        <w:rPr>
          <w:rFonts w:ascii="Times New Roman" w:hAnsi="Times New Roman" w:cs="Times New Roman"/>
          <w:sz w:val="24"/>
          <w:szCs w:val="24"/>
        </w:rPr>
        <w:t>.3</w:t>
      </w:r>
      <w:r w:rsidR="00DC4A64" w:rsidRPr="008F5E85">
        <w:rPr>
          <w:rFonts w:ascii="Times New Roman" w:hAnsi="Times New Roman" w:cs="Times New Roman"/>
          <w:sz w:val="24"/>
          <w:szCs w:val="24"/>
        </w:rPr>
        <w:t>.16</w:t>
      </w:r>
      <w:r w:rsidR="00E33180" w:rsidRPr="008F5E85">
        <w:rPr>
          <w:rFonts w:ascii="Times New Roman" w:hAnsi="Times New Roman" w:cs="Times New Roman"/>
          <w:sz w:val="24"/>
          <w:szCs w:val="24"/>
        </w:rPr>
        <w:t xml:space="preserve"> Договора. </w:t>
      </w:r>
    </w:p>
    <w:p w:rsidR="00156B21" w:rsidRPr="008F5E85" w:rsidRDefault="00604422" w:rsidP="000715D8">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Генеральный Подрядчик обязан установить ограждение по границам Строительной площадки в соответствии с проектом организации строительства</w:t>
      </w:r>
      <w:r w:rsidR="000715D8" w:rsidRPr="008F5E85">
        <w:rPr>
          <w:rFonts w:ascii="Times New Roman" w:hAnsi="Times New Roman"/>
          <w:sz w:val="24"/>
          <w:szCs w:val="24"/>
        </w:rPr>
        <w:t xml:space="preserve"> и проектом производства работ, и выполнить подготовительные мероприятия на Строительной </w:t>
      </w:r>
      <w:r w:rsidR="000715D8" w:rsidRPr="008F5E85">
        <w:rPr>
          <w:rFonts w:ascii="Times New Roman" w:hAnsi="Times New Roman"/>
          <w:sz w:val="24"/>
          <w:szCs w:val="24"/>
          <w:lang w:eastAsia="ru-RU"/>
        </w:rPr>
        <w:t xml:space="preserve">площадке (с находящимися на Строительной площадке объектами строительства, производственными и санитарно-бытовыми зданиями и сооружениями, участками работ и рабочими местами) </w:t>
      </w:r>
      <w:r w:rsidR="000715D8" w:rsidRPr="008F5E85">
        <w:rPr>
          <w:rFonts w:ascii="Times New Roman" w:hAnsi="Times New Roman"/>
          <w:sz w:val="24"/>
          <w:szCs w:val="24"/>
        </w:rPr>
        <w:t>для обеспечения безопасного выполнения Работ в соответствии с требованиями правил охраны труда, техники безопасности, промышленной, пожарной</w:t>
      </w:r>
      <w:proofErr w:type="gramEnd"/>
      <w:r w:rsidR="000715D8" w:rsidRPr="008F5E85">
        <w:rPr>
          <w:rFonts w:ascii="Times New Roman" w:hAnsi="Times New Roman"/>
          <w:sz w:val="24"/>
          <w:szCs w:val="24"/>
        </w:rPr>
        <w:t xml:space="preserve"> и экологической безопасности, в том числе санитарных норм и правил.</w:t>
      </w:r>
    </w:p>
    <w:p w:rsidR="000F58D0" w:rsidRPr="008F5E85" w:rsidRDefault="000F58D0" w:rsidP="005660CC">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 xml:space="preserve">Обязанности Генерального </w:t>
      </w:r>
      <w:r w:rsidR="00B85522" w:rsidRPr="008F5E85">
        <w:rPr>
          <w:rFonts w:ascii="Times New Roman" w:hAnsi="Times New Roman" w:cs="Times New Roman"/>
          <w:b/>
          <w:sz w:val="24"/>
          <w:szCs w:val="24"/>
        </w:rPr>
        <w:t>Подрядчик</w:t>
      </w:r>
      <w:r w:rsidRPr="008F5E85">
        <w:rPr>
          <w:rFonts w:ascii="Times New Roman" w:hAnsi="Times New Roman" w:cs="Times New Roman"/>
          <w:b/>
          <w:sz w:val="24"/>
          <w:szCs w:val="24"/>
        </w:rPr>
        <w:t>а</w:t>
      </w:r>
    </w:p>
    <w:p w:rsidR="00540D77"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Общие положения</w:t>
      </w:r>
    </w:p>
    <w:p w:rsidR="00540D77" w:rsidRPr="008F5E85" w:rsidRDefault="003B4CB3" w:rsidP="005660CC">
      <w:pPr>
        <w:tabs>
          <w:tab w:val="left" w:pos="993"/>
          <w:tab w:val="left" w:pos="1276"/>
          <w:tab w:val="left" w:pos="1560"/>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lastRenderedPageBreak/>
        <w:t>1</w:t>
      </w:r>
      <w:r w:rsidR="002E44C4" w:rsidRPr="008F5E85">
        <w:rPr>
          <w:rFonts w:ascii="Times New Roman" w:hAnsi="Times New Roman"/>
          <w:sz w:val="24"/>
          <w:szCs w:val="24"/>
        </w:rPr>
        <w:t>2</w:t>
      </w:r>
      <w:r w:rsidRPr="008F5E85">
        <w:rPr>
          <w:rFonts w:ascii="Times New Roman" w:hAnsi="Times New Roman"/>
          <w:sz w:val="24"/>
          <w:szCs w:val="24"/>
        </w:rPr>
        <w:t>.3</w:t>
      </w:r>
      <w:r w:rsidR="00540D77" w:rsidRPr="008F5E85">
        <w:rPr>
          <w:rFonts w:ascii="Times New Roman" w:hAnsi="Times New Roman"/>
          <w:sz w:val="24"/>
          <w:szCs w:val="24"/>
        </w:rPr>
        <w:t>.1.1.</w:t>
      </w:r>
      <w:r w:rsidR="00540D77" w:rsidRPr="008F5E85">
        <w:rPr>
          <w:rFonts w:ascii="Times New Roman" w:hAnsi="Times New Roman"/>
          <w:sz w:val="24"/>
          <w:szCs w:val="24"/>
        </w:rPr>
        <w:tab/>
      </w:r>
      <w:r w:rsidR="000F58D0" w:rsidRPr="008F5E85">
        <w:rPr>
          <w:rFonts w:ascii="Times New Roman" w:hAnsi="Times New Roman"/>
          <w:sz w:val="24"/>
          <w:szCs w:val="24"/>
        </w:rPr>
        <w:t xml:space="preserve">Генеральный Подрядчик </w:t>
      </w:r>
      <w:r w:rsidR="00B110B9" w:rsidRPr="008F5E85">
        <w:rPr>
          <w:rFonts w:ascii="Times New Roman" w:hAnsi="Times New Roman"/>
          <w:sz w:val="24"/>
          <w:szCs w:val="24"/>
        </w:rPr>
        <w:t>обязан</w:t>
      </w:r>
      <w:r w:rsidR="000F58D0" w:rsidRPr="008F5E85">
        <w:rPr>
          <w:rFonts w:ascii="Times New Roman" w:hAnsi="Times New Roman"/>
          <w:sz w:val="24"/>
          <w:szCs w:val="24"/>
        </w:rPr>
        <w:t xml:space="preserve"> иметь и </w:t>
      </w:r>
      <w:r w:rsidR="00B110B9" w:rsidRPr="008F5E85">
        <w:rPr>
          <w:rFonts w:ascii="Times New Roman" w:hAnsi="Times New Roman"/>
          <w:sz w:val="24"/>
          <w:szCs w:val="24"/>
        </w:rPr>
        <w:t>своевременно продлевать</w:t>
      </w:r>
      <w:r w:rsidR="000F58D0" w:rsidRPr="008F5E85">
        <w:rPr>
          <w:rFonts w:ascii="Times New Roman" w:hAnsi="Times New Roman"/>
          <w:sz w:val="24"/>
          <w:szCs w:val="24"/>
        </w:rPr>
        <w:t xml:space="preserve"> все необходимые допуски для выполнения Работ по настоящему Договору</w:t>
      </w:r>
      <w:r w:rsidR="007C68F6" w:rsidRPr="008F5E85">
        <w:rPr>
          <w:rFonts w:ascii="Times New Roman" w:hAnsi="Times New Roman"/>
          <w:sz w:val="24"/>
          <w:szCs w:val="24"/>
        </w:rPr>
        <w:t xml:space="preserve">. </w:t>
      </w:r>
      <w:r w:rsidR="000F58D0" w:rsidRPr="008F5E85">
        <w:rPr>
          <w:rFonts w:ascii="Times New Roman" w:hAnsi="Times New Roman"/>
          <w:sz w:val="24"/>
          <w:szCs w:val="24"/>
        </w:rPr>
        <w:t xml:space="preserve">Привлекаемые Генеральным Подрядчиком Субподрядчики также должны соответствовать указанным в настоящей статье требованиям. Генеральный Подрядчик не вправе выполнять Работы по настоящему Договору при отсутствии свидетельства о допуске к </w:t>
      </w:r>
      <w:r w:rsidR="00B110B9" w:rsidRPr="008F5E85">
        <w:rPr>
          <w:rFonts w:ascii="Times New Roman" w:hAnsi="Times New Roman"/>
          <w:sz w:val="24"/>
          <w:szCs w:val="24"/>
        </w:rPr>
        <w:t>Р</w:t>
      </w:r>
      <w:r w:rsidR="000F58D0" w:rsidRPr="008F5E85">
        <w:rPr>
          <w:rFonts w:ascii="Times New Roman" w:hAnsi="Times New Roman"/>
          <w:sz w:val="24"/>
          <w:szCs w:val="24"/>
        </w:rPr>
        <w:t>аботам, выданного соответствующей саморегулируемой организацией, если требование о наличии указанного документа (документов) предусмотрено Законодательством РФ.</w:t>
      </w:r>
    </w:p>
    <w:p w:rsidR="00FC5FFC" w:rsidRPr="008F5E85" w:rsidRDefault="003B4CB3" w:rsidP="005660CC">
      <w:pPr>
        <w:tabs>
          <w:tab w:val="left" w:pos="993"/>
          <w:tab w:val="left" w:pos="1276"/>
          <w:tab w:val="left" w:pos="1560"/>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540D77" w:rsidRPr="008F5E85">
        <w:rPr>
          <w:rFonts w:ascii="Times New Roman" w:hAnsi="Times New Roman"/>
          <w:sz w:val="24"/>
          <w:szCs w:val="24"/>
        </w:rPr>
        <w:t>.1.2.</w:t>
      </w:r>
      <w:r w:rsidR="00540D77" w:rsidRPr="008F5E85">
        <w:rPr>
          <w:rFonts w:ascii="Times New Roman" w:hAnsi="Times New Roman"/>
          <w:sz w:val="24"/>
          <w:szCs w:val="24"/>
        </w:rPr>
        <w:tab/>
      </w:r>
      <w:r w:rsidR="002D2439" w:rsidRPr="008F5E85">
        <w:rPr>
          <w:rFonts w:ascii="Times New Roman" w:hAnsi="Times New Roman"/>
          <w:sz w:val="24"/>
          <w:szCs w:val="24"/>
        </w:rPr>
        <w:t xml:space="preserve"> </w:t>
      </w:r>
      <w:r w:rsidR="000F58D0" w:rsidRPr="008F5E85">
        <w:rPr>
          <w:rFonts w:ascii="Times New Roman" w:hAnsi="Times New Roman"/>
          <w:sz w:val="24"/>
          <w:szCs w:val="24"/>
        </w:rPr>
        <w:t>Генеральный Подрядчик обязан своевременно выполнить и завершить Работы</w:t>
      </w:r>
      <w:r w:rsidR="00540D77" w:rsidRPr="008F5E85">
        <w:rPr>
          <w:rFonts w:ascii="Times New Roman" w:hAnsi="Times New Roman"/>
          <w:sz w:val="24"/>
          <w:szCs w:val="24"/>
        </w:rPr>
        <w:t xml:space="preserve">, </w:t>
      </w:r>
      <w:r w:rsidR="000F58D0" w:rsidRPr="008F5E85">
        <w:rPr>
          <w:rFonts w:ascii="Times New Roman" w:hAnsi="Times New Roman"/>
          <w:sz w:val="24"/>
          <w:szCs w:val="24"/>
        </w:rPr>
        <w:t xml:space="preserve">в соответствии с согласованным Графиком </w:t>
      </w:r>
      <w:r w:rsidR="008817A1" w:rsidRPr="008F5E85">
        <w:rPr>
          <w:rFonts w:ascii="Times New Roman" w:hAnsi="Times New Roman"/>
          <w:sz w:val="24"/>
          <w:szCs w:val="24"/>
        </w:rPr>
        <w:t>выполнения р</w:t>
      </w:r>
      <w:r w:rsidR="000F58D0" w:rsidRPr="008F5E85">
        <w:rPr>
          <w:rFonts w:ascii="Times New Roman" w:hAnsi="Times New Roman"/>
          <w:sz w:val="24"/>
          <w:szCs w:val="24"/>
        </w:rPr>
        <w:t xml:space="preserve">абот, </w:t>
      </w:r>
      <w:r w:rsidR="007D5A73" w:rsidRPr="008F5E85">
        <w:rPr>
          <w:rFonts w:ascii="Times New Roman" w:hAnsi="Times New Roman"/>
          <w:sz w:val="24"/>
          <w:szCs w:val="24"/>
        </w:rPr>
        <w:t>Исходным</w:t>
      </w:r>
      <w:r w:rsidR="00B110B9" w:rsidRPr="008F5E85">
        <w:rPr>
          <w:rFonts w:ascii="Times New Roman" w:hAnsi="Times New Roman"/>
          <w:sz w:val="24"/>
          <w:szCs w:val="24"/>
        </w:rPr>
        <w:t>и</w:t>
      </w:r>
      <w:r w:rsidR="007D5A73" w:rsidRPr="008F5E85">
        <w:rPr>
          <w:rFonts w:ascii="Times New Roman" w:hAnsi="Times New Roman"/>
          <w:sz w:val="24"/>
          <w:szCs w:val="24"/>
        </w:rPr>
        <w:t xml:space="preserve"> данным</w:t>
      </w:r>
      <w:r w:rsidR="00B110B9" w:rsidRPr="008F5E85">
        <w:rPr>
          <w:rFonts w:ascii="Times New Roman" w:hAnsi="Times New Roman"/>
          <w:sz w:val="24"/>
          <w:szCs w:val="24"/>
        </w:rPr>
        <w:t>и</w:t>
      </w:r>
      <w:r w:rsidR="00A27F7C" w:rsidRPr="008F5E85">
        <w:rPr>
          <w:rFonts w:ascii="Times New Roman" w:hAnsi="Times New Roman"/>
          <w:sz w:val="24"/>
          <w:szCs w:val="24"/>
        </w:rPr>
        <w:t xml:space="preserve">, </w:t>
      </w:r>
      <w:r w:rsidR="00C02D08" w:rsidRPr="008F5E85">
        <w:rPr>
          <w:rFonts w:ascii="Times New Roman" w:hAnsi="Times New Roman"/>
          <w:sz w:val="24"/>
          <w:szCs w:val="24"/>
        </w:rPr>
        <w:t xml:space="preserve">Рабочей документацией, </w:t>
      </w:r>
      <w:r w:rsidR="00B110B9" w:rsidRPr="008F5E85">
        <w:rPr>
          <w:rFonts w:ascii="Times New Roman" w:hAnsi="Times New Roman"/>
          <w:sz w:val="24"/>
          <w:szCs w:val="24"/>
        </w:rPr>
        <w:t>Законодательством РФ</w:t>
      </w:r>
      <w:r w:rsidR="000F58D0" w:rsidRPr="008F5E85">
        <w:rPr>
          <w:rFonts w:ascii="Times New Roman" w:hAnsi="Times New Roman"/>
          <w:sz w:val="24"/>
          <w:szCs w:val="24"/>
        </w:rPr>
        <w:t xml:space="preserve"> (включая надлежащее осуществление налоговых обязательств и социальных выплат)</w:t>
      </w:r>
      <w:r w:rsidR="00B110B9" w:rsidRPr="008F5E85">
        <w:rPr>
          <w:rFonts w:ascii="Times New Roman" w:hAnsi="Times New Roman"/>
          <w:sz w:val="24"/>
          <w:szCs w:val="24"/>
        </w:rPr>
        <w:t xml:space="preserve">. </w:t>
      </w:r>
    </w:p>
    <w:p w:rsidR="002D2439" w:rsidRPr="008F5E85" w:rsidRDefault="00B110B9" w:rsidP="005660CC">
      <w:pPr>
        <w:tabs>
          <w:tab w:val="left" w:pos="993"/>
          <w:tab w:val="left" w:pos="1276"/>
          <w:tab w:val="left" w:pos="1560"/>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Генеральный Подрядчик обязан выполнить Работы </w:t>
      </w:r>
      <w:r w:rsidR="000F58D0" w:rsidRPr="008F5E85">
        <w:rPr>
          <w:rFonts w:ascii="Times New Roman" w:hAnsi="Times New Roman"/>
          <w:sz w:val="24"/>
          <w:szCs w:val="24"/>
        </w:rPr>
        <w:t>с надлежащим качеством, а также с учетом прочих положений настоящего Договора.</w:t>
      </w:r>
      <w:r w:rsidR="002D2439" w:rsidRPr="008F5E85">
        <w:rPr>
          <w:rFonts w:ascii="Times New Roman" w:hAnsi="Times New Roman"/>
          <w:sz w:val="24"/>
          <w:szCs w:val="24"/>
        </w:rPr>
        <w:t xml:space="preserve"> </w:t>
      </w:r>
    </w:p>
    <w:p w:rsidR="002D2439" w:rsidRPr="008F5E85" w:rsidRDefault="002D2439" w:rsidP="00B71DF8">
      <w:pPr>
        <w:tabs>
          <w:tab w:val="left" w:pos="993"/>
          <w:tab w:val="left" w:pos="1276"/>
          <w:tab w:val="left" w:pos="1560"/>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12.3.1.3. Генеральный Подрядчик обязан немедленно известить в письменном виде Заказчика при обнаружении:</w:t>
      </w:r>
    </w:p>
    <w:p w:rsidR="002D2439" w:rsidRPr="008F5E85" w:rsidRDefault="002D2439" w:rsidP="00B71DF8">
      <w:pPr>
        <w:numPr>
          <w:ilvl w:val="0"/>
          <w:numId w:val="32"/>
        </w:numPr>
        <w:tabs>
          <w:tab w:val="num" w:pos="0"/>
          <w:tab w:val="left" w:pos="993"/>
          <w:tab w:val="left" w:pos="1276"/>
          <w:tab w:val="left" w:pos="1560"/>
        </w:tabs>
        <w:spacing w:after="0" w:line="240" w:lineRule="auto"/>
        <w:ind w:left="0" w:right="-1" w:firstLine="709"/>
        <w:jc w:val="both"/>
        <w:rPr>
          <w:rFonts w:ascii="Times New Roman" w:hAnsi="Times New Roman"/>
          <w:sz w:val="24"/>
          <w:szCs w:val="24"/>
        </w:rPr>
      </w:pPr>
      <w:r w:rsidRPr="008F5E85">
        <w:rPr>
          <w:rFonts w:ascii="Times New Roman" w:hAnsi="Times New Roman"/>
          <w:sz w:val="24"/>
          <w:szCs w:val="24"/>
        </w:rPr>
        <w:t>возможных неблагоприятных для Заказчика последствий выполнения его указаний о способе выполнения Работ;</w:t>
      </w:r>
    </w:p>
    <w:p w:rsidR="00540D77" w:rsidRPr="008F5E85" w:rsidRDefault="002D2439" w:rsidP="00B71DF8">
      <w:pPr>
        <w:numPr>
          <w:ilvl w:val="0"/>
          <w:numId w:val="32"/>
        </w:numPr>
        <w:tabs>
          <w:tab w:val="num" w:pos="0"/>
          <w:tab w:val="left" w:pos="993"/>
          <w:tab w:val="left" w:pos="1276"/>
          <w:tab w:val="left" w:pos="1560"/>
        </w:tabs>
        <w:spacing w:after="0" w:line="240" w:lineRule="auto"/>
        <w:ind w:left="0" w:right="-1" w:firstLine="709"/>
        <w:jc w:val="both"/>
        <w:rPr>
          <w:rFonts w:ascii="Times New Roman" w:hAnsi="Times New Roman"/>
          <w:sz w:val="24"/>
          <w:szCs w:val="24"/>
        </w:rPr>
      </w:pPr>
      <w:r w:rsidRPr="008F5E85">
        <w:rPr>
          <w:rFonts w:ascii="Times New Roman" w:hAnsi="Times New Roman"/>
          <w:sz w:val="24"/>
          <w:szCs w:val="24"/>
        </w:rPr>
        <w:t>не зависящих от Генерального Подрядчика обстоятельств, угрожающих годности или прочности результатов выполняемых Работ, либо создающих нев</w:t>
      </w:r>
      <w:r w:rsidR="000715D8" w:rsidRPr="008F5E85">
        <w:rPr>
          <w:rFonts w:ascii="Times New Roman" w:hAnsi="Times New Roman"/>
          <w:sz w:val="24"/>
          <w:szCs w:val="24"/>
        </w:rPr>
        <w:t>озможность их завершения в срок;</w:t>
      </w:r>
    </w:p>
    <w:p w:rsidR="000715D8" w:rsidRPr="008F5E85" w:rsidRDefault="000715D8" w:rsidP="000715D8">
      <w:pPr>
        <w:numPr>
          <w:ilvl w:val="0"/>
          <w:numId w:val="32"/>
        </w:numPr>
        <w:tabs>
          <w:tab w:val="left" w:pos="0"/>
          <w:tab w:val="left" w:pos="993"/>
          <w:tab w:val="left" w:pos="1560"/>
        </w:tabs>
        <w:spacing w:after="0" w:line="240" w:lineRule="auto"/>
        <w:ind w:left="0" w:right="-1" w:firstLine="709"/>
        <w:jc w:val="both"/>
        <w:rPr>
          <w:rFonts w:ascii="Times New Roman" w:hAnsi="Times New Roman"/>
          <w:sz w:val="24"/>
          <w:szCs w:val="24"/>
        </w:rPr>
      </w:pPr>
      <w:proofErr w:type="gramStart"/>
      <w:r w:rsidRPr="008F5E85">
        <w:rPr>
          <w:rFonts w:ascii="Times New Roman" w:hAnsi="Times New Roman"/>
          <w:sz w:val="24"/>
          <w:szCs w:val="24"/>
        </w:rPr>
        <w:t>о</w:t>
      </w:r>
      <w:proofErr w:type="gramEnd"/>
      <w:r w:rsidRPr="008F5E85">
        <w:rPr>
          <w:rFonts w:ascii="Times New Roman" w:hAnsi="Times New Roman"/>
          <w:sz w:val="24"/>
          <w:szCs w:val="24"/>
        </w:rPr>
        <w:t xml:space="preserve"> всех случаях аварий, пожаров, инцидентов, травматизма, гибели работников Генподрядной (субподрядной) организации и др., произошедших на объектах строительства.</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2D2439" w:rsidRPr="008F5E85">
        <w:rPr>
          <w:rFonts w:ascii="Times New Roman" w:hAnsi="Times New Roman"/>
          <w:sz w:val="24"/>
          <w:szCs w:val="24"/>
        </w:rPr>
        <w:t>.1.4</w:t>
      </w:r>
      <w:r w:rsidR="004D266D" w:rsidRPr="008F5E85">
        <w:rPr>
          <w:rFonts w:ascii="Times New Roman" w:hAnsi="Times New Roman"/>
          <w:sz w:val="24"/>
          <w:szCs w:val="24"/>
        </w:rPr>
        <w:t>.</w:t>
      </w:r>
      <w:r w:rsidR="004D266D" w:rsidRPr="008F5E85">
        <w:rPr>
          <w:rFonts w:ascii="Times New Roman" w:hAnsi="Times New Roman"/>
          <w:sz w:val="24"/>
          <w:szCs w:val="24"/>
        </w:rPr>
        <w:tab/>
      </w:r>
      <w:r w:rsidR="00C81B74" w:rsidRPr="008F5E85">
        <w:rPr>
          <w:rFonts w:ascii="Times New Roman" w:hAnsi="Times New Roman"/>
          <w:sz w:val="24"/>
          <w:szCs w:val="24"/>
        </w:rPr>
        <w:t xml:space="preserve">Генеральный Подрядчик </w:t>
      </w:r>
      <w:r w:rsidR="00321A94" w:rsidRPr="008F5E85">
        <w:rPr>
          <w:rFonts w:ascii="Times New Roman" w:hAnsi="Times New Roman"/>
          <w:sz w:val="24"/>
          <w:szCs w:val="24"/>
        </w:rPr>
        <w:t>контролирует проведение промежуточной приемки Работ, освидетельствование скрытых Работ и результатов испытаний</w:t>
      </w:r>
      <w:r w:rsidR="00C81B74" w:rsidRPr="008F5E85">
        <w:rPr>
          <w:rFonts w:ascii="Times New Roman" w:hAnsi="Times New Roman"/>
          <w:sz w:val="24"/>
          <w:szCs w:val="24"/>
        </w:rPr>
        <w:t>.</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w:t>
      </w:r>
      <w:r w:rsidR="004D266D" w:rsidRPr="008F5E85">
        <w:rPr>
          <w:rFonts w:ascii="Times New Roman" w:hAnsi="Times New Roman"/>
          <w:sz w:val="24"/>
          <w:szCs w:val="24"/>
        </w:rPr>
        <w:t>.</w:t>
      </w:r>
      <w:r w:rsidR="00C02D08" w:rsidRPr="008F5E85">
        <w:rPr>
          <w:rFonts w:ascii="Times New Roman" w:hAnsi="Times New Roman"/>
          <w:sz w:val="24"/>
          <w:szCs w:val="24"/>
        </w:rPr>
        <w:t>5.</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0F58D0" w:rsidRPr="008F5E85">
        <w:rPr>
          <w:rFonts w:ascii="Times New Roman" w:hAnsi="Times New Roman"/>
          <w:sz w:val="24"/>
          <w:szCs w:val="24"/>
        </w:rPr>
        <w:t>Генеральный Подрядчик обязан осуществлять сдачу Работ в соответствии с правилами приемки, установленными настоящим Договором и Законодательством РФ.</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.1.6</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0F58D0" w:rsidRPr="008F5E85">
        <w:rPr>
          <w:rFonts w:ascii="Times New Roman" w:hAnsi="Times New Roman"/>
          <w:sz w:val="24"/>
          <w:szCs w:val="24"/>
        </w:rPr>
        <w:t xml:space="preserve">Генеральный Подрядчик обязан проявлять профессиональный и ответственный </w:t>
      </w:r>
      <w:r w:rsidR="002B60A2" w:rsidRPr="008F5E85">
        <w:rPr>
          <w:rFonts w:ascii="Times New Roman" w:hAnsi="Times New Roman"/>
          <w:sz w:val="24"/>
          <w:szCs w:val="24"/>
        </w:rPr>
        <w:t xml:space="preserve"> </w:t>
      </w:r>
      <w:r w:rsidR="000F58D0" w:rsidRPr="008F5E85">
        <w:rPr>
          <w:rFonts w:ascii="Times New Roman" w:hAnsi="Times New Roman"/>
          <w:sz w:val="24"/>
          <w:szCs w:val="24"/>
        </w:rPr>
        <w:t>подход к исполнению своих обязательств по настоящему Договору, которы</w:t>
      </w:r>
      <w:r w:rsidR="00B110B9" w:rsidRPr="008F5E85">
        <w:rPr>
          <w:rFonts w:ascii="Times New Roman" w:hAnsi="Times New Roman"/>
          <w:sz w:val="24"/>
          <w:szCs w:val="24"/>
        </w:rPr>
        <w:t>й</w:t>
      </w:r>
      <w:r w:rsidR="000F58D0" w:rsidRPr="008F5E85">
        <w:rPr>
          <w:rFonts w:ascii="Times New Roman" w:hAnsi="Times New Roman"/>
          <w:sz w:val="24"/>
          <w:szCs w:val="24"/>
        </w:rPr>
        <w:t xml:space="preserve"> </w:t>
      </w:r>
      <w:r w:rsidR="00B110B9" w:rsidRPr="008F5E85">
        <w:rPr>
          <w:rFonts w:ascii="Times New Roman" w:hAnsi="Times New Roman"/>
          <w:sz w:val="24"/>
          <w:szCs w:val="24"/>
        </w:rPr>
        <w:t>следует</w:t>
      </w:r>
      <w:r w:rsidR="000F58D0" w:rsidRPr="008F5E85">
        <w:rPr>
          <w:rFonts w:ascii="Times New Roman" w:hAnsi="Times New Roman"/>
          <w:sz w:val="24"/>
          <w:szCs w:val="24"/>
        </w:rPr>
        <w:t xml:space="preserve"> ожидать от компетентного </w:t>
      </w:r>
      <w:r w:rsidR="000D1575" w:rsidRPr="008F5E85">
        <w:rPr>
          <w:rFonts w:ascii="Times New Roman" w:hAnsi="Times New Roman"/>
          <w:sz w:val="24"/>
          <w:szCs w:val="24"/>
        </w:rPr>
        <w:t>Г</w:t>
      </w:r>
      <w:r w:rsidR="00B110B9" w:rsidRPr="008F5E85">
        <w:rPr>
          <w:rFonts w:ascii="Times New Roman" w:hAnsi="Times New Roman"/>
          <w:sz w:val="24"/>
          <w:szCs w:val="24"/>
        </w:rPr>
        <w:t xml:space="preserve">енерального </w:t>
      </w:r>
      <w:r w:rsidR="000D1575" w:rsidRPr="008F5E85">
        <w:rPr>
          <w:rFonts w:ascii="Times New Roman" w:hAnsi="Times New Roman"/>
          <w:sz w:val="24"/>
          <w:szCs w:val="24"/>
        </w:rPr>
        <w:t>П</w:t>
      </w:r>
      <w:r w:rsidR="00546D7C" w:rsidRPr="008F5E85">
        <w:rPr>
          <w:rFonts w:ascii="Times New Roman" w:hAnsi="Times New Roman"/>
          <w:sz w:val="24"/>
          <w:szCs w:val="24"/>
        </w:rPr>
        <w:t xml:space="preserve">одрядчика </w:t>
      </w:r>
      <w:r w:rsidR="000F58D0" w:rsidRPr="008F5E85">
        <w:rPr>
          <w:rFonts w:ascii="Times New Roman" w:hAnsi="Times New Roman"/>
          <w:sz w:val="24"/>
          <w:szCs w:val="24"/>
        </w:rPr>
        <w:t>при осуществлении Работ такого масштаба, характера, объема и сложности. Генеральный Подрядчик обязуется выполн</w:t>
      </w:r>
      <w:r w:rsidR="00B110B9" w:rsidRPr="008F5E85">
        <w:rPr>
          <w:rFonts w:ascii="Times New Roman" w:hAnsi="Times New Roman"/>
          <w:sz w:val="24"/>
          <w:szCs w:val="24"/>
        </w:rPr>
        <w:t>я</w:t>
      </w:r>
      <w:r w:rsidR="000F58D0" w:rsidRPr="008F5E85">
        <w:rPr>
          <w:rFonts w:ascii="Times New Roman" w:hAnsi="Times New Roman"/>
          <w:sz w:val="24"/>
          <w:szCs w:val="24"/>
        </w:rPr>
        <w:t>ть Работы исключительно в интересах Заказчика.</w:t>
      </w:r>
    </w:p>
    <w:p w:rsidR="004D266D" w:rsidRPr="008F5E85" w:rsidRDefault="004D266D"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w:t>
      </w:r>
      <w:r w:rsidR="003B4CB3" w:rsidRPr="008F5E85">
        <w:rPr>
          <w:rFonts w:ascii="Times New Roman" w:hAnsi="Times New Roman"/>
          <w:sz w:val="24"/>
          <w:szCs w:val="24"/>
        </w:rPr>
        <w:t>3</w:t>
      </w:r>
      <w:r w:rsidR="00C02D08" w:rsidRPr="008F5E85">
        <w:rPr>
          <w:rFonts w:ascii="Times New Roman" w:hAnsi="Times New Roman"/>
          <w:sz w:val="24"/>
          <w:szCs w:val="24"/>
        </w:rPr>
        <w:t>.1.7</w:t>
      </w:r>
      <w:r w:rsidRPr="008F5E85">
        <w:rPr>
          <w:rFonts w:ascii="Times New Roman" w:hAnsi="Times New Roman"/>
          <w:sz w:val="24"/>
          <w:szCs w:val="24"/>
        </w:rPr>
        <w:t>.</w:t>
      </w:r>
      <w:r w:rsidRPr="008F5E85">
        <w:rPr>
          <w:rFonts w:ascii="Times New Roman" w:hAnsi="Times New Roman"/>
          <w:sz w:val="24"/>
          <w:szCs w:val="24"/>
        </w:rPr>
        <w:tab/>
      </w:r>
      <w:r w:rsidR="00D526F6" w:rsidRPr="008F5E85">
        <w:rPr>
          <w:rFonts w:ascii="Times New Roman" w:hAnsi="Times New Roman"/>
          <w:sz w:val="24"/>
          <w:szCs w:val="24"/>
        </w:rPr>
        <w:t xml:space="preserve"> </w:t>
      </w:r>
      <w:r w:rsidR="000F58D0" w:rsidRPr="008F5E85">
        <w:rPr>
          <w:rFonts w:ascii="Times New Roman" w:hAnsi="Times New Roman"/>
          <w:sz w:val="24"/>
          <w:szCs w:val="24"/>
        </w:rPr>
        <w:t xml:space="preserve">Генеральный Подрядчик </w:t>
      </w:r>
      <w:r w:rsidR="00F5220B" w:rsidRPr="008F5E85">
        <w:rPr>
          <w:rFonts w:ascii="Times New Roman" w:hAnsi="Times New Roman"/>
          <w:sz w:val="24"/>
          <w:szCs w:val="24"/>
        </w:rPr>
        <w:t>обязан</w:t>
      </w:r>
      <w:r w:rsidR="000F58D0" w:rsidRPr="008F5E85">
        <w:rPr>
          <w:rFonts w:ascii="Times New Roman" w:hAnsi="Times New Roman"/>
          <w:sz w:val="24"/>
          <w:szCs w:val="24"/>
        </w:rPr>
        <w:t xml:space="preserve"> представ</w:t>
      </w:r>
      <w:r w:rsidR="00DC0368" w:rsidRPr="008F5E85">
        <w:rPr>
          <w:rFonts w:ascii="Times New Roman" w:hAnsi="Times New Roman"/>
          <w:sz w:val="24"/>
          <w:szCs w:val="24"/>
        </w:rPr>
        <w:t>лять всю необходимую информацию</w:t>
      </w:r>
      <w:r w:rsidR="000F58D0" w:rsidRPr="008F5E85">
        <w:rPr>
          <w:rFonts w:ascii="Times New Roman" w:hAnsi="Times New Roman"/>
          <w:sz w:val="24"/>
          <w:szCs w:val="24"/>
        </w:rPr>
        <w:t xml:space="preserve"> и оплачивать все необходимые в связи с выполнением Работ налоги, пошлины, сборы и платежи и обязуется получить все разрешения, лицензии</w:t>
      </w:r>
      <w:r w:rsidR="00B110B9" w:rsidRPr="008F5E85">
        <w:rPr>
          <w:rFonts w:ascii="Times New Roman" w:hAnsi="Times New Roman"/>
          <w:sz w:val="24"/>
          <w:szCs w:val="24"/>
        </w:rPr>
        <w:t>, допуски</w:t>
      </w:r>
      <w:r w:rsidR="000F58D0" w:rsidRPr="008F5E85">
        <w:rPr>
          <w:rFonts w:ascii="Times New Roman" w:hAnsi="Times New Roman"/>
          <w:sz w:val="24"/>
          <w:szCs w:val="24"/>
        </w:rPr>
        <w:t xml:space="preserve"> и согласования, </w:t>
      </w:r>
      <w:r w:rsidR="00B110B9" w:rsidRPr="008F5E85">
        <w:rPr>
          <w:rFonts w:ascii="Times New Roman" w:hAnsi="Times New Roman"/>
          <w:sz w:val="24"/>
          <w:szCs w:val="24"/>
        </w:rPr>
        <w:t xml:space="preserve">предусмотренные Законодательством </w:t>
      </w:r>
      <w:r w:rsidR="000F58D0" w:rsidRPr="008F5E85">
        <w:rPr>
          <w:rFonts w:ascii="Times New Roman" w:hAnsi="Times New Roman"/>
          <w:sz w:val="24"/>
          <w:szCs w:val="24"/>
        </w:rPr>
        <w:t>РФ, касающиеся выполнения и завершения Работ</w:t>
      </w:r>
      <w:r w:rsidR="004542C9" w:rsidRPr="008F5E85">
        <w:rPr>
          <w:rFonts w:ascii="Times New Roman" w:hAnsi="Times New Roman"/>
          <w:sz w:val="24"/>
          <w:szCs w:val="24"/>
        </w:rPr>
        <w:t xml:space="preserve">, </w:t>
      </w:r>
      <w:r w:rsidR="000F58D0" w:rsidRPr="008F5E85">
        <w:rPr>
          <w:rFonts w:ascii="Times New Roman" w:hAnsi="Times New Roman"/>
          <w:sz w:val="24"/>
          <w:szCs w:val="24"/>
        </w:rPr>
        <w:t xml:space="preserve">а также </w:t>
      </w:r>
      <w:r w:rsidR="00B110B9" w:rsidRPr="008F5E85">
        <w:rPr>
          <w:rFonts w:ascii="Times New Roman" w:hAnsi="Times New Roman"/>
          <w:sz w:val="24"/>
          <w:szCs w:val="24"/>
        </w:rPr>
        <w:t xml:space="preserve">ввода </w:t>
      </w:r>
      <w:r w:rsidR="0069583C" w:rsidRPr="008F5E85">
        <w:rPr>
          <w:rFonts w:ascii="Times New Roman" w:hAnsi="Times New Roman"/>
          <w:sz w:val="24"/>
          <w:szCs w:val="24"/>
        </w:rPr>
        <w:t>Объект</w:t>
      </w:r>
      <w:r w:rsidRPr="008F5E85">
        <w:rPr>
          <w:rFonts w:ascii="Times New Roman" w:hAnsi="Times New Roman"/>
          <w:sz w:val="24"/>
          <w:szCs w:val="24"/>
        </w:rPr>
        <w:t>а</w:t>
      </w:r>
      <w:r w:rsidR="0069583C" w:rsidRPr="008F5E85">
        <w:rPr>
          <w:rFonts w:ascii="Times New Roman" w:hAnsi="Times New Roman"/>
          <w:sz w:val="24"/>
          <w:szCs w:val="24"/>
        </w:rPr>
        <w:t xml:space="preserve"> </w:t>
      </w:r>
      <w:r w:rsidR="000F58D0" w:rsidRPr="008F5E85">
        <w:rPr>
          <w:rFonts w:ascii="Times New Roman" w:hAnsi="Times New Roman"/>
          <w:sz w:val="24"/>
          <w:szCs w:val="24"/>
        </w:rPr>
        <w:t xml:space="preserve">в эксплуатацию. </w:t>
      </w:r>
    </w:p>
    <w:p w:rsidR="004D266D" w:rsidRPr="008F5E85" w:rsidRDefault="00B5471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.1.8</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B110B9" w:rsidRPr="008F5E85">
        <w:rPr>
          <w:rFonts w:ascii="Times New Roman" w:hAnsi="Times New Roman"/>
          <w:sz w:val="24"/>
          <w:szCs w:val="24"/>
        </w:rPr>
        <w:t>О</w:t>
      </w:r>
      <w:r w:rsidR="000F58D0" w:rsidRPr="008F5E85">
        <w:rPr>
          <w:rFonts w:ascii="Times New Roman" w:hAnsi="Times New Roman"/>
          <w:sz w:val="24"/>
          <w:szCs w:val="24"/>
        </w:rPr>
        <w:t xml:space="preserve">добрение, согласование, решение, </w:t>
      </w:r>
      <w:r w:rsidR="00B110B9" w:rsidRPr="008F5E85">
        <w:rPr>
          <w:rFonts w:ascii="Times New Roman" w:hAnsi="Times New Roman"/>
          <w:sz w:val="24"/>
          <w:szCs w:val="24"/>
        </w:rPr>
        <w:t>У</w:t>
      </w:r>
      <w:r w:rsidR="000F58D0" w:rsidRPr="008F5E85">
        <w:rPr>
          <w:rFonts w:ascii="Times New Roman" w:hAnsi="Times New Roman"/>
          <w:sz w:val="24"/>
          <w:szCs w:val="24"/>
        </w:rPr>
        <w:t>казание, информация</w:t>
      </w:r>
      <w:r w:rsidR="00B110B9" w:rsidRPr="008F5E85">
        <w:rPr>
          <w:rFonts w:ascii="Times New Roman" w:hAnsi="Times New Roman"/>
          <w:sz w:val="24"/>
          <w:szCs w:val="24"/>
        </w:rPr>
        <w:t xml:space="preserve">, </w:t>
      </w:r>
      <w:proofErr w:type="gramStart"/>
      <w:r w:rsidR="000F58D0" w:rsidRPr="008F5E85">
        <w:rPr>
          <w:rFonts w:ascii="Times New Roman" w:hAnsi="Times New Roman"/>
          <w:sz w:val="24"/>
          <w:szCs w:val="24"/>
        </w:rPr>
        <w:t>переданные</w:t>
      </w:r>
      <w:proofErr w:type="gramEnd"/>
      <w:r w:rsidR="000F58D0" w:rsidRPr="008F5E85">
        <w:rPr>
          <w:rFonts w:ascii="Times New Roman" w:hAnsi="Times New Roman"/>
          <w:sz w:val="24"/>
          <w:szCs w:val="24"/>
        </w:rPr>
        <w:t xml:space="preserve"> Генеральному Подрядчику Заказчиком</w:t>
      </w:r>
      <w:r w:rsidR="00113E34" w:rsidRPr="008F5E85">
        <w:rPr>
          <w:rFonts w:ascii="Times New Roman" w:hAnsi="Times New Roman"/>
          <w:sz w:val="24"/>
          <w:szCs w:val="24"/>
        </w:rPr>
        <w:t xml:space="preserve"> или от его</w:t>
      </w:r>
      <w:r w:rsidR="000F58D0" w:rsidRPr="008F5E85">
        <w:rPr>
          <w:rFonts w:ascii="Times New Roman" w:hAnsi="Times New Roman"/>
          <w:sz w:val="24"/>
          <w:szCs w:val="24"/>
        </w:rPr>
        <w:t xml:space="preserve"> имени не </w:t>
      </w:r>
      <w:r w:rsidR="00B110B9" w:rsidRPr="008F5E85">
        <w:rPr>
          <w:rFonts w:ascii="Times New Roman" w:hAnsi="Times New Roman"/>
          <w:sz w:val="24"/>
          <w:szCs w:val="24"/>
        </w:rPr>
        <w:t>исключают и не ограничивают обязанность</w:t>
      </w:r>
      <w:r w:rsidR="000F58D0" w:rsidRPr="008F5E85">
        <w:rPr>
          <w:rFonts w:ascii="Times New Roman" w:hAnsi="Times New Roman"/>
          <w:sz w:val="24"/>
          <w:szCs w:val="24"/>
        </w:rPr>
        <w:t xml:space="preserve"> Генерального Подрядчика проявлять </w:t>
      </w:r>
      <w:r w:rsidR="00B110B9" w:rsidRPr="008F5E85">
        <w:rPr>
          <w:rFonts w:ascii="Times New Roman" w:hAnsi="Times New Roman"/>
          <w:sz w:val="24"/>
          <w:szCs w:val="24"/>
        </w:rPr>
        <w:t>надлежащий</w:t>
      </w:r>
      <w:r w:rsidR="000F58D0" w:rsidRPr="008F5E85">
        <w:rPr>
          <w:rFonts w:ascii="Times New Roman" w:hAnsi="Times New Roman"/>
          <w:sz w:val="24"/>
          <w:szCs w:val="24"/>
        </w:rPr>
        <w:t xml:space="preserve"> профессионализм и ответственный подход к исполнению своих обязательств по Договору. </w:t>
      </w:r>
      <w:r w:rsidR="00865832" w:rsidRPr="008F5E85">
        <w:rPr>
          <w:rFonts w:ascii="Times New Roman" w:hAnsi="Times New Roman"/>
          <w:sz w:val="24"/>
          <w:szCs w:val="24"/>
        </w:rPr>
        <w:t>Согласование Заказчиком п</w:t>
      </w:r>
      <w:r w:rsidR="000F58D0" w:rsidRPr="008F5E85">
        <w:rPr>
          <w:rFonts w:ascii="Times New Roman" w:hAnsi="Times New Roman"/>
          <w:sz w:val="24"/>
          <w:szCs w:val="24"/>
        </w:rPr>
        <w:t>лан</w:t>
      </w:r>
      <w:r w:rsidR="00865832" w:rsidRPr="008F5E85">
        <w:rPr>
          <w:rFonts w:ascii="Times New Roman" w:hAnsi="Times New Roman"/>
          <w:sz w:val="24"/>
          <w:szCs w:val="24"/>
        </w:rPr>
        <w:t>ов</w:t>
      </w:r>
      <w:r w:rsidR="000F58D0" w:rsidRPr="008F5E85">
        <w:rPr>
          <w:rFonts w:ascii="Times New Roman" w:hAnsi="Times New Roman"/>
          <w:sz w:val="24"/>
          <w:szCs w:val="24"/>
        </w:rPr>
        <w:t>, чертеж</w:t>
      </w:r>
      <w:r w:rsidR="00865832" w:rsidRPr="008F5E85">
        <w:rPr>
          <w:rFonts w:ascii="Times New Roman" w:hAnsi="Times New Roman"/>
          <w:sz w:val="24"/>
          <w:szCs w:val="24"/>
        </w:rPr>
        <w:t>ей</w:t>
      </w:r>
      <w:r w:rsidR="000F58D0" w:rsidRPr="008F5E85">
        <w:rPr>
          <w:rFonts w:ascii="Times New Roman" w:hAnsi="Times New Roman"/>
          <w:sz w:val="24"/>
          <w:szCs w:val="24"/>
        </w:rPr>
        <w:t>, спецификаци</w:t>
      </w:r>
      <w:r w:rsidR="00865832" w:rsidRPr="008F5E85">
        <w:rPr>
          <w:rFonts w:ascii="Times New Roman" w:hAnsi="Times New Roman"/>
          <w:sz w:val="24"/>
          <w:szCs w:val="24"/>
        </w:rPr>
        <w:t>й</w:t>
      </w:r>
      <w:r w:rsidR="000F58D0" w:rsidRPr="008F5E85">
        <w:rPr>
          <w:rFonts w:ascii="Times New Roman" w:hAnsi="Times New Roman"/>
          <w:sz w:val="24"/>
          <w:szCs w:val="24"/>
        </w:rPr>
        <w:t>, расчет</w:t>
      </w:r>
      <w:r w:rsidR="00865832" w:rsidRPr="008F5E85">
        <w:rPr>
          <w:rFonts w:ascii="Times New Roman" w:hAnsi="Times New Roman"/>
          <w:sz w:val="24"/>
          <w:szCs w:val="24"/>
        </w:rPr>
        <w:t>ов</w:t>
      </w:r>
      <w:r w:rsidR="000F58D0" w:rsidRPr="008F5E85">
        <w:rPr>
          <w:rFonts w:ascii="Times New Roman" w:hAnsi="Times New Roman"/>
          <w:sz w:val="24"/>
          <w:szCs w:val="24"/>
        </w:rPr>
        <w:t xml:space="preserve"> </w:t>
      </w:r>
      <w:r w:rsidR="00B110B9" w:rsidRPr="008F5E85">
        <w:rPr>
          <w:rFonts w:ascii="Times New Roman" w:hAnsi="Times New Roman"/>
          <w:sz w:val="24"/>
          <w:szCs w:val="24"/>
        </w:rPr>
        <w:t>и ины</w:t>
      </w:r>
      <w:r w:rsidR="00865832" w:rsidRPr="008F5E85">
        <w:rPr>
          <w:rFonts w:ascii="Times New Roman" w:hAnsi="Times New Roman"/>
          <w:sz w:val="24"/>
          <w:szCs w:val="24"/>
        </w:rPr>
        <w:t>х</w:t>
      </w:r>
      <w:r w:rsidR="000F58D0" w:rsidRPr="008F5E85">
        <w:rPr>
          <w:rFonts w:ascii="Times New Roman" w:hAnsi="Times New Roman"/>
          <w:sz w:val="24"/>
          <w:szCs w:val="24"/>
        </w:rPr>
        <w:t xml:space="preserve"> документ</w:t>
      </w:r>
      <w:r w:rsidR="00865832" w:rsidRPr="008F5E85">
        <w:rPr>
          <w:rFonts w:ascii="Times New Roman" w:hAnsi="Times New Roman"/>
          <w:sz w:val="24"/>
          <w:szCs w:val="24"/>
        </w:rPr>
        <w:t>ов</w:t>
      </w:r>
      <w:r w:rsidR="000F58D0" w:rsidRPr="008F5E85">
        <w:rPr>
          <w:rFonts w:ascii="Times New Roman" w:hAnsi="Times New Roman"/>
          <w:sz w:val="24"/>
          <w:szCs w:val="24"/>
        </w:rPr>
        <w:t xml:space="preserve"> не </w:t>
      </w:r>
      <w:r w:rsidR="00B110B9" w:rsidRPr="008F5E85">
        <w:rPr>
          <w:rFonts w:ascii="Times New Roman" w:hAnsi="Times New Roman"/>
          <w:sz w:val="24"/>
          <w:szCs w:val="24"/>
        </w:rPr>
        <w:t>освобожда</w:t>
      </w:r>
      <w:r w:rsidR="00865832" w:rsidRPr="008F5E85">
        <w:rPr>
          <w:rFonts w:ascii="Times New Roman" w:hAnsi="Times New Roman"/>
          <w:sz w:val="24"/>
          <w:szCs w:val="24"/>
        </w:rPr>
        <w:t>е</w:t>
      </w:r>
      <w:r w:rsidR="00B110B9" w:rsidRPr="008F5E85">
        <w:rPr>
          <w:rFonts w:ascii="Times New Roman" w:hAnsi="Times New Roman"/>
          <w:sz w:val="24"/>
          <w:szCs w:val="24"/>
        </w:rPr>
        <w:t xml:space="preserve">т </w:t>
      </w:r>
      <w:r w:rsidR="000D1575" w:rsidRPr="008F5E85">
        <w:rPr>
          <w:rFonts w:ascii="Times New Roman" w:hAnsi="Times New Roman"/>
          <w:sz w:val="24"/>
          <w:szCs w:val="24"/>
        </w:rPr>
        <w:t xml:space="preserve">Генерального </w:t>
      </w:r>
      <w:r w:rsidR="00B110B9" w:rsidRPr="008F5E85">
        <w:rPr>
          <w:rFonts w:ascii="Times New Roman" w:hAnsi="Times New Roman"/>
          <w:sz w:val="24"/>
          <w:szCs w:val="24"/>
        </w:rPr>
        <w:t>Подрядчика от обязанности проверять указанные документы на их соответствие Законодательству РФ</w:t>
      </w:r>
      <w:r w:rsidR="00715C77" w:rsidRPr="008F5E85">
        <w:rPr>
          <w:rFonts w:ascii="Times New Roman" w:hAnsi="Times New Roman"/>
          <w:sz w:val="24"/>
          <w:szCs w:val="24"/>
        </w:rPr>
        <w:t xml:space="preserve">. </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.1.9</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715C77" w:rsidRPr="008F5E85">
        <w:rPr>
          <w:rFonts w:ascii="Times New Roman" w:hAnsi="Times New Roman"/>
          <w:sz w:val="24"/>
          <w:szCs w:val="24"/>
        </w:rPr>
        <w:t>Генеральный Подрядчик несет о</w:t>
      </w:r>
      <w:r w:rsidR="000F58D0" w:rsidRPr="008F5E85">
        <w:rPr>
          <w:rFonts w:ascii="Times New Roman" w:hAnsi="Times New Roman"/>
          <w:sz w:val="24"/>
          <w:szCs w:val="24"/>
        </w:rPr>
        <w:t xml:space="preserve">тветственность за </w:t>
      </w:r>
      <w:r w:rsidR="00715C77" w:rsidRPr="008F5E85">
        <w:rPr>
          <w:rFonts w:ascii="Times New Roman" w:hAnsi="Times New Roman"/>
          <w:sz w:val="24"/>
          <w:szCs w:val="24"/>
        </w:rPr>
        <w:t>получение всех необходимых разрешений и согласований у Государственных органов и Фонда</w:t>
      </w:r>
      <w:r w:rsidR="000F58D0" w:rsidRPr="008F5E85">
        <w:rPr>
          <w:rFonts w:ascii="Times New Roman" w:hAnsi="Times New Roman"/>
          <w:sz w:val="24"/>
          <w:szCs w:val="24"/>
        </w:rPr>
        <w:t>, связанны</w:t>
      </w:r>
      <w:r w:rsidR="00715C77" w:rsidRPr="008F5E85">
        <w:rPr>
          <w:rFonts w:ascii="Times New Roman" w:hAnsi="Times New Roman"/>
          <w:sz w:val="24"/>
          <w:szCs w:val="24"/>
        </w:rPr>
        <w:t>х</w:t>
      </w:r>
      <w:r w:rsidR="000F58D0" w:rsidRPr="008F5E85">
        <w:rPr>
          <w:rFonts w:ascii="Times New Roman" w:hAnsi="Times New Roman"/>
          <w:sz w:val="24"/>
          <w:szCs w:val="24"/>
        </w:rPr>
        <w:t xml:space="preserve"> с производством Работ</w:t>
      </w:r>
      <w:r w:rsidR="00715C77" w:rsidRPr="008F5E85">
        <w:rPr>
          <w:rFonts w:ascii="Times New Roman" w:hAnsi="Times New Roman"/>
          <w:sz w:val="24"/>
          <w:szCs w:val="24"/>
        </w:rPr>
        <w:t xml:space="preserve"> по настоящему Договору</w:t>
      </w:r>
      <w:r w:rsidR="00C77465" w:rsidRPr="008F5E85">
        <w:rPr>
          <w:rFonts w:ascii="Times New Roman" w:hAnsi="Times New Roman"/>
          <w:sz w:val="24"/>
          <w:szCs w:val="24"/>
        </w:rPr>
        <w:t xml:space="preserve">, за исключением случаев, когда </w:t>
      </w:r>
      <w:r w:rsidR="00E86736" w:rsidRPr="008F5E85">
        <w:rPr>
          <w:rFonts w:ascii="Times New Roman" w:hAnsi="Times New Roman"/>
          <w:sz w:val="24"/>
          <w:szCs w:val="24"/>
        </w:rPr>
        <w:t>в настоящем Договоре прямо указано, что соответствующие разрешения и согласования получает Заказчик</w:t>
      </w:r>
      <w:r w:rsidR="000F58D0" w:rsidRPr="008F5E85">
        <w:rPr>
          <w:rFonts w:ascii="Times New Roman" w:hAnsi="Times New Roman"/>
          <w:sz w:val="24"/>
          <w:szCs w:val="24"/>
        </w:rPr>
        <w:t>.</w:t>
      </w:r>
      <w:r w:rsidR="00715C77" w:rsidRPr="008F5E85">
        <w:rPr>
          <w:rFonts w:ascii="Times New Roman" w:hAnsi="Times New Roman"/>
          <w:sz w:val="24"/>
          <w:szCs w:val="24"/>
        </w:rPr>
        <w:t xml:space="preserve"> При взаимодействии с Государственными органами и Фондом Генеральный Подрядчик обязан следовать Указаниям Заказчика. Генеральный Подрядчик обязан по требованию Заказчика принимать участие в разрешении любых вопросов и споров с любыми Государственными органами и третьими лицами в связи с производством им Работ, исполнению иных обязанностей по настоящему Договору.</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lastRenderedPageBreak/>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.1.10</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0F58D0" w:rsidRPr="008F5E85">
        <w:rPr>
          <w:rFonts w:ascii="Times New Roman" w:hAnsi="Times New Roman"/>
          <w:sz w:val="24"/>
          <w:szCs w:val="24"/>
        </w:rPr>
        <w:t>В случае если к персоналу Генерального Подрядчика или его Субподрядчикам будут предъявлены претензии со стороны государственных или муниципальных контролирующих органов, и/или Фонд</w:t>
      </w:r>
      <w:r w:rsidR="001C0717" w:rsidRPr="008F5E85">
        <w:rPr>
          <w:rFonts w:ascii="Times New Roman" w:hAnsi="Times New Roman"/>
          <w:sz w:val="24"/>
          <w:szCs w:val="24"/>
        </w:rPr>
        <w:t>а,</w:t>
      </w:r>
      <w:r w:rsidR="000F58D0" w:rsidRPr="008F5E85">
        <w:rPr>
          <w:rFonts w:ascii="Times New Roman" w:hAnsi="Times New Roman"/>
          <w:sz w:val="24"/>
          <w:szCs w:val="24"/>
        </w:rPr>
        <w:t xml:space="preserve"> он должен незамедлительно устранить все нарушения и компенсировать Заказчику любые убытки, которые могут быть им понесены в связи с такими событиями.</w:t>
      </w:r>
    </w:p>
    <w:p w:rsidR="004D266D" w:rsidRPr="008F5E85" w:rsidRDefault="004D266D"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w:t>
      </w:r>
      <w:r w:rsidR="003B4CB3" w:rsidRPr="008F5E85">
        <w:rPr>
          <w:rFonts w:ascii="Times New Roman" w:hAnsi="Times New Roman"/>
          <w:sz w:val="24"/>
          <w:szCs w:val="24"/>
        </w:rPr>
        <w:t>3</w:t>
      </w:r>
      <w:r w:rsidR="00C02D08" w:rsidRPr="008F5E85">
        <w:rPr>
          <w:rFonts w:ascii="Times New Roman" w:hAnsi="Times New Roman"/>
          <w:sz w:val="24"/>
          <w:szCs w:val="24"/>
        </w:rPr>
        <w:t>.1.11</w:t>
      </w:r>
      <w:r w:rsidRPr="008F5E85">
        <w:rPr>
          <w:rFonts w:ascii="Times New Roman" w:hAnsi="Times New Roman"/>
          <w:sz w:val="24"/>
          <w:szCs w:val="24"/>
        </w:rPr>
        <w:t>.</w:t>
      </w:r>
      <w:r w:rsidRPr="008F5E85">
        <w:rPr>
          <w:rFonts w:ascii="Times New Roman" w:hAnsi="Times New Roman"/>
          <w:sz w:val="24"/>
          <w:szCs w:val="24"/>
        </w:rPr>
        <w:tab/>
      </w:r>
      <w:r w:rsidR="00D526F6" w:rsidRPr="008F5E85">
        <w:rPr>
          <w:rFonts w:ascii="Times New Roman" w:hAnsi="Times New Roman"/>
          <w:sz w:val="24"/>
          <w:szCs w:val="24"/>
        </w:rPr>
        <w:t xml:space="preserve"> </w:t>
      </w:r>
      <w:proofErr w:type="gramStart"/>
      <w:r w:rsidR="000F58D0" w:rsidRPr="008F5E85">
        <w:rPr>
          <w:rFonts w:ascii="Times New Roman" w:hAnsi="Times New Roman"/>
          <w:sz w:val="24"/>
          <w:szCs w:val="24"/>
        </w:rPr>
        <w:t xml:space="preserve">Генеральный Подрядчик обязуется </w:t>
      </w:r>
      <w:r w:rsidR="00E2521B" w:rsidRPr="008F5E85">
        <w:rPr>
          <w:rFonts w:ascii="Times New Roman" w:hAnsi="Times New Roman"/>
          <w:sz w:val="24"/>
          <w:szCs w:val="24"/>
        </w:rPr>
        <w:t xml:space="preserve">возместить </w:t>
      </w:r>
      <w:r w:rsidR="000F58D0" w:rsidRPr="008F5E85">
        <w:rPr>
          <w:rFonts w:ascii="Times New Roman" w:hAnsi="Times New Roman"/>
          <w:sz w:val="24"/>
          <w:szCs w:val="24"/>
        </w:rPr>
        <w:t xml:space="preserve">Заказчику </w:t>
      </w:r>
      <w:r w:rsidR="00E2521B" w:rsidRPr="008F5E85">
        <w:rPr>
          <w:rFonts w:ascii="Times New Roman" w:hAnsi="Times New Roman"/>
          <w:sz w:val="24"/>
          <w:szCs w:val="24"/>
        </w:rPr>
        <w:t>убытки</w:t>
      </w:r>
      <w:r w:rsidR="004542C9" w:rsidRPr="008F5E85">
        <w:rPr>
          <w:rFonts w:ascii="Times New Roman" w:hAnsi="Times New Roman"/>
          <w:sz w:val="24"/>
          <w:szCs w:val="24"/>
        </w:rPr>
        <w:t xml:space="preserve"> в полном объеме, в том числе упущенную выгоду</w:t>
      </w:r>
      <w:r w:rsidR="000F58D0" w:rsidRPr="008F5E85">
        <w:rPr>
          <w:rFonts w:ascii="Times New Roman" w:hAnsi="Times New Roman"/>
          <w:sz w:val="24"/>
          <w:szCs w:val="24"/>
        </w:rPr>
        <w:t xml:space="preserve">, которые Заказчик может понести </w:t>
      </w:r>
      <w:r w:rsidR="00E2521B" w:rsidRPr="008F5E85">
        <w:rPr>
          <w:rFonts w:ascii="Times New Roman" w:hAnsi="Times New Roman"/>
          <w:sz w:val="24"/>
          <w:szCs w:val="24"/>
        </w:rPr>
        <w:t>в результате действи</w:t>
      </w:r>
      <w:r w:rsidR="00E752A7" w:rsidRPr="008F5E85">
        <w:rPr>
          <w:rFonts w:ascii="Times New Roman" w:hAnsi="Times New Roman"/>
          <w:sz w:val="24"/>
          <w:szCs w:val="24"/>
        </w:rPr>
        <w:t>й</w:t>
      </w:r>
      <w:r w:rsidR="00E2521B" w:rsidRPr="008F5E85">
        <w:rPr>
          <w:rFonts w:ascii="Times New Roman" w:hAnsi="Times New Roman"/>
          <w:sz w:val="24"/>
          <w:szCs w:val="24"/>
        </w:rPr>
        <w:t xml:space="preserve"> (бездействия) Генерального Подрядчика</w:t>
      </w:r>
      <w:r w:rsidR="00E752A7" w:rsidRPr="008F5E85">
        <w:rPr>
          <w:rFonts w:ascii="Times New Roman" w:hAnsi="Times New Roman"/>
          <w:sz w:val="24"/>
          <w:szCs w:val="24"/>
        </w:rPr>
        <w:t>, его работников, представителей, Субподрядчиков, Поставщиков и иных третьих лиц,</w:t>
      </w:r>
      <w:r w:rsidR="000F58D0" w:rsidRPr="008F5E85">
        <w:rPr>
          <w:rFonts w:ascii="Times New Roman" w:hAnsi="Times New Roman"/>
          <w:sz w:val="24"/>
          <w:szCs w:val="24"/>
        </w:rPr>
        <w:t xml:space="preserve"> привлеченны</w:t>
      </w:r>
      <w:r w:rsidR="00E752A7" w:rsidRPr="008F5E85">
        <w:rPr>
          <w:rFonts w:ascii="Times New Roman" w:hAnsi="Times New Roman"/>
          <w:sz w:val="24"/>
          <w:szCs w:val="24"/>
        </w:rPr>
        <w:t>х</w:t>
      </w:r>
      <w:r w:rsidR="000F58D0" w:rsidRPr="008F5E85">
        <w:rPr>
          <w:rFonts w:ascii="Times New Roman" w:hAnsi="Times New Roman"/>
          <w:sz w:val="24"/>
          <w:szCs w:val="24"/>
        </w:rPr>
        <w:t xml:space="preserve"> Генеральным Подрядчиком к</w:t>
      </w:r>
      <w:r w:rsidRPr="008F5E85">
        <w:rPr>
          <w:rFonts w:ascii="Times New Roman" w:hAnsi="Times New Roman"/>
          <w:sz w:val="24"/>
          <w:szCs w:val="24"/>
        </w:rPr>
        <w:t xml:space="preserve"> выполнению Работ </w:t>
      </w:r>
      <w:r w:rsidR="00A6131A" w:rsidRPr="008F5E85">
        <w:rPr>
          <w:rFonts w:ascii="Times New Roman" w:hAnsi="Times New Roman"/>
          <w:sz w:val="24"/>
          <w:szCs w:val="24"/>
        </w:rPr>
        <w:t>по настоящему Договору, в том числе убытки при причинении вреда третьим лицам на территории Инновационного центра «Сколково» (вне границ Строительной площадки</w:t>
      </w:r>
      <w:proofErr w:type="gramEnd"/>
      <w:r w:rsidR="00A6131A" w:rsidRPr="008F5E85">
        <w:rPr>
          <w:rFonts w:ascii="Times New Roman" w:hAnsi="Times New Roman"/>
          <w:sz w:val="24"/>
          <w:szCs w:val="24"/>
        </w:rPr>
        <w:t>) по вине работников  Генерального Подрядчика, работников, представителей  Субподрядчиков, Поставщиков и иных третьих лиц, привлеченных Генеральным Подрядчиком к выполнению Работ по настоящему Договору, в результате дорожно-транспортных происшествий, аварий,  инцидентов, пожаров, несчастных случаев  и других чрезвычайных ситуаций, связанных с нарушениями требований правил охраны труда, промышленной, пожарной и экологической безопасности.</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.1.12</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0F58D0" w:rsidRPr="008F5E85">
        <w:rPr>
          <w:rFonts w:ascii="Times New Roman" w:hAnsi="Times New Roman"/>
          <w:sz w:val="24"/>
          <w:szCs w:val="24"/>
        </w:rPr>
        <w:t>Генеральный Подрядчик обязуется разработать и обеспечить выполнение регламента действий в чрезвычайных ситуациях любого рода.</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.1.13</w:t>
      </w:r>
      <w:r w:rsidR="004D266D" w:rsidRPr="008F5E85">
        <w:rPr>
          <w:rFonts w:ascii="Times New Roman" w:hAnsi="Times New Roman"/>
          <w:sz w:val="24"/>
          <w:szCs w:val="24"/>
        </w:rPr>
        <w:t xml:space="preserve">. </w:t>
      </w:r>
      <w:r w:rsidR="000F58D0" w:rsidRPr="008F5E85">
        <w:rPr>
          <w:rFonts w:ascii="Times New Roman" w:hAnsi="Times New Roman"/>
          <w:sz w:val="24"/>
          <w:szCs w:val="24"/>
        </w:rPr>
        <w:t xml:space="preserve">Генеральный Подрядчик обязуется сообщать Заказчику о любых </w:t>
      </w:r>
      <w:r w:rsidR="00D47434" w:rsidRPr="008F5E85">
        <w:rPr>
          <w:rFonts w:ascii="Times New Roman" w:hAnsi="Times New Roman"/>
          <w:sz w:val="24"/>
          <w:szCs w:val="24"/>
        </w:rPr>
        <w:t xml:space="preserve">Дефектах </w:t>
      </w:r>
      <w:r w:rsidR="000F58D0" w:rsidRPr="008F5E85">
        <w:rPr>
          <w:rFonts w:ascii="Times New Roman" w:hAnsi="Times New Roman"/>
          <w:sz w:val="24"/>
          <w:szCs w:val="24"/>
        </w:rPr>
        <w:t xml:space="preserve">или повреждениях </w:t>
      </w:r>
      <w:r w:rsidR="0069583C" w:rsidRPr="008F5E85">
        <w:rPr>
          <w:rFonts w:ascii="Times New Roman" w:hAnsi="Times New Roman"/>
          <w:sz w:val="24"/>
          <w:szCs w:val="24"/>
        </w:rPr>
        <w:t>Объект</w:t>
      </w:r>
      <w:r w:rsidR="001C33CC" w:rsidRPr="008F5E85">
        <w:rPr>
          <w:rFonts w:ascii="Times New Roman" w:hAnsi="Times New Roman"/>
          <w:sz w:val="24"/>
          <w:szCs w:val="24"/>
        </w:rPr>
        <w:t>а</w:t>
      </w:r>
      <w:r w:rsidR="0069583C" w:rsidRPr="008F5E85">
        <w:rPr>
          <w:rFonts w:ascii="Times New Roman" w:hAnsi="Times New Roman"/>
          <w:sz w:val="24"/>
          <w:szCs w:val="24"/>
        </w:rPr>
        <w:t xml:space="preserve"> </w:t>
      </w:r>
      <w:proofErr w:type="spellStart"/>
      <w:r w:rsidR="000F58D0" w:rsidRPr="008F5E85">
        <w:rPr>
          <w:rFonts w:ascii="Times New Roman" w:hAnsi="Times New Roman"/>
          <w:sz w:val="24"/>
          <w:szCs w:val="24"/>
        </w:rPr>
        <w:t>илиСтроительной</w:t>
      </w:r>
      <w:proofErr w:type="spellEnd"/>
      <w:r w:rsidR="000F58D0" w:rsidRPr="008F5E85">
        <w:rPr>
          <w:rFonts w:ascii="Times New Roman" w:hAnsi="Times New Roman"/>
          <w:sz w:val="24"/>
          <w:szCs w:val="24"/>
        </w:rPr>
        <w:t xml:space="preserve"> площадки, которые стали известны Генеральному Подрядчику в ходе выполнения Работ.</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.1.14</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0F58D0" w:rsidRPr="008F5E85">
        <w:rPr>
          <w:rFonts w:ascii="Times New Roman" w:hAnsi="Times New Roman"/>
          <w:sz w:val="24"/>
          <w:szCs w:val="24"/>
        </w:rPr>
        <w:t>Генеральный Подрядчик обязуется установить временные приборы учета электроэнергии и технической воды для определения объема потребленных Генеральным Подрядчиком коммунальных услуг, а также оплачивать потребленные Генеральным Подрядчиком коммунальные услуги (</w:t>
      </w:r>
      <w:r w:rsidR="00A03350" w:rsidRPr="008F5E85">
        <w:rPr>
          <w:rFonts w:ascii="Times New Roman" w:hAnsi="Times New Roman"/>
          <w:sz w:val="24"/>
          <w:szCs w:val="24"/>
        </w:rPr>
        <w:t>в том числе</w:t>
      </w:r>
      <w:r w:rsidR="000F58D0" w:rsidRPr="008F5E85">
        <w:rPr>
          <w:rFonts w:ascii="Times New Roman" w:hAnsi="Times New Roman"/>
          <w:sz w:val="24"/>
          <w:szCs w:val="24"/>
        </w:rPr>
        <w:t>: электричество, техническая вода) в течение всего срока производства Работ.</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w:t>
      </w:r>
      <w:r w:rsidR="004D266D" w:rsidRPr="008F5E85">
        <w:rPr>
          <w:rFonts w:ascii="Times New Roman" w:hAnsi="Times New Roman"/>
          <w:sz w:val="24"/>
          <w:szCs w:val="24"/>
        </w:rPr>
        <w:t>1</w:t>
      </w:r>
      <w:r w:rsidR="00C02D08" w:rsidRPr="008F5E85">
        <w:rPr>
          <w:rFonts w:ascii="Times New Roman" w:hAnsi="Times New Roman"/>
          <w:sz w:val="24"/>
          <w:szCs w:val="24"/>
        </w:rPr>
        <w:t>5</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0F58D0" w:rsidRPr="008F5E85">
        <w:rPr>
          <w:rFonts w:ascii="Times New Roman" w:hAnsi="Times New Roman"/>
          <w:sz w:val="24"/>
          <w:szCs w:val="24"/>
        </w:rPr>
        <w:t xml:space="preserve">Генеральный Подрядчик обязуется </w:t>
      </w:r>
      <w:r w:rsidR="004D266D" w:rsidRPr="008F5E85">
        <w:rPr>
          <w:rFonts w:ascii="Times New Roman" w:hAnsi="Times New Roman"/>
          <w:sz w:val="24"/>
          <w:szCs w:val="24"/>
        </w:rPr>
        <w:t>руководствоваться</w:t>
      </w:r>
      <w:r w:rsidR="00D750E1" w:rsidRPr="008F5E85">
        <w:rPr>
          <w:rFonts w:ascii="Times New Roman" w:hAnsi="Times New Roman"/>
          <w:sz w:val="24"/>
          <w:szCs w:val="24"/>
        </w:rPr>
        <w:t xml:space="preserve"> </w:t>
      </w:r>
      <w:r w:rsidR="004D266D" w:rsidRPr="008F5E85">
        <w:rPr>
          <w:rFonts w:ascii="Times New Roman" w:hAnsi="Times New Roman"/>
          <w:sz w:val="24"/>
          <w:szCs w:val="24"/>
        </w:rPr>
        <w:t>Рабочей документацией</w:t>
      </w:r>
      <w:r w:rsidR="000F58D0" w:rsidRPr="008F5E85">
        <w:rPr>
          <w:rFonts w:ascii="Times New Roman" w:hAnsi="Times New Roman"/>
          <w:sz w:val="24"/>
          <w:szCs w:val="24"/>
        </w:rPr>
        <w:t xml:space="preserve"> при производстве Работ, отражать в Исполнительной документации все возникающие в процессе выполнения Работ и не противоречащие требованиям СНиП и техническим условиям, установленным Законодательством РФ, отступления от </w:t>
      </w:r>
      <w:r w:rsidR="00B70F51" w:rsidRPr="008F5E85">
        <w:rPr>
          <w:rFonts w:ascii="Times New Roman" w:hAnsi="Times New Roman"/>
          <w:sz w:val="24"/>
          <w:szCs w:val="24"/>
        </w:rPr>
        <w:t>Рабочей</w:t>
      </w:r>
      <w:r w:rsidR="00D750E1" w:rsidRPr="008F5E85">
        <w:rPr>
          <w:rFonts w:ascii="Times New Roman" w:hAnsi="Times New Roman"/>
          <w:sz w:val="24"/>
          <w:szCs w:val="24"/>
        </w:rPr>
        <w:t xml:space="preserve"> </w:t>
      </w:r>
      <w:r w:rsidR="000F58D0" w:rsidRPr="008F5E85">
        <w:rPr>
          <w:rFonts w:ascii="Times New Roman" w:hAnsi="Times New Roman"/>
          <w:sz w:val="24"/>
          <w:szCs w:val="24"/>
        </w:rPr>
        <w:t>документации.</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.1.16</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proofErr w:type="gramStart"/>
      <w:r w:rsidR="000F58D0" w:rsidRPr="008F5E85">
        <w:rPr>
          <w:rFonts w:ascii="Times New Roman" w:hAnsi="Times New Roman"/>
          <w:sz w:val="24"/>
          <w:szCs w:val="24"/>
        </w:rPr>
        <w:t>Осуществлять Строительный контроль Генерального Подрядчика в соответствии с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РФ от 21</w:t>
      </w:r>
      <w:r w:rsidR="001C33CC" w:rsidRPr="008F5E85">
        <w:rPr>
          <w:rFonts w:ascii="Times New Roman" w:hAnsi="Times New Roman"/>
          <w:sz w:val="24"/>
          <w:szCs w:val="24"/>
        </w:rPr>
        <w:t xml:space="preserve"> июня </w:t>
      </w:r>
      <w:r w:rsidR="000F58D0" w:rsidRPr="008F5E85">
        <w:rPr>
          <w:rFonts w:ascii="Times New Roman" w:hAnsi="Times New Roman"/>
          <w:sz w:val="24"/>
          <w:szCs w:val="24"/>
        </w:rPr>
        <w:t>2010</w:t>
      </w:r>
      <w:r w:rsidR="001C33CC" w:rsidRPr="008F5E85">
        <w:rPr>
          <w:rFonts w:ascii="Times New Roman" w:hAnsi="Times New Roman"/>
          <w:sz w:val="24"/>
          <w:szCs w:val="24"/>
        </w:rPr>
        <w:t xml:space="preserve"> г.</w:t>
      </w:r>
      <w:r w:rsidR="000F58D0" w:rsidRPr="008F5E85">
        <w:rPr>
          <w:rFonts w:ascii="Times New Roman" w:hAnsi="Times New Roman"/>
          <w:sz w:val="24"/>
          <w:szCs w:val="24"/>
        </w:rPr>
        <w:t xml:space="preserve"> </w:t>
      </w:r>
      <w:r w:rsidR="001C33CC" w:rsidRPr="008F5E85">
        <w:rPr>
          <w:rFonts w:ascii="Times New Roman" w:hAnsi="Times New Roman"/>
          <w:sz w:val="24"/>
          <w:szCs w:val="24"/>
        </w:rPr>
        <w:t>№</w:t>
      </w:r>
      <w:r w:rsidR="000F58D0" w:rsidRPr="008F5E85">
        <w:rPr>
          <w:rFonts w:ascii="Times New Roman" w:hAnsi="Times New Roman"/>
          <w:sz w:val="24"/>
          <w:szCs w:val="24"/>
        </w:rPr>
        <w:t xml:space="preserve"> 468, и предъявлять  Заказчику по его требованию документы, подтверждающие осуществление такого контроля, в том числе журнал </w:t>
      </w:r>
      <w:r w:rsidR="00715C77" w:rsidRPr="008F5E85">
        <w:rPr>
          <w:rFonts w:ascii="Times New Roman" w:hAnsi="Times New Roman"/>
          <w:sz w:val="24"/>
          <w:szCs w:val="24"/>
        </w:rPr>
        <w:t>Р</w:t>
      </w:r>
      <w:r w:rsidR="000F58D0" w:rsidRPr="008F5E85">
        <w:rPr>
          <w:rFonts w:ascii="Times New Roman" w:hAnsi="Times New Roman"/>
          <w:sz w:val="24"/>
          <w:szCs w:val="24"/>
        </w:rPr>
        <w:t>абот, акт</w:t>
      </w:r>
      <w:r w:rsidR="001C33CC" w:rsidRPr="008F5E85">
        <w:rPr>
          <w:rFonts w:ascii="Times New Roman" w:hAnsi="Times New Roman"/>
          <w:sz w:val="24"/>
          <w:szCs w:val="24"/>
        </w:rPr>
        <w:t>ы</w:t>
      </w:r>
      <w:r w:rsidR="000F58D0" w:rsidRPr="008F5E85">
        <w:rPr>
          <w:rFonts w:ascii="Times New Roman" w:hAnsi="Times New Roman"/>
          <w:sz w:val="24"/>
          <w:szCs w:val="24"/>
        </w:rPr>
        <w:t xml:space="preserve"> проведения контрольных мероприятий.</w:t>
      </w:r>
      <w:proofErr w:type="gramEnd"/>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.1.17</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0F58D0" w:rsidRPr="008F5E85">
        <w:rPr>
          <w:rFonts w:ascii="Times New Roman" w:hAnsi="Times New Roman"/>
          <w:sz w:val="24"/>
          <w:szCs w:val="24"/>
        </w:rPr>
        <w:t>Генеральный Подрядчик обязуется в случае аварий</w:t>
      </w:r>
      <w:r w:rsidR="00A6131A" w:rsidRPr="008F5E85">
        <w:rPr>
          <w:rFonts w:ascii="Times New Roman" w:hAnsi="Times New Roman"/>
          <w:sz w:val="24"/>
          <w:szCs w:val="24"/>
        </w:rPr>
        <w:t xml:space="preserve"> (инцидентов), пожаров,</w:t>
      </w:r>
      <w:r w:rsidR="000F58D0" w:rsidRPr="008F5E85">
        <w:rPr>
          <w:rFonts w:ascii="Times New Roman" w:hAnsi="Times New Roman"/>
          <w:sz w:val="24"/>
          <w:szCs w:val="24"/>
        </w:rPr>
        <w:t xml:space="preserve"> повреждений </w:t>
      </w:r>
      <w:r w:rsidR="0069583C" w:rsidRPr="008F5E85">
        <w:rPr>
          <w:rFonts w:ascii="Times New Roman" w:hAnsi="Times New Roman"/>
          <w:sz w:val="24"/>
          <w:szCs w:val="24"/>
        </w:rPr>
        <w:t>строящ</w:t>
      </w:r>
      <w:r w:rsidR="001C33CC" w:rsidRPr="008F5E85">
        <w:rPr>
          <w:rFonts w:ascii="Times New Roman" w:hAnsi="Times New Roman"/>
          <w:sz w:val="24"/>
          <w:szCs w:val="24"/>
        </w:rPr>
        <w:t>егося</w:t>
      </w:r>
      <w:r w:rsidR="0069583C" w:rsidRPr="008F5E85">
        <w:rPr>
          <w:rFonts w:ascii="Times New Roman" w:hAnsi="Times New Roman"/>
          <w:sz w:val="24"/>
          <w:szCs w:val="24"/>
        </w:rPr>
        <w:t xml:space="preserve"> Объект</w:t>
      </w:r>
      <w:r w:rsidR="001C33CC" w:rsidRPr="008F5E85">
        <w:rPr>
          <w:rFonts w:ascii="Times New Roman" w:hAnsi="Times New Roman"/>
          <w:sz w:val="24"/>
          <w:szCs w:val="24"/>
        </w:rPr>
        <w:t>а</w:t>
      </w:r>
      <w:r w:rsidR="0069583C" w:rsidRPr="008F5E85">
        <w:rPr>
          <w:rFonts w:ascii="Times New Roman" w:hAnsi="Times New Roman"/>
          <w:sz w:val="24"/>
          <w:szCs w:val="24"/>
        </w:rPr>
        <w:t xml:space="preserve"> </w:t>
      </w:r>
      <w:r w:rsidR="000F58D0" w:rsidRPr="008F5E85">
        <w:rPr>
          <w:rFonts w:ascii="Times New Roman" w:hAnsi="Times New Roman"/>
          <w:sz w:val="24"/>
          <w:szCs w:val="24"/>
        </w:rPr>
        <w:t xml:space="preserve">или </w:t>
      </w:r>
      <w:r w:rsidR="0069583C" w:rsidRPr="008F5E85">
        <w:rPr>
          <w:rFonts w:ascii="Times New Roman" w:hAnsi="Times New Roman"/>
          <w:sz w:val="24"/>
          <w:szCs w:val="24"/>
        </w:rPr>
        <w:t>возведенн</w:t>
      </w:r>
      <w:r w:rsidR="001C33CC" w:rsidRPr="008F5E85">
        <w:rPr>
          <w:rFonts w:ascii="Times New Roman" w:hAnsi="Times New Roman"/>
          <w:sz w:val="24"/>
          <w:szCs w:val="24"/>
        </w:rPr>
        <w:t>ого</w:t>
      </w:r>
      <w:r w:rsidR="0069583C" w:rsidRPr="008F5E85">
        <w:rPr>
          <w:rFonts w:ascii="Times New Roman" w:hAnsi="Times New Roman"/>
          <w:sz w:val="24"/>
          <w:szCs w:val="24"/>
        </w:rPr>
        <w:t xml:space="preserve"> Объект</w:t>
      </w:r>
      <w:r w:rsidR="001C33CC" w:rsidRPr="008F5E85">
        <w:rPr>
          <w:rFonts w:ascii="Times New Roman" w:hAnsi="Times New Roman"/>
          <w:sz w:val="24"/>
          <w:szCs w:val="24"/>
        </w:rPr>
        <w:t>а</w:t>
      </w:r>
      <w:r w:rsidR="0069583C" w:rsidRPr="008F5E85">
        <w:rPr>
          <w:rFonts w:ascii="Times New Roman" w:hAnsi="Times New Roman"/>
          <w:sz w:val="24"/>
          <w:szCs w:val="24"/>
        </w:rPr>
        <w:t xml:space="preserve"> </w:t>
      </w:r>
      <w:r w:rsidR="000F58D0" w:rsidRPr="008F5E85">
        <w:rPr>
          <w:rFonts w:ascii="Times New Roman" w:hAnsi="Times New Roman"/>
          <w:sz w:val="24"/>
          <w:szCs w:val="24"/>
        </w:rPr>
        <w:t>в течение Гарантийного периода, обусловленных Недостатками Объекта, устранить последствия аварий</w:t>
      </w:r>
      <w:r w:rsidR="00A6131A" w:rsidRPr="008F5E85">
        <w:rPr>
          <w:rFonts w:ascii="Times New Roman" w:hAnsi="Times New Roman"/>
          <w:sz w:val="24"/>
          <w:szCs w:val="24"/>
        </w:rPr>
        <w:t xml:space="preserve"> (инцидентов), пожаров, </w:t>
      </w:r>
      <w:r w:rsidR="000F58D0" w:rsidRPr="008F5E85">
        <w:rPr>
          <w:rFonts w:ascii="Times New Roman" w:hAnsi="Times New Roman"/>
          <w:sz w:val="24"/>
          <w:szCs w:val="24"/>
        </w:rPr>
        <w:t>повреждения за собственный счет в кратчайшие сроки с момента обнаружения повреждений.</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.1.18</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0F58D0" w:rsidRPr="008F5E85">
        <w:rPr>
          <w:rFonts w:ascii="Times New Roman" w:hAnsi="Times New Roman"/>
          <w:sz w:val="24"/>
          <w:szCs w:val="24"/>
        </w:rPr>
        <w:t xml:space="preserve">Генеральный Подрядчик обязуется за 3 (три) недели до окончания </w:t>
      </w:r>
      <w:r w:rsidR="00DE3F92" w:rsidRPr="008F5E85">
        <w:rPr>
          <w:rFonts w:ascii="Times New Roman" w:hAnsi="Times New Roman"/>
          <w:sz w:val="24"/>
          <w:szCs w:val="24"/>
        </w:rPr>
        <w:t>п</w:t>
      </w:r>
      <w:r w:rsidR="000F58D0" w:rsidRPr="008F5E85">
        <w:rPr>
          <w:rFonts w:ascii="Times New Roman" w:hAnsi="Times New Roman"/>
          <w:sz w:val="24"/>
          <w:szCs w:val="24"/>
        </w:rPr>
        <w:t>редварительной приемки представить Заказчику документы, перечисленные в абзацах 5, 6, 7, 8 части 3 статьи 55 Градостроительного кодекса РФ, необходимые для получения разрешения на ввод Объекта в эксплуатацию.</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.1.19</w:t>
      </w:r>
      <w:r w:rsidR="004D266D" w:rsidRPr="008F5E85">
        <w:rPr>
          <w:rFonts w:ascii="Times New Roman" w:hAnsi="Times New Roman"/>
          <w:sz w:val="24"/>
          <w:szCs w:val="24"/>
        </w:rPr>
        <w:t xml:space="preserve">. </w:t>
      </w:r>
      <w:r w:rsidR="00F45EAB" w:rsidRPr="008F5E85">
        <w:rPr>
          <w:rFonts w:ascii="Times New Roman" w:hAnsi="Times New Roman"/>
          <w:sz w:val="24"/>
          <w:szCs w:val="24"/>
        </w:rPr>
        <w:t xml:space="preserve">Генеральный Подрядчик обязуется совершить все необходимые действия для ввода </w:t>
      </w:r>
      <w:r w:rsidR="0069583C" w:rsidRPr="008F5E85">
        <w:rPr>
          <w:rFonts w:ascii="Times New Roman" w:hAnsi="Times New Roman"/>
          <w:sz w:val="24"/>
          <w:szCs w:val="24"/>
        </w:rPr>
        <w:t>законченн</w:t>
      </w:r>
      <w:r w:rsidR="004D266D" w:rsidRPr="008F5E85">
        <w:rPr>
          <w:rFonts w:ascii="Times New Roman" w:hAnsi="Times New Roman"/>
          <w:sz w:val="24"/>
          <w:szCs w:val="24"/>
        </w:rPr>
        <w:t>ого</w:t>
      </w:r>
      <w:r w:rsidR="0069583C" w:rsidRPr="008F5E85">
        <w:rPr>
          <w:rFonts w:ascii="Times New Roman" w:hAnsi="Times New Roman"/>
          <w:sz w:val="24"/>
          <w:szCs w:val="24"/>
        </w:rPr>
        <w:t xml:space="preserve"> </w:t>
      </w:r>
      <w:r w:rsidR="00F45EAB" w:rsidRPr="008F5E85">
        <w:rPr>
          <w:rFonts w:ascii="Times New Roman" w:hAnsi="Times New Roman"/>
          <w:sz w:val="24"/>
          <w:szCs w:val="24"/>
        </w:rPr>
        <w:t xml:space="preserve">строительством </w:t>
      </w:r>
      <w:r w:rsidR="0069583C" w:rsidRPr="008F5E85">
        <w:rPr>
          <w:rFonts w:ascii="Times New Roman" w:hAnsi="Times New Roman"/>
          <w:sz w:val="24"/>
          <w:szCs w:val="24"/>
        </w:rPr>
        <w:t>Объект</w:t>
      </w:r>
      <w:r w:rsidR="004D266D" w:rsidRPr="008F5E85">
        <w:rPr>
          <w:rFonts w:ascii="Times New Roman" w:hAnsi="Times New Roman"/>
          <w:sz w:val="24"/>
          <w:szCs w:val="24"/>
        </w:rPr>
        <w:t>а</w:t>
      </w:r>
      <w:r w:rsidR="0069583C" w:rsidRPr="008F5E85">
        <w:rPr>
          <w:rFonts w:ascii="Times New Roman" w:hAnsi="Times New Roman"/>
          <w:sz w:val="24"/>
          <w:szCs w:val="24"/>
        </w:rPr>
        <w:t xml:space="preserve"> </w:t>
      </w:r>
      <w:r w:rsidR="00F45EAB" w:rsidRPr="008F5E85">
        <w:rPr>
          <w:rFonts w:ascii="Times New Roman" w:hAnsi="Times New Roman"/>
          <w:sz w:val="24"/>
          <w:szCs w:val="24"/>
        </w:rPr>
        <w:t xml:space="preserve">в эксплуатацию. </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.1.20</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0F58D0" w:rsidRPr="008F5E85">
        <w:rPr>
          <w:rFonts w:ascii="Times New Roman" w:hAnsi="Times New Roman"/>
          <w:sz w:val="24"/>
          <w:szCs w:val="24"/>
        </w:rPr>
        <w:t xml:space="preserve">В случаях, определенных </w:t>
      </w:r>
      <w:r w:rsidR="0037370A" w:rsidRPr="008F5E85">
        <w:rPr>
          <w:rFonts w:ascii="Times New Roman" w:hAnsi="Times New Roman"/>
          <w:sz w:val="24"/>
          <w:szCs w:val="24"/>
        </w:rPr>
        <w:t>Управляющей компанией</w:t>
      </w:r>
      <w:r w:rsidR="000F58D0" w:rsidRPr="008F5E85">
        <w:rPr>
          <w:rFonts w:ascii="Times New Roman" w:hAnsi="Times New Roman"/>
          <w:sz w:val="24"/>
          <w:szCs w:val="24"/>
        </w:rPr>
        <w:t xml:space="preserve">, Стороны руководствуются </w:t>
      </w:r>
      <w:r w:rsidR="001C0717" w:rsidRPr="008F5E85">
        <w:rPr>
          <w:rFonts w:ascii="Times New Roman" w:hAnsi="Times New Roman"/>
          <w:sz w:val="24"/>
          <w:szCs w:val="24"/>
        </w:rPr>
        <w:t xml:space="preserve">Техническими </w:t>
      </w:r>
      <w:r w:rsidR="000F58D0" w:rsidRPr="008F5E85">
        <w:rPr>
          <w:rFonts w:ascii="Times New Roman" w:hAnsi="Times New Roman"/>
          <w:sz w:val="24"/>
          <w:szCs w:val="24"/>
        </w:rPr>
        <w:t xml:space="preserve">регламентами и документами, санитарно-эпидемиологическими регламентами и документами государств - членов таможенного союза в рамках </w:t>
      </w:r>
      <w:proofErr w:type="spellStart"/>
      <w:r w:rsidR="000F58D0" w:rsidRPr="008F5E85">
        <w:rPr>
          <w:rFonts w:ascii="Times New Roman" w:hAnsi="Times New Roman"/>
          <w:sz w:val="24"/>
          <w:szCs w:val="24"/>
        </w:rPr>
        <w:t>ЕврАзЭС</w:t>
      </w:r>
      <w:proofErr w:type="spellEnd"/>
      <w:r w:rsidR="000F58D0" w:rsidRPr="008F5E85">
        <w:rPr>
          <w:rFonts w:ascii="Times New Roman" w:hAnsi="Times New Roman"/>
          <w:sz w:val="24"/>
          <w:szCs w:val="24"/>
        </w:rPr>
        <w:t xml:space="preserve"> либо государств, являющихся членами Организации экономического сотрудничества и развития.</w:t>
      </w:r>
    </w:p>
    <w:p w:rsidR="001D1248"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lastRenderedPageBreak/>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.1.21</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F751E1" w:rsidRPr="008F5E85">
        <w:rPr>
          <w:rFonts w:ascii="Times New Roman" w:hAnsi="Times New Roman"/>
          <w:sz w:val="24"/>
          <w:szCs w:val="24"/>
        </w:rPr>
        <w:t xml:space="preserve">Генеральный </w:t>
      </w:r>
      <w:r w:rsidR="00B117FD" w:rsidRPr="008F5E85">
        <w:rPr>
          <w:rFonts w:ascii="Times New Roman" w:hAnsi="Times New Roman"/>
          <w:sz w:val="24"/>
          <w:szCs w:val="24"/>
        </w:rPr>
        <w:t>Подрядчик</w:t>
      </w:r>
      <w:r w:rsidR="00F751E1" w:rsidRPr="008F5E85">
        <w:rPr>
          <w:rFonts w:ascii="Times New Roman" w:hAnsi="Times New Roman"/>
          <w:sz w:val="24"/>
          <w:szCs w:val="24"/>
        </w:rPr>
        <w:t xml:space="preserve"> обязуется соблюдать требования, установленные правовыми актами Фонд</w:t>
      </w:r>
      <w:r w:rsidR="001C0717" w:rsidRPr="008F5E85">
        <w:rPr>
          <w:rFonts w:ascii="Times New Roman" w:hAnsi="Times New Roman"/>
          <w:sz w:val="24"/>
          <w:szCs w:val="24"/>
        </w:rPr>
        <w:t>а</w:t>
      </w:r>
      <w:r w:rsidR="00F751E1" w:rsidRPr="008F5E85">
        <w:rPr>
          <w:rFonts w:ascii="Times New Roman" w:hAnsi="Times New Roman"/>
          <w:sz w:val="24"/>
          <w:szCs w:val="24"/>
        </w:rPr>
        <w:t xml:space="preserve"> в рамках </w:t>
      </w:r>
      <w:r w:rsidR="00526CDE" w:rsidRPr="008F5E85">
        <w:rPr>
          <w:rFonts w:ascii="Times New Roman" w:hAnsi="Times New Roman"/>
          <w:sz w:val="24"/>
          <w:szCs w:val="24"/>
        </w:rPr>
        <w:t xml:space="preserve">его </w:t>
      </w:r>
      <w:r w:rsidR="00F751E1" w:rsidRPr="008F5E85">
        <w:rPr>
          <w:rFonts w:ascii="Times New Roman" w:hAnsi="Times New Roman"/>
          <w:sz w:val="24"/>
          <w:szCs w:val="24"/>
        </w:rPr>
        <w:t xml:space="preserve">полномочий по регулированию градостроительной, строительной деятельности на территории Инновационного центра «Сколково», </w:t>
      </w:r>
      <w:r w:rsidR="00526CDE" w:rsidRPr="008F5E85">
        <w:rPr>
          <w:rFonts w:ascii="Times New Roman" w:hAnsi="Times New Roman"/>
          <w:sz w:val="24"/>
          <w:szCs w:val="24"/>
        </w:rPr>
        <w:t>в том числе</w:t>
      </w:r>
      <w:r w:rsidR="009103E1" w:rsidRPr="008F5E85">
        <w:rPr>
          <w:rFonts w:ascii="Times New Roman" w:hAnsi="Times New Roman"/>
          <w:sz w:val="24"/>
          <w:szCs w:val="24"/>
        </w:rPr>
        <w:t xml:space="preserve"> </w:t>
      </w:r>
      <w:r w:rsidR="00E50B70" w:rsidRPr="008F5E85">
        <w:rPr>
          <w:rFonts w:ascii="Times New Roman" w:hAnsi="Times New Roman"/>
          <w:sz w:val="24"/>
          <w:szCs w:val="24"/>
        </w:rPr>
        <w:t xml:space="preserve">требования, </w:t>
      </w:r>
      <w:r w:rsidR="00F751E1" w:rsidRPr="008F5E85">
        <w:rPr>
          <w:rFonts w:ascii="Times New Roman" w:hAnsi="Times New Roman"/>
          <w:sz w:val="24"/>
          <w:szCs w:val="24"/>
        </w:rPr>
        <w:t>регламентирующи</w:t>
      </w:r>
      <w:r w:rsidR="00E50B70" w:rsidRPr="008F5E85">
        <w:rPr>
          <w:rFonts w:ascii="Times New Roman" w:hAnsi="Times New Roman"/>
          <w:sz w:val="24"/>
          <w:szCs w:val="24"/>
        </w:rPr>
        <w:t xml:space="preserve">е </w:t>
      </w:r>
      <w:r w:rsidR="00F751E1" w:rsidRPr="008F5E85">
        <w:rPr>
          <w:rFonts w:ascii="Times New Roman" w:hAnsi="Times New Roman"/>
          <w:sz w:val="24"/>
          <w:szCs w:val="24"/>
        </w:rPr>
        <w:t xml:space="preserve">проведение строительного </w:t>
      </w:r>
      <w:r w:rsidR="001C0717" w:rsidRPr="008F5E85">
        <w:rPr>
          <w:rFonts w:ascii="Times New Roman" w:hAnsi="Times New Roman"/>
          <w:sz w:val="24"/>
          <w:szCs w:val="24"/>
        </w:rPr>
        <w:t>контроля</w:t>
      </w:r>
      <w:r w:rsidR="008F774B" w:rsidRPr="008F5E85">
        <w:rPr>
          <w:rFonts w:ascii="Times New Roman" w:hAnsi="Times New Roman"/>
          <w:sz w:val="24"/>
          <w:szCs w:val="24"/>
        </w:rPr>
        <w:t xml:space="preserve">, </w:t>
      </w:r>
      <w:r w:rsidR="008601B0" w:rsidRPr="008F5E85">
        <w:rPr>
          <w:rFonts w:ascii="Times New Roman" w:hAnsi="Times New Roman"/>
          <w:sz w:val="24"/>
          <w:szCs w:val="24"/>
        </w:rPr>
        <w:t xml:space="preserve">надзора за строительством, </w:t>
      </w:r>
      <w:r w:rsidR="00F751E1" w:rsidRPr="008F5E85">
        <w:rPr>
          <w:rFonts w:ascii="Times New Roman" w:hAnsi="Times New Roman"/>
          <w:sz w:val="24"/>
          <w:szCs w:val="24"/>
        </w:rPr>
        <w:t xml:space="preserve">порядок выдачи разрешений на строительство, </w:t>
      </w:r>
      <w:r w:rsidR="00E50B70" w:rsidRPr="008F5E85">
        <w:rPr>
          <w:rFonts w:ascii="Times New Roman" w:hAnsi="Times New Roman"/>
          <w:sz w:val="24"/>
          <w:szCs w:val="24"/>
        </w:rPr>
        <w:t xml:space="preserve">порядок выдачи разрешений на ввод объектов в эксплуатацию. Соблюдение Генеральным </w:t>
      </w:r>
      <w:r w:rsidR="00B117FD" w:rsidRPr="008F5E85">
        <w:rPr>
          <w:rFonts w:ascii="Times New Roman" w:hAnsi="Times New Roman"/>
          <w:sz w:val="24"/>
          <w:szCs w:val="24"/>
        </w:rPr>
        <w:t>Подрядчик</w:t>
      </w:r>
      <w:r w:rsidR="00E50B70" w:rsidRPr="008F5E85">
        <w:rPr>
          <w:rFonts w:ascii="Times New Roman" w:hAnsi="Times New Roman"/>
          <w:sz w:val="24"/>
          <w:szCs w:val="24"/>
        </w:rPr>
        <w:t>ом указанных требований является существенным условием настоящего Договора.</w:t>
      </w:r>
    </w:p>
    <w:p w:rsidR="005C5FD6"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1D1248" w:rsidRPr="008F5E85">
        <w:rPr>
          <w:rFonts w:ascii="Times New Roman" w:hAnsi="Times New Roman"/>
          <w:sz w:val="24"/>
          <w:szCs w:val="24"/>
        </w:rPr>
        <w:t>.1.2</w:t>
      </w:r>
      <w:r w:rsidR="00C02D08" w:rsidRPr="008F5E85">
        <w:rPr>
          <w:rFonts w:ascii="Times New Roman" w:hAnsi="Times New Roman"/>
          <w:sz w:val="24"/>
          <w:szCs w:val="24"/>
        </w:rPr>
        <w:t>2</w:t>
      </w:r>
      <w:r w:rsidR="001D1248" w:rsidRPr="008F5E85">
        <w:rPr>
          <w:rFonts w:ascii="Times New Roman" w:hAnsi="Times New Roman"/>
          <w:sz w:val="24"/>
          <w:szCs w:val="24"/>
        </w:rPr>
        <w:t>.</w:t>
      </w:r>
      <w:r w:rsidR="001D1248" w:rsidRPr="008F5E85">
        <w:rPr>
          <w:rFonts w:ascii="Times New Roman" w:hAnsi="Times New Roman"/>
          <w:sz w:val="24"/>
          <w:szCs w:val="24"/>
        </w:rPr>
        <w:tab/>
      </w:r>
      <w:r w:rsidR="00D526F6" w:rsidRPr="008F5E85">
        <w:rPr>
          <w:rFonts w:ascii="Times New Roman" w:hAnsi="Times New Roman"/>
          <w:sz w:val="24"/>
          <w:szCs w:val="24"/>
        </w:rPr>
        <w:t xml:space="preserve"> </w:t>
      </w:r>
      <w:r w:rsidR="001D1248" w:rsidRPr="008F5E85">
        <w:rPr>
          <w:rFonts w:ascii="Times New Roman" w:hAnsi="Times New Roman"/>
          <w:sz w:val="24"/>
          <w:szCs w:val="24"/>
        </w:rPr>
        <w:t>Генеральный Подрядчик обязан придерживаться принятых на Проекте форм документов (описание рисков</w:t>
      </w:r>
      <w:r w:rsidR="00C02D08" w:rsidRPr="008F5E85">
        <w:rPr>
          <w:rFonts w:ascii="Times New Roman" w:hAnsi="Times New Roman"/>
          <w:sz w:val="24"/>
          <w:szCs w:val="24"/>
        </w:rPr>
        <w:t>, запросов на изменения и т.д.), в случае если д</w:t>
      </w:r>
      <w:r w:rsidR="001D1248" w:rsidRPr="008F5E85">
        <w:rPr>
          <w:rFonts w:ascii="Times New Roman" w:hAnsi="Times New Roman"/>
          <w:sz w:val="24"/>
          <w:szCs w:val="24"/>
        </w:rPr>
        <w:t xml:space="preserve">анные формы предоставлены Генеральному Подрядчику </w:t>
      </w:r>
      <w:r w:rsidR="00C02D08" w:rsidRPr="008F5E85">
        <w:rPr>
          <w:rFonts w:ascii="Times New Roman" w:hAnsi="Times New Roman"/>
          <w:sz w:val="24"/>
          <w:szCs w:val="24"/>
        </w:rPr>
        <w:t>Заказчиком</w:t>
      </w:r>
      <w:r w:rsidR="001D1248" w:rsidRPr="008F5E85">
        <w:rPr>
          <w:rFonts w:ascii="Times New Roman" w:hAnsi="Times New Roman"/>
          <w:sz w:val="24"/>
          <w:szCs w:val="24"/>
        </w:rPr>
        <w:t>.</w:t>
      </w:r>
    </w:p>
    <w:p w:rsidR="00471979" w:rsidRDefault="00471979" w:rsidP="005660CC">
      <w:pPr>
        <w:tabs>
          <w:tab w:val="left" w:pos="993"/>
          <w:tab w:val="left" w:pos="1276"/>
          <w:tab w:val="left" w:pos="1701"/>
        </w:tabs>
        <w:spacing w:after="0" w:line="240" w:lineRule="auto"/>
        <w:ind w:right="-1" w:firstLine="709"/>
        <w:jc w:val="both"/>
        <w:rPr>
          <w:ins w:id="61" w:author="Chertischev Dmitriy" w:date="2014-01-09T14:46:00Z"/>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.3.1.</w:t>
      </w:r>
      <w:r w:rsidR="005C5FD6" w:rsidRPr="008F5E85">
        <w:rPr>
          <w:rFonts w:ascii="Times New Roman" w:hAnsi="Times New Roman"/>
          <w:sz w:val="24"/>
          <w:szCs w:val="24"/>
        </w:rPr>
        <w:t>23</w:t>
      </w:r>
      <w:r w:rsidRPr="008F5E85">
        <w:rPr>
          <w:rFonts w:ascii="Times New Roman" w:hAnsi="Times New Roman"/>
          <w:sz w:val="24"/>
          <w:szCs w:val="24"/>
        </w:rPr>
        <w:t>. Генеральный Подрядчик обязан осуществлять сопутствующие работы для достижения поставленной цели настоящего Договора</w:t>
      </w:r>
      <w:r w:rsidR="00D526F6" w:rsidRPr="008F5E85">
        <w:rPr>
          <w:rFonts w:ascii="Times New Roman" w:hAnsi="Times New Roman"/>
          <w:sz w:val="24"/>
          <w:szCs w:val="24"/>
        </w:rPr>
        <w:t>,</w:t>
      </w:r>
      <w:r w:rsidRPr="008F5E85">
        <w:rPr>
          <w:rFonts w:ascii="Times New Roman" w:hAnsi="Times New Roman"/>
          <w:sz w:val="24"/>
          <w:szCs w:val="24"/>
        </w:rPr>
        <w:t xml:space="preserve"> в том числе переустройство временных дорог, ограждения и инженерных сетей и</w:t>
      </w:r>
      <w:r w:rsidR="00D91F9B" w:rsidRPr="008F5E85">
        <w:rPr>
          <w:rFonts w:ascii="Times New Roman" w:hAnsi="Times New Roman"/>
          <w:sz w:val="24"/>
          <w:szCs w:val="24"/>
        </w:rPr>
        <w:t xml:space="preserve"> </w:t>
      </w:r>
      <w:r w:rsidRPr="008F5E85">
        <w:rPr>
          <w:rFonts w:ascii="Times New Roman" w:hAnsi="Times New Roman"/>
          <w:sz w:val="24"/>
          <w:szCs w:val="24"/>
        </w:rPr>
        <w:t>т.д.</w:t>
      </w:r>
      <w:r w:rsidR="00D526F6" w:rsidRPr="008F5E85">
        <w:rPr>
          <w:rFonts w:ascii="Times New Roman" w:hAnsi="Times New Roman"/>
          <w:sz w:val="24"/>
          <w:szCs w:val="24"/>
        </w:rPr>
        <w:t>,</w:t>
      </w:r>
      <w:r w:rsidRPr="008F5E85">
        <w:rPr>
          <w:rFonts w:ascii="Times New Roman" w:hAnsi="Times New Roman"/>
          <w:sz w:val="24"/>
          <w:szCs w:val="24"/>
        </w:rPr>
        <w:t xml:space="preserve"> без увеличения стоимости настоящего Договора.</w:t>
      </w:r>
    </w:p>
    <w:p w:rsidR="00B55F6F" w:rsidRPr="008F5E85" w:rsidRDefault="00B55F6F" w:rsidP="005660CC">
      <w:pPr>
        <w:tabs>
          <w:tab w:val="left" w:pos="993"/>
          <w:tab w:val="left" w:pos="1276"/>
          <w:tab w:val="left" w:pos="1701"/>
        </w:tabs>
        <w:spacing w:after="0" w:line="240" w:lineRule="auto"/>
        <w:ind w:right="-1" w:firstLine="709"/>
        <w:jc w:val="both"/>
        <w:rPr>
          <w:rFonts w:ascii="Times New Roman" w:hAnsi="Times New Roman"/>
          <w:sz w:val="24"/>
          <w:szCs w:val="24"/>
        </w:rPr>
      </w:pPr>
      <w:ins w:id="62" w:author="Chertischev Dmitriy" w:date="2014-01-09T14:47:00Z">
        <w:r>
          <w:rPr>
            <w:rFonts w:ascii="Times New Roman" w:hAnsi="Times New Roman"/>
            <w:sz w:val="24"/>
            <w:szCs w:val="24"/>
          </w:rPr>
          <w:t xml:space="preserve">12.3.24 </w:t>
        </w:r>
        <w:r w:rsidRPr="008F5E85">
          <w:rPr>
            <w:rFonts w:ascii="Times New Roman" w:hAnsi="Times New Roman"/>
            <w:sz w:val="24"/>
            <w:szCs w:val="24"/>
          </w:rPr>
          <w:t>Генеральный Подрядчик обязан осуществ</w:t>
        </w:r>
        <w:r>
          <w:rPr>
            <w:rFonts w:ascii="Times New Roman" w:hAnsi="Times New Roman"/>
            <w:sz w:val="24"/>
            <w:szCs w:val="24"/>
          </w:rPr>
          <w:t>и</w:t>
        </w:r>
        <w:r w:rsidRPr="008F5E85">
          <w:rPr>
            <w:rFonts w:ascii="Times New Roman" w:hAnsi="Times New Roman"/>
            <w:sz w:val="24"/>
            <w:szCs w:val="24"/>
          </w:rPr>
          <w:t>ть</w:t>
        </w:r>
        <w:r>
          <w:rPr>
            <w:rFonts w:ascii="Times New Roman" w:hAnsi="Times New Roman"/>
            <w:sz w:val="24"/>
            <w:szCs w:val="24"/>
          </w:rPr>
          <w:t xml:space="preserve"> заключение договора </w:t>
        </w:r>
      </w:ins>
      <w:ins w:id="63" w:author="Chertischev Dmitriy" w:date="2014-01-09T14:48:00Z">
        <w:r>
          <w:rPr>
            <w:rFonts w:ascii="Times New Roman" w:hAnsi="Times New Roman"/>
            <w:sz w:val="24"/>
            <w:szCs w:val="24"/>
          </w:rPr>
          <w:t xml:space="preserve">с автором проекта на </w:t>
        </w:r>
        <w:del w:id="64" w:author="Gabdrahmanov Marat" w:date="2014-01-09T15:07:00Z">
          <w:r w:rsidDel="005A3B0C">
            <w:rPr>
              <w:rFonts w:ascii="Times New Roman" w:hAnsi="Times New Roman"/>
              <w:sz w:val="24"/>
              <w:szCs w:val="24"/>
            </w:rPr>
            <w:delText>ведение</w:delText>
          </w:r>
        </w:del>
      </w:ins>
      <w:ins w:id="65" w:author="Gabdrahmanov Marat" w:date="2014-01-09T15:07:00Z">
        <w:r w:rsidR="005A3B0C">
          <w:rPr>
            <w:rFonts w:ascii="Times New Roman" w:hAnsi="Times New Roman"/>
            <w:sz w:val="24"/>
            <w:szCs w:val="24"/>
          </w:rPr>
          <w:t>осуществление</w:t>
        </w:r>
      </w:ins>
      <w:ins w:id="66" w:author="Chertischev Dmitriy" w:date="2014-01-09T14:48:00Z">
        <w:r>
          <w:rPr>
            <w:rFonts w:ascii="Times New Roman" w:hAnsi="Times New Roman"/>
            <w:sz w:val="24"/>
            <w:szCs w:val="24"/>
          </w:rPr>
          <w:t xml:space="preserve"> авторского надзора.</w:t>
        </w:r>
      </w:ins>
    </w:p>
    <w:p w:rsidR="00512035" w:rsidRPr="008F5E85" w:rsidRDefault="007028F7" w:rsidP="005660CC">
      <w:pPr>
        <w:tabs>
          <w:tab w:val="num" w:pos="408"/>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00471979" w:rsidRPr="008F5E85">
        <w:rPr>
          <w:rFonts w:ascii="Times New Roman" w:hAnsi="Times New Roman"/>
          <w:sz w:val="24"/>
          <w:szCs w:val="24"/>
        </w:rPr>
        <w:t>.3.1.</w:t>
      </w:r>
      <w:del w:id="67" w:author="Chertischev Dmitriy" w:date="2014-01-09T14:48:00Z">
        <w:r w:rsidR="005C5FD6" w:rsidRPr="008F5E85" w:rsidDel="00B55F6F">
          <w:rPr>
            <w:rFonts w:ascii="Times New Roman" w:hAnsi="Times New Roman"/>
            <w:sz w:val="24"/>
            <w:szCs w:val="24"/>
          </w:rPr>
          <w:delText>24</w:delText>
        </w:r>
      </w:del>
      <w:ins w:id="68" w:author="Chertischev Dmitriy" w:date="2014-01-09T14:48:00Z">
        <w:r w:rsidR="00B55F6F" w:rsidRPr="008F5E85">
          <w:rPr>
            <w:rFonts w:ascii="Times New Roman" w:hAnsi="Times New Roman"/>
            <w:sz w:val="24"/>
            <w:szCs w:val="24"/>
          </w:rPr>
          <w:t>2</w:t>
        </w:r>
        <w:r w:rsidR="00B55F6F">
          <w:rPr>
            <w:rFonts w:ascii="Times New Roman" w:hAnsi="Times New Roman"/>
            <w:sz w:val="24"/>
            <w:szCs w:val="24"/>
          </w:rPr>
          <w:t>5</w:t>
        </w:r>
      </w:ins>
      <w:r w:rsidRPr="008F5E85">
        <w:rPr>
          <w:rFonts w:ascii="Times New Roman" w:hAnsi="Times New Roman"/>
          <w:sz w:val="24"/>
          <w:szCs w:val="24"/>
        </w:rPr>
        <w:t xml:space="preserve">. </w:t>
      </w:r>
      <w:r w:rsidR="00512035" w:rsidRPr="008F5E85">
        <w:rPr>
          <w:rFonts w:ascii="Times New Roman" w:hAnsi="Times New Roman"/>
          <w:sz w:val="24"/>
          <w:szCs w:val="24"/>
        </w:rPr>
        <w:t>Ежемесячно в срок до 24 (Двадцать четвертого) числа текущего месяца разрабатывает и согласовывает с Заказчиком:</w:t>
      </w:r>
    </w:p>
    <w:p w:rsidR="00512035" w:rsidRPr="008F5E85" w:rsidRDefault="00007D28" w:rsidP="005660CC">
      <w:pPr>
        <w:tabs>
          <w:tab w:val="num" w:pos="68"/>
          <w:tab w:val="left" w:pos="993"/>
          <w:tab w:val="left" w:pos="1276"/>
          <w:tab w:val="left" w:pos="1418"/>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7028F7" w:rsidRPr="008F5E85">
        <w:rPr>
          <w:rFonts w:ascii="Times New Roman" w:hAnsi="Times New Roman"/>
          <w:sz w:val="24"/>
          <w:szCs w:val="24"/>
        </w:rPr>
        <w:t xml:space="preserve"> </w:t>
      </w:r>
      <w:proofErr w:type="spellStart"/>
      <w:r w:rsidR="00512035" w:rsidRPr="008F5E85">
        <w:rPr>
          <w:rFonts w:ascii="Times New Roman" w:hAnsi="Times New Roman"/>
          <w:sz w:val="24"/>
          <w:szCs w:val="24"/>
        </w:rPr>
        <w:t>Месячно</w:t>
      </w:r>
      <w:proofErr w:type="spellEnd"/>
      <w:r w:rsidR="00512035" w:rsidRPr="008F5E85">
        <w:rPr>
          <w:rFonts w:ascii="Times New Roman" w:hAnsi="Times New Roman"/>
          <w:sz w:val="24"/>
          <w:szCs w:val="24"/>
        </w:rPr>
        <w:t>-суточные графики выполнения работ на следующий месяц по форме</w:t>
      </w:r>
      <w:r w:rsidR="00A53990" w:rsidRPr="008F5E85">
        <w:rPr>
          <w:rFonts w:ascii="Times New Roman" w:hAnsi="Times New Roman"/>
          <w:sz w:val="24"/>
          <w:szCs w:val="24"/>
        </w:rPr>
        <w:t xml:space="preserve"> согласно П</w:t>
      </w:r>
      <w:r w:rsidR="00A8721A" w:rsidRPr="008F5E85">
        <w:rPr>
          <w:rFonts w:ascii="Times New Roman" w:hAnsi="Times New Roman"/>
          <w:sz w:val="24"/>
          <w:szCs w:val="24"/>
        </w:rPr>
        <w:t>риложению № 4</w:t>
      </w:r>
      <w:r w:rsidR="007028F7" w:rsidRPr="008F5E85">
        <w:rPr>
          <w:rFonts w:ascii="Times New Roman" w:hAnsi="Times New Roman"/>
          <w:sz w:val="24"/>
          <w:szCs w:val="24"/>
        </w:rPr>
        <w:t xml:space="preserve"> к настоящему Договору</w:t>
      </w:r>
      <w:r w:rsidR="00512035" w:rsidRPr="008F5E85">
        <w:rPr>
          <w:rFonts w:ascii="Times New Roman" w:hAnsi="Times New Roman"/>
          <w:sz w:val="24"/>
          <w:szCs w:val="24"/>
        </w:rPr>
        <w:t>;</w:t>
      </w:r>
    </w:p>
    <w:p w:rsidR="00512035" w:rsidRPr="008F5E85" w:rsidRDefault="00007D28" w:rsidP="005660CC">
      <w:pPr>
        <w:tabs>
          <w:tab w:val="left" w:pos="993"/>
          <w:tab w:val="left" w:pos="1276"/>
          <w:tab w:val="left" w:pos="1418"/>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512035" w:rsidRPr="008F5E85">
        <w:rPr>
          <w:rFonts w:ascii="Times New Roman" w:hAnsi="Times New Roman"/>
          <w:sz w:val="24"/>
          <w:szCs w:val="24"/>
        </w:rPr>
        <w:t>График поставки Материалов и Оборудования Подрядчиком на следующий месяц</w:t>
      </w:r>
      <w:r w:rsidR="00A53990" w:rsidRPr="008F5E85">
        <w:rPr>
          <w:rFonts w:ascii="Times New Roman" w:hAnsi="Times New Roman"/>
          <w:sz w:val="24"/>
          <w:szCs w:val="24"/>
        </w:rPr>
        <w:t xml:space="preserve"> согласно П</w:t>
      </w:r>
      <w:r w:rsidR="00A8721A" w:rsidRPr="008F5E85">
        <w:rPr>
          <w:rFonts w:ascii="Times New Roman" w:hAnsi="Times New Roman"/>
          <w:sz w:val="24"/>
          <w:szCs w:val="24"/>
        </w:rPr>
        <w:t>риложению № 9</w:t>
      </w:r>
      <w:r w:rsidR="00471979" w:rsidRPr="008F5E85">
        <w:rPr>
          <w:rFonts w:ascii="Times New Roman" w:hAnsi="Times New Roman"/>
          <w:sz w:val="24"/>
          <w:szCs w:val="24"/>
        </w:rPr>
        <w:t xml:space="preserve"> к настоящему Договору</w:t>
      </w:r>
      <w:r w:rsidR="00512035" w:rsidRPr="008F5E85">
        <w:rPr>
          <w:rFonts w:ascii="Times New Roman" w:hAnsi="Times New Roman"/>
          <w:sz w:val="24"/>
          <w:szCs w:val="24"/>
        </w:rPr>
        <w:t>.</w:t>
      </w:r>
      <w:r w:rsidR="00E42665" w:rsidRPr="008F5E85">
        <w:rPr>
          <w:rFonts w:ascii="Times New Roman" w:hAnsi="Times New Roman"/>
          <w:sz w:val="24"/>
          <w:szCs w:val="24"/>
        </w:rPr>
        <w:t xml:space="preserve"> </w:t>
      </w:r>
    </w:p>
    <w:p w:rsidR="000F58D0" w:rsidRPr="008F5E85" w:rsidRDefault="000F58D0" w:rsidP="005660CC">
      <w:pPr>
        <w:pStyle w:val="a4"/>
        <w:numPr>
          <w:ilvl w:val="2"/>
          <w:numId w:val="43"/>
        </w:numPr>
        <w:tabs>
          <w:tab w:val="left" w:pos="993"/>
          <w:tab w:val="left" w:pos="1276"/>
          <w:tab w:val="left" w:pos="1418"/>
          <w:tab w:val="left" w:pos="1701"/>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Мобилизация</w:t>
      </w:r>
    </w:p>
    <w:p w:rsidR="0026210D" w:rsidRPr="008F5E85" w:rsidRDefault="003B4CB3" w:rsidP="005660CC">
      <w:pPr>
        <w:tabs>
          <w:tab w:val="left" w:pos="993"/>
          <w:tab w:val="left" w:pos="1276"/>
          <w:tab w:val="left" w:pos="1418"/>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782647" w:rsidRPr="008F5E85">
        <w:rPr>
          <w:rFonts w:ascii="Times New Roman" w:hAnsi="Times New Roman"/>
          <w:sz w:val="24"/>
          <w:szCs w:val="24"/>
        </w:rPr>
        <w:t>2</w:t>
      </w:r>
      <w:r w:rsidRPr="008F5E85">
        <w:rPr>
          <w:rFonts w:ascii="Times New Roman" w:hAnsi="Times New Roman"/>
          <w:sz w:val="24"/>
          <w:szCs w:val="24"/>
        </w:rPr>
        <w:t>.3</w:t>
      </w:r>
      <w:r w:rsidR="0026210D" w:rsidRPr="008F5E85">
        <w:rPr>
          <w:rFonts w:ascii="Times New Roman" w:hAnsi="Times New Roman"/>
          <w:sz w:val="24"/>
          <w:szCs w:val="24"/>
        </w:rPr>
        <w:t>.2.1.</w:t>
      </w:r>
      <w:r w:rsidR="0026210D" w:rsidRPr="008F5E85">
        <w:rPr>
          <w:rFonts w:ascii="Times New Roman" w:hAnsi="Times New Roman"/>
          <w:sz w:val="24"/>
          <w:szCs w:val="24"/>
        </w:rPr>
        <w:tab/>
      </w:r>
      <w:r w:rsidR="000F58D0" w:rsidRPr="008F5E85">
        <w:rPr>
          <w:rFonts w:ascii="Times New Roman" w:hAnsi="Times New Roman"/>
          <w:sz w:val="24"/>
          <w:szCs w:val="24"/>
        </w:rPr>
        <w:t xml:space="preserve">Генеральный Подрядчик начинает мобилизацию механизмов и рабочей силы на Строительной площадке не позднее 3 (трех) </w:t>
      </w:r>
      <w:r w:rsidR="002E3C3A" w:rsidRPr="008F5E85">
        <w:rPr>
          <w:rFonts w:ascii="Times New Roman" w:hAnsi="Times New Roman"/>
          <w:sz w:val="24"/>
          <w:szCs w:val="24"/>
        </w:rPr>
        <w:t xml:space="preserve">Календарных </w:t>
      </w:r>
      <w:r w:rsidR="000F58D0" w:rsidRPr="008F5E85">
        <w:rPr>
          <w:rFonts w:ascii="Times New Roman" w:hAnsi="Times New Roman"/>
          <w:sz w:val="24"/>
          <w:szCs w:val="24"/>
        </w:rPr>
        <w:t xml:space="preserve">дней </w:t>
      </w:r>
      <w:proofErr w:type="gramStart"/>
      <w:r w:rsidR="000F58D0" w:rsidRPr="008F5E85">
        <w:rPr>
          <w:rFonts w:ascii="Times New Roman" w:hAnsi="Times New Roman"/>
          <w:sz w:val="24"/>
          <w:szCs w:val="24"/>
        </w:rPr>
        <w:t>с даты передачи</w:t>
      </w:r>
      <w:proofErr w:type="gramEnd"/>
      <w:r w:rsidR="000F58D0" w:rsidRPr="008F5E85">
        <w:rPr>
          <w:rFonts w:ascii="Times New Roman" w:hAnsi="Times New Roman"/>
          <w:sz w:val="24"/>
          <w:szCs w:val="24"/>
        </w:rPr>
        <w:t xml:space="preserve"> Строительной площадки Генеральному Подрядчику по Акту передачи Строительной площадки согласно условиям настоящего Договора.</w:t>
      </w:r>
    </w:p>
    <w:p w:rsidR="00A6131A" w:rsidRPr="008F5E85" w:rsidRDefault="003B4CB3" w:rsidP="00A6131A">
      <w:pPr>
        <w:tabs>
          <w:tab w:val="left" w:pos="851"/>
          <w:tab w:val="left" w:pos="993"/>
          <w:tab w:val="left" w:pos="1276"/>
          <w:tab w:val="left" w:pos="1418"/>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782647" w:rsidRPr="008F5E85">
        <w:rPr>
          <w:rFonts w:ascii="Times New Roman" w:hAnsi="Times New Roman"/>
          <w:sz w:val="24"/>
          <w:szCs w:val="24"/>
        </w:rPr>
        <w:t>2</w:t>
      </w:r>
      <w:r w:rsidRPr="008F5E85">
        <w:rPr>
          <w:rFonts w:ascii="Times New Roman" w:hAnsi="Times New Roman"/>
          <w:sz w:val="24"/>
          <w:szCs w:val="24"/>
        </w:rPr>
        <w:t>.3</w:t>
      </w:r>
      <w:r w:rsidR="0026210D" w:rsidRPr="008F5E85">
        <w:rPr>
          <w:rFonts w:ascii="Times New Roman" w:hAnsi="Times New Roman"/>
          <w:sz w:val="24"/>
          <w:szCs w:val="24"/>
        </w:rPr>
        <w:t>.2.2.</w:t>
      </w:r>
      <w:r w:rsidR="0026210D" w:rsidRPr="008F5E85">
        <w:rPr>
          <w:rFonts w:ascii="Times New Roman" w:hAnsi="Times New Roman"/>
          <w:sz w:val="24"/>
          <w:szCs w:val="24"/>
        </w:rPr>
        <w:tab/>
      </w:r>
      <w:r w:rsidR="000F58D0" w:rsidRPr="008F5E85">
        <w:rPr>
          <w:rFonts w:ascii="Times New Roman" w:hAnsi="Times New Roman"/>
          <w:sz w:val="24"/>
          <w:szCs w:val="24"/>
        </w:rPr>
        <w:t>В течение 3 (трех) Календарных</w:t>
      </w:r>
      <w:r w:rsidR="000F58D0" w:rsidRPr="008F5E85" w:rsidDel="00DC1832">
        <w:rPr>
          <w:rFonts w:ascii="Times New Roman" w:hAnsi="Times New Roman"/>
          <w:sz w:val="24"/>
          <w:szCs w:val="24"/>
        </w:rPr>
        <w:t xml:space="preserve"> </w:t>
      </w:r>
      <w:r w:rsidR="000F58D0" w:rsidRPr="008F5E85">
        <w:rPr>
          <w:rFonts w:ascii="Times New Roman" w:hAnsi="Times New Roman"/>
          <w:sz w:val="24"/>
          <w:szCs w:val="24"/>
        </w:rPr>
        <w:t>дней с момента начала Работ Генеральный Подрядчик обязан назначить ответственн</w:t>
      </w:r>
      <w:r w:rsidR="001C33CC" w:rsidRPr="008F5E85">
        <w:rPr>
          <w:rFonts w:ascii="Times New Roman" w:hAnsi="Times New Roman"/>
          <w:sz w:val="24"/>
          <w:szCs w:val="24"/>
        </w:rPr>
        <w:t>ых</w:t>
      </w:r>
      <w:r w:rsidR="000F58D0" w:rsidRPr="008F5E85">
        <w:rPr>
          <w:rFonts w:ascii="Times New Roman" w:hAnsi="Times New Roman"/>
          <w:sz w:val="24"/>
          <w:szCs w:val="24"/>
        </w:rPr>
        <w:t xml:space="preserve"> за производство </w:t>
      </w:r>
      <w:r w:rsidR="00D47434" w:rsidRPr="008F5E85">
        <w:rPr>
          <w:rFonts w:ascii="Times New Roman" w:hAnsi="Times New Roman"/>
          <w:sz w:val="24"/>
          <w:szCs w:val="24"/>
        </w:rPr>
        <w:t xml:space="preserve">Работ </w:t>
      </w:r>
      <w:r w:rsidR="000F58D0" w:rsidRPr="008F5E85">
        <w:rPr>
          <w:rFonts w:ascii="Times New Roman" w:hAnsi="Times New Roman"/>
          <w:sz w:val="24"/>
          <w:szCs w:val="24"/>
        </w:rPr>
        <w:t>из числа персонала Генерального Подрядчика</w:t>
      </w:r>
      <w:r w:rsidR="00A6131A" w:rsidRPr="008F5E85">
        <w:rPr>
          <w:rFonts w:ascii="Times New Roman" w:hAnsi="Times New Roman"/>
          <w:sz w:val="24"/>
          <w:szCs w:val="24"/>
        </w:rPr>
        <w:t>, в том числе инженера по охране труда. Во время производства Работ Генеральный Подрядчик обязуется обеспечить присутствие на Строительной площадке ответственных за производство Работ из числа персонала Генерального Подрядчика и инженера по охране труда.</w:t>
      </w:r>
    </w:p>
    <w:p w:rsidR="000F58D0" w:rsidRPr="008F5E85" w:rsidRDefault="000F58D0" w:rsidP="005660CC">
      <w:pPr>
        <w:pStyle w:val="a4"/>
        <w:numPr>
          <w:ilvl w:val="2"/>
          <w:numId w:val="43"/>
        </w:numPr>
        <w:tabs>
          <w:tab w:val="left" w:pos="993"/>
          <w:tab w:val="left" w:pos="1276"/>
          <w:tab w:val="left" w:pos="1418"/>
          <w:tab w:val="left" w:pos="1701"/>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Материально-техническое обеспечение</w:t>
      </w:r>
    </w:p>
    <w:p w:rsidR="0026210D" w:rsidRPr="008F5E85" w:rsidRDefault="003B4CB3"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1</w:t>
      </w:r>
      <w:r w:rsidR="00782647" w:rsidRPr="008F5E85">
        <w:rPr>
          <w:rFonts w:ascii="Times New Roman" w:hAnsi="Times New Roman" w:cs="Times New Roman"/>
          <w:sz w:val="24"/>
          <w:szCs w:val="24"/>
        </w:rPr>
        <w:t>2</w:t>
      </w:r>
      <w:r w:rsidRPr="008F5E85">
        <w:rPr>
          <w:rFonts w:ascii="Times New Roman" w:hAnsi="Times New Roman" w:cs="Times New Roman"/>
          <w:sz w:val="24"/>
          <w:szCs w:val="24"/>
        </w:rPr>
        <w:t>.3</w:t>
      </w:r>
      <w:r w:rsidR="0026210D" w:rsidRPr="008F5E85">
        <w:rPr>
          <w:rFonts w:ascii="Times New Roman" w:hAnsi="Times New Roman" w:cs="Times New Roman"/>
          <w:sz w:val="24"/>
          <w:szCs w:val="24"/>
        </w:rPr>
        <w:t>.3.1.</w:t>
      </w:r>
      <w:r w:rsidR="0026210D" w:rsidRPr="008F5E85">
        <w:rPr>
          <w:rFonts w:ascii="Times New Roman" w:hAnsi="Times New Roman" w:cs="Times New Roman"/>
          <w:sz w:val="24"/>
          <w:szCs w:val="24"/>
        </w:rPr>
        <w:tab/>
      </w:r>
      <w:r w:rsidR="000F58D0" w:rsidRPr="008F5E85">
        <w:rPr>
          <w:rFonts w:ascii="Times New Roman" w:hAnsi="Times New Roman" w:cs="Times New Roman"/>
          <w:sz w:val="24"/>
          <w:szCs w:val="24"/>
        </w:rPr>
        <w:t>Необходимое материально-техническое обеспечение выполнения Работ возлагается на Генерального Подрядчика.</w:t>
      </w:r>
    </w:p>
    <w:p w:rsidR="0026210D" w:rsidRPr="008F5E85" w:rsidRDefault="003B4CB3"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1</w:t>
      </w:r>
      <w:r w:rsidR="00782647" w:rsidRPr="008F5E85">
        <w:rPr>
          <w:rFonts w:ascii="Times New Roman" w:hAnsi="Times New Roman" w:cs="Times New Roman"/>
          <w:sz w:val="24"/>
          <w:szCs w:val="24"/>
        </w:rPr>
        <w:t>2</w:t>
      </w:r>
      <w:r w:rsidRPr="008F5E85">
        <w:rPr>
          <w:rFonts w:ascii="Times New Roman" w:hAnsi="Times New Roman" w:cs="Times New Roman"/>
          <w:sz w:val="24"/>
          <w:szCs w:val="24"/>
        </w:rPr>
        <w:t>.3</w:t>
      </w:r>
      <w:r w:rsidR="0026210D" w:rsidRPr="008F5E85">
        <w:rPr>
          <w:rFonts w:ascii="Times New Roman" w:hAnsi="Times New Roman" w:cs="Times New Roman"/>
          <w:sz w:val="24"/>
          <w:szCs w:val="24"/>
        </w:rPr>
        <w:t xml:space="preserve">.3.2. </w:t>
      </w:r>
      <w:r w:rsidR="00D21C7A" w:rsidRPr="008F5E85">
        <w:rPr>
          <w:rFonts w:ascii="Times New Roman" w:hAnsi="Times New Roman" w:cs="Times New Roman"/>
          <w:sz w:val="24"/>
          <w:szCs w:val="24"/>
        </w:rPr>
        <w:t>Генеральный Подрядчик предоставляет</w:t>
      </w:r>
      <w:r w:rsidR="000F58D0" w:rsidRPr="008F5E85" w:rsidDel="00BA382B">
        <w:rPr>
          <w:rFonts w:ascii="Times New Roman" w:hAnsi="Times New Roman" w:cs="Times New Roman"/>
          <w:sz w:val="24"/>
          <w:szCs w:val="24"/>
        </w:rPr>
        <w:t xml:space="preserve"> </w:t>
      </w:r>
      <w:r w:rsidR="007B27DB" w:rsidRPr="008F5E85">
        <w:rPr>
          <w:rFonts w:ascii="Times New Roman" w:hAnsi="Times New Roman" w:cs="Times New Roman"/>
          <w:sz w:val="24"/>
          <w:szCs w:val="24"/>
        </w:rPr>
        <w:t>Материал</w:t>
      </w:r>
      <w:r w:rsidR="00D21C7A" w:rsidRPr="008F5E85">
        <w:rPr>
          <w:rFonts w:ascii="Times New Roman" w:hAnsi="Times New Roman" w:cs="Times New Roman"/>
          <w:sz w:val="24"/>
          <w:szCs w:val="24"/>
        </w:rPr>
        <w:t>ы</w:t>
      </w:r>
      <w:r w:rsidR="000F58D0" w:rsidRPr="008F5E85">
        <w:rPr>
          <w:rFonts w:ascii="Times New Roman" w:hAnsi="Times New Roman" w:cs="Times New Roman"/>
          <w:sz w:val="24"/>
          <w:szCs w:val="24"/>
        </w:rPr>
        <w:t xml:space="preserve"> и </w:t>
      </w:r>
      <w:r w:rsidR="007B27DB" w:rsidRPr="008F5E85">
        <w:rPr>
          <w:rFonts w:ascii="Times New Roman" w:hAnsi="Times New Roman" w:cs="Times New Roman"/>
          <w:sz w:val="24"/>
          <w:szCs w:val="24"/>
        </w:rPr>
        <w:t>Оборудован</w:t>
      </w:r>
      <w:r w:rsidR="000F58D0" w:rsidRPr="008F5E85">
        <w:rPr>
          <w:rFonts w:ascii="Times New Roman" w:hAnsi="Times New Roman" w:cs="Times New Roman"/>
          <w:sz w:val="24"/>
          <w:szCs w:val="24"/>
        </w:rPr>
        <w:t>и</w:t>
      </w:r>
      <w:r w:rsidR="00D21C7A" w:rsidRPr="008F5E85">
        <w:rPr>
          <w:rFonts w:ascii="Times New Roman" w:hAnsi="Times New Roman" w:cs="Times New Roman"/>
          <w:sz w:val="24"/>
          <w:szCs w:val="24"/>
        </w:rPr>
        <w:t>е</w:t>
      </w:r>
      <w:r w:rsidR="000F58D0" w:rsidRPr="008F5E85">
        <w:rPr>
          <w:rFonts w:ascii="Times New Roman" w:hAnsi="Times New Roman" w:cs="Times New Roman"/>
          <w:sz w:val="24"/>
          <w:szCs w:val="24"/>
        </w:rPr>
        <w:t xml:space="preserve"> с указанием их характеристик </w:t>
      </w:r>
      <w:r w:rsidR="00D21C7A" w:rsidRPr="008F5E85">
        <w:rPr>
          <w:rFonts w:ascii="Times New Roman" w:hAnsi="Times New Roman" w:cs="Times New Roman"/>
          <w:sz w:val="24"/>
          <w:szCs w:val="24"/>
        </w:rPr>
        <w:t xml:space="preserve">в соответствии с </w:t>
      </w:r>
      <w:r w:rsidR="0026210D" w:rsidRPr="008F5E85">
        <w:rPr>
          <w:rFonts w:ascii="Times New Roman" w:hAnsi="Times New Roman" w:cs="Times New Roman"/>
          <w:sz w:val="24"/>
          <w:szCs w:val="24"/>
        </w:rPr>
        <w:t xml:space="preserve">требованиями </w:t>
      </w:r>
      <w:r w:rsidR="008F774B" w:rsidRPr="008F5E85">
        <w:rPr>
          <w:rFonts w:ascii="Times New Roman" w:hAnsi="Times New Roman" w:cs="Times New Roman"/>
          <w:sz w:val="24"/>
          <w:szCs w:val="24"/>
        </w:rPr>
        <w:t>Рабочей документации</w:t>
      </w:r>
      <w:r w:rsidR="00D21C7A" w:rsidRPr="008F5E85">
        <w:rPr>
          <w:rFonts w:ascii="Times New Roman" w:hAnsi="Times New Roman" w:cs="Times New Roman"/>
          <w:sz w:val="24"/>
          <w:szCs w:val="24"/>
        </w:rPr>
        <w:t>.</w:t>
      </w:r>
    </w:p>
    <w:p w:rsidR="0026210D" w:rsidRPr="008F5E85" w:rsidRDefault="003B4CB3"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Cs/>
          <w:sz w:val="24"/>
          <w:szCs w:val="24"/>
        </w:rPr>
        <w:t>1</w:t>
      </w:r>
      <w:r w:rsidR="00782647" w:rsidRPr="008F5E85">
        <w:rPr>
          <w:rFonts w:ascii="Times New Roman" w:hAnsi="Times New Roman" w:cs="Times New Roman"/>
          <w:bCs/>
          <w:sz w:val="24"/>
          <w:szCs w:val="24"/>
        </w:rPr>
        <w:t>2</w:t>
      </w:r>
      <w:r w:rsidRPr="008F5E85">
        <w:rPr>
          <w:rFonts w:ascii="Times New Roman" w:hAnsi="Times New Roman" w:cs="Times New Roman"/>
          <w:bCs/>
          <w:sz w:val="24"/>
          <w:szCs w:val="24"/>
        </w:rPr>
        <w:t>.3</w:t>
      </w:r>
      <w:r w:rsidR="0026210D" w:rsidRPr="008F5E85">
        <w:rPr>
          <w:rFonts w:ascii="Times New Roman" w:hAnsi="Times New Roman" w:cs="Times New Roman"/>
          <w:bCs/>
          <w:sz w:val="24"/>
          <w:szCs w:val="24"/>
        </w:rPr>
        <w:t>.3.3.</w:t>
      </w:r>
      <w:r w:rsidR="0026210D" w:rsidRPr="008F5E85">
        <w:rPr>
          <w:rFonts w:ascii="Times New Roman" w:hAnsi="Times New Roman" w:cs="Times New Roman"/>
          <w:bCs/>
          <w:sz w:val="24"/>
          <w:szCs w:val="24"/>
        </w:rPr>
        <w:tab/>
      </w:r>
      <w:proofErr w:type="gramStart"/>
      <w:r w:rsidR="000F58D0" w:rsidRPr="008F5E85">
        <w:rPr>
          <w:rFonts w:ascii="Times New Roman" w:hAnsi="Times New Roman" w:cs="Times New Roman"/>
          <w:sz w:val="24"/>
          <w:szCs w:val="24"/>
        </w:rPr>
        <w:t xml:space="preserve">Генеральный Подрядчик несет все расходы и издержки, связанные с ввозом в Российскую Федерацию соответствующей документации, строительных и иных </w:t>
      </w:r>
      <w:r w:rsidR="007B27DB" w:rsidRPr="008F5E85">
        <w:rPr>
          <w:rFonts w:ascii="Times New Roman" w:hAnsi="Times New Roman" w:cs="Times New Roman"/>
          <w:sz w:val="24"/>
          <w:szCs w:val="24"/>
        </w:rPr>
        <w:t>Материал</w:t>
      </w:r>
      <w:r w:rsidR="000F58D0" w:rsidRPr="008F5E85">
        <w:rPr>
          <w:rFonts w:ascii="Times New Roman" w:hAnsi="Times New Roman" w:cs="Times New Roman"/>
          <w:sz w:val="24"/>
          <w:szCs w:val="24"/>
        </w:rPr>
        <w:t xml:space="preserve">ов, машин, инструментов, </w:t>
      </w:r>
      <w:r w:rsidR="007B27DB" w:rsidRPr="008F5E85">
        <w:rPr>
          <w:rFonts w:ascii="Times New Roman" w:hAnsi="Times New Roman" w:cs="Times New Roman"/>
          <w:sz w:val="24"/>
          <w:szCs w:val="24"/>
        </w:rPr>
        <w:t>Оборудован</w:t>
      </w:r>
      <w:r w:rsidR="000F58D0" w:rsidRPr="008F5E85">
        <w:rPr>
          <w:rFonts w:ascii="Times New Roman" w:hAnsi="Times New Roman" w:cs="Times New Roman"/>
          <w:sz w:val="24"/>
          <w:szCs w:val="24"/>
        </w:rPr>
        <w:t xml:space="preserve">ия, механизмов, запасных частей и деталей, конструкций и строительного </w:t>
      </w:r>
      <w:r w:rsidR="001C0717" w:rsidRPr="008F5E85">
        <w:rPr>
          <w:rFonts w:ascii="Times New Roman" w:hAnsi="Times New Roman" w:cs="Times New Roman"/>
          <w:sz w:val="24"/>
          <w:szCs w:val="24"/>
        </w:rPr>
        <w:t>оборудования,</w:t>
      </w:r>
      <w:r w:rsidR="000F58D0" w:rsidRPr="008F5E85">
        <w:rPr>
          <w:rFonts w:ascii="Times New Roman" w:hAnsi="Times New Roman" w:cs="Times New Roman"/>
          <w:sz w:val="24"/>
          <w:szCs w:val="24"/>
        </w:rPr>
        <w:t xml:space="preserve"> иного имущества, необходимого для выполнения Работ, а также получает все необходимые для этого лицензии, разрешения и сертификаты в соответствии с Законодательством РФ.</w:t>
      </w:r>
      <w:bookmarkStart w:id="69" w:name="_Ref303779444"/>
      <w:proofErr w:type="gramEnd"/>
    </w:p>
    <w:p w:rsidR="0026210D" w:rsidRPr="008F5E85" w:rsidRDefault="003B4CB3"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Cs/>
          <w:sz w:val="24"/>
          <w:szCs w:val="24"/>
        </w:rPr>
        <w:t>1</w:t>
      </w:r>
      <w:r w:rsidR="00782647" w:rsidRPr="008F5E85">
        <w:rPr>
          <w:rFonts w:ascii="Times New Roman" w:hAnsi="Times New Roman" w:cs="Times New Roman"/>
          <w:bCs/>
          <w:sz w:val="24"/>
          <w:szCs w:val="24"/>
        </w:rPr>
        <w:t>2</w:t>
      </w:r>
      <w:r w:rsidRPr="008F5E85">
        <w:rPr>
          <w:rFonts w:ascii="Times New Roman" w:hAnsi="Times New Roman" w:cs="Times New Roman"/>
          <w:bCs/>
          <w:sz w:val="24"/>
          <w:szCs w:val="24"/>
        </w:rPr>
        <w:t>.3</w:t>
      </w:r>
      <w:r w:rsidR="0026210D" w:rsidRPr="008F5E85">
        <w:rPr>
          <w:rFonts w:ascii="Times New Roman" w:hAnsi="Times New Roman" w:cs="Times New Roman"/>
          <w:bCs/>
          <w:sz w:val="24"/>
          <w:szCs w:val="24"/>
        </w:rPr>
        <w:t>.3.4.</w:t>
      </w:r>
      <w:r w:rsidR="0026210D" w:rsidRPr="008F5E85">
        <w:rPr>
          <w:rFonts w:ascii="Times New Roman" w:hAnsi="Times New Roman" w:cs="Times New Roman"/>
          <w:b/>
          <w:bCs/>
          <w:sz w:val="24"/>
          <w:szCs w:val="24"/>
        </w:rPr>
        <w:t xml:space="preserve"> </w:t>
      </w:r>
      <w:r w:rsidR="000F58D0" w:rsidRPr="008F5E85">
        <w:rPr>
          <w:rFonts w:ascii="Times New Roman" w:hAnsi="Times New Roman" w:cs="Times New Roman"/>
          <w:sz w:val="24"/>
          <w:szCs w:val="24"/>
        </w:rPr>
        <w:t xml:space="preserve">Генеральный Подрядчик осуществляет прием, таможенное оформление соответствующей документации, строительных и иных </w:t>
      </w:r>
      <w:r w:rsidR="007B27DB" w:rsidRPr="008F5E85">
        <w:rPr>
          <w:rFonts w:ascii="Times New Roman" w:hAnsi="Times New Roman" w:cs="Times New Roman"/>
          <w:sz w:val="24"/>
          <w:szCs w:val="24"/>
        </w:rPr>
        <w:t>Материал</w:t>
      </w:r>
      <w:r w:rsidR="000F58D0" w:rsidRPr="008F5E85">
        <w:rPr>
          <w:rFonts w:ascii="Times New Roman" w:hAnsi="Times New Roman" w:cs="Times New Roman"/>
          <w:sz w:val="24"/>
          <w:szCs w:val="24"/>
        </w:rPr>
        <w:t xml:space="preserve">ов, машин, инструментов, </w:t>
      </w:r>
      <w:r w:rsidR="007B27DB" w:rsidRPr="008F5E85">
        <w:rPr>
          <w:rFonts w:ascii="Times New Roman" w:hAnsi="Times New Roman" w:cs="Times New Roman"/>
          <w:sz w:val="24"/>
          <w:szCs w:val="24"/>
        </w:rPr>
        <w:t>Оборудован</w:t>
      </w:r>
      <w:r w:rsidR="000F58D0" w:rsidRPr="008F5E85">
        <w:rPr>
          <w:rFonts w:ascii="Times New Roman" w:hAnsi="Times New Roman" w:cs="Times New Roman"/>
          <w:sz w:val="24"/>
          <w:szCs w:val="24"/>
        </w:rPr>
        <w:t xml:space="preserve">ия, механизмов, запасных частей и деталей, конструкций и строительного </w:t>
      </w:r>
      <w:r w:rsidR="007B27DB" w:rsidRPr="008F5E85">
        <w:rPr>
          <w:rFonts w:ascii="Times New Roman" w:hAnsi="Times New Roman" w:cs="Times New Roman"/>
          <w:sz w:val="24"/>
          <w:szCs w:val="24"/>
        </w:rPr>
        <w:t>Оборудован</w:t>
      </w:r>
      <w:r w:rsidR="000F58D0" w:rsidRPr="008F5E85">
        <w:rPr>
          <w:rFonts w:ascii="Times New Roman" w:hAnsi="Times New Roman" w:cs="Times New Roman"/>
          <w:sz w:val="24"/>
          <w:szCs w:val="24"/>
        </w:rPr>
        <w:t xml:space="preserve">ия и иного имущества, необходимого для выполнения Работ. </w:t>
      </w:r>
      <w:r w:rsidR="004B7AAF" w:rsidRPr="008F5E85">
        <w:rPr>
          <w:rFonts w:ascii="Times New Roman" w:hAnsi="Times New Roman" w:cs="Times New Roman"/>
          <w:sz w:val="24"/>
          <w:szCs w:val="24"/>
        </w:rPr>
        <w:t>Генеральный Подрядчик н</w:t>
      </w:r>
      <w:r w:rsidR="000F58D0" w:rsidRPr="008F5E85">
        <w:rPr>
          <w:rFonts w:ascii="Times New Roman" w:hAnsi="Times New Roman" w:cs="Times New Roman"/>
          <w:sz w:val="24"/>
          <w:szCs w:val="24"/>
        </w:rPr>
        <w:t>есет ответственность за соблюдение таможенного Законодательства РФ.</w:t>
      </w:r>
      <w:bookmarkEnd w:id="69"/>
    </w:p>
    <w:p w:rsidR="00956985" w:rsidRPr="008F5E85" w:rsidRDefault="003B4CB3"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Cs/>
          <w:sz w:val="24"/>
          <w:szCs w:val="24"/>
        </w:rPr>
        <w:t>1</w:t>
      </w:r>
      <w:r w:rsidR="00782647" w:rsidRPr="008F5E85">
        <w:rPr>
          <w:rFonts w:ascii="Times New Roman" w:hAnsi="Times New Roman" w:cs="Times New Roman"/>
          <w:bCs/>
          <w:sz w:val="24"/>
          <w:szCs w:val="24"/>
        </w:rPr>
        <w:t>2</w:t>
      </w:r>
      <w:r w:rsidRPr="008F5E85">
        <w:rPr>
          <w:rFonts w:ascii="Times New Roman" w:hAnsi="Times New Roman" w:cs="Times New Roman"/>
          <w:bCs/>
          <w:sz w:val="24"/>
          <w:szCs w:val="24"/>
        </w:rPr>
        <w:t>.3</w:t>
      </w:r>
      <w:r w:rsidR="0026210D" w:rsidRPr="008F5E85">
        <w:rPr>
          <w:rFonts w:ascii="Times New Roman" w:hAnsi="Times New Roman" w:cs="Times New Roman"/>
          <w:bCs/>
          <w:sz w:val="24"/>
          <w:szCs w:val="24"/>
        </w:rPr>
        <w:t>.3.5.</w:t>
      </w:r>
      <w:r w:rsidR="0026210D" w:rsidRPr="008F5E85">
        <w:rPr>
          <w:rFonts w:ascii="Times New Roman" w:hAnsi="Times New Roman" w:cs="Times New Roman"/>
          <w:bCs/>
          <w:sz w:val="24"/>
          <w:szCs w:val="24"/>
        </w:rPr>
        <w:tab/>
      </w:r>
      <w:proofErr w:type="gramStart"/>
      <w:r w:rsidR="00096F0F" w:rsidRPr="008F5E85">
        <w:rPr>
          <w:rFonts w:ascii="Times New Roman" w:hAnsi="Times New Roman" w:cs="Times New Roman"/>
          <w:sz w:val="24"/>
          <w:szCs w:val="24"/>
        </w:rPr>
        <w:t>В целях возмещения затрат по уплате ввозной таможенной пошлины и налога на добавлен</w:t>
      </w:r>
      <w:r w:rsidR="0008227E" w:rsidRPr="008F5E85">
        <w:rPr>
          <w:rFonts w:ascii="Times New Roman" w:hAnsi="Times New Roman" w:cs="Times New Roman"/>
          <w:sz w:val="24"/>
          <w:szCs w:val="24"/>
        </w:rPr>
        <w:t>ную стоимость в соответствии с ч</w:t>
      </w:r>
      <w:r w:rsidR="00096F0F" w:rsidRPr="008F5E85">
        <w:rPr>
          <w:rFonts w:ascii="Times New Roman" w:hAnsi="Times New Roman" w:cs="Times New Roman"/>
          <w:sz w:val="24"/>
          <w:szCs w:val="24"/>
        </w:rPr>
        <w:t xml:space="preserve">. 4 ст. 11 Федерального закона </w:t>
      </w:r>
      <w:r w:rsidR="001C33CC" w:rsidRPr="008F5E85">
        <w:rPr>
          <w:rFonts w:ascii="Times New Roman" w:hAnsi="Times New Roman" w:cs="Times New Roman"/>
          <w:sz w:val="24"/>
          <w:szCs w:val="24"/>
        </w:rPr>
        <w:t>от 28 сентября 2010 г. №</w:t>
      </w:r>
      <w:r w:rsidR="00096F0F" w:rsidRPr="008F5E85">
        <w:rPr>
          <w:rFonts w:ascii="Times New Roman" w:hAnsi="Times New Roman" w:cs="Times New Roman"/>
          <w:sz w:val="24"/>
          <w:szCs w:val="24"/>
        </w:rPr>
        <w:t xml:space="preserve"> </w:t>
      </w:r>
      <w:r w:rsidR="00096F0F" w:rsidRPr="008F5E85">
        <w:rPr>
          <w:rFonts w:ascii="Times New Roman" w:hAnsi="Times New Roman" w:cs="Times New Roman"/>
          <w:sz w:val="24"/>
          <w:szCs w:val="24"/>
        </w:rPr>
        <w:lastRenderedPageBreak/>
        <w:t xml:space="preserve">244-ФЗ «Об инновационном центре «Сколково» и </w:t>
      </w:r>
      <w:r w:rsidR="001C33CC" w:rsidRPr="008F5E85">
        <w:rPr>
          <w:rFonts w:ascii="Times New Roman" w:hAnsi="Times New Roman" w:cs="Times New Roman"/>
          <w:sz w:val="24"/>
          <w:szCs w:val="24"/>
        </w:rPr>
        <w:t>п</w:t>
      </w:r>
      <w:r w:rsidR="00096F0F" w:rsidRPr="008F5E85">
        <w:rPr>
          <w:rFonts w:ascii="Times New Roman" w:hAnsi="Times New Roman" w:cs="Times New Roman"/>
          <w:sz w:val="24"/>
          <w:szCs w:val="24"/>
        </w:rPr>
        <w:t xml:space="preserve">остановлением Правительства РФ от 5 мая 2011 г. </w:t>
      </w:r>
      <w:r w:rsidR="001C33CC" w:rsidRPr="008F5E85">
        <w:rPr>
          <w:rFonts w:ascii="Times New Roman" w:hAnsi="Times New Roman" w:cs="Times New Roman"/>
          <w:sz w:val="24"/>
          <w:szCs w:val="24"/>
        </w:rPr>
        <w:t>№</w:t>
      </w:r>
      <w:r w:rsidR="00096F0F" w:rsidRPr="008F5E85">
        <w:rPr>
          <w:rFonts w:ascii="Times New Roman" w:hAnsi="Times New Roman" w:cs="Times New Roman"/>
          <w:sz w:val="24"/>
          <w:szCs w:val="24"/>
        </w:rPr>
        <w:t xml:space="preserve"> 339 «О предоставлении из федерального бюджета субсидий на возмещение затрат по уплате ввозной таможенной пошлины и налога на</w:t>
      </w:r>
      <w:proofErr w:type="gramEnd"/>
      <w:r w:rsidR="00096F0F" w:rsidRPr="008F5E85">
        <w:rPr>
          <w:rFonts w:ascii="Times New Roman" w:hAnsi="Times New Roman" w:cs="Times New Roman"/>
          <w:sz w:val="24"/>
          <w:szCs w:val="24"/>
        </w:rPr>
        <w:t xml:space="preserve"> </w:t>
      </w:r>
      <w:proofErr w:type="gramStart"/>
      <w:r w:rsidR="00096F0F" w:rsidRPr="008F5E85">
        <w:rPr>
          <w:rFonts w:ascii="Times New Roman" w:hAnsi="Times New Roman" w:cs="Times New Roman"/>
          <w:sz w:val="24"/>
          <w:szCs w:val="24"/>
        </w:rPr>
        <w:t>добавленную стоимость, понесенных юридическими лицами, индивидуальными предпринимателями, являющимися лицами, участвующими в реализации проекта создания и обеспечения функционирования территориально обособленного комплекса (инновационного центра «Сколково»)», Генеральн</w:t>
      </w:r>
      <w:r w:rsidR="005E2DFA" w:rsidRPr="008F5E85">
        <w:rPr>
          <w:rFonts w:ascii="Times New Roman" w:hAnsi="Times New Roman" w:cs="Times New Roman"/>
          <w:sz w:val="24"/>
          <w:szCs w:val="24"/>
        </w:rPr>
        <w:t>ому</w:t>
      </w:r>
      <w:r w:rsidR="00096F0F" w:rsidRPr="008F5E85">
        <w:rPr>
          <w:rFonts w:ascii="Times New Roman" w:hAnsi="Times New Roman" w:cs="Times New Roman"/>
          <w:sz w:val="24"/>
          <w:szCs w:val="24"/>
        </w:rPr>
        <w:t xml:space="preserve"> Подрядчик</w:t>
      </w:r>
      <w:r w:rsidR="005E2DFA" w:rsidRPr="008F5E85">
        <w:rPr>
          <w:rFonts w:ascii="Times New Roman" w:hAnsi="Times New Roman" w:cs="Times New Roman"/>
          <w:sz w:val="24"/>
          <w:szCs w:val="24"/>
        </w:rPr>
        <w:t>у рекомендуется</w:t>
      </w:r>
      <w:r w:rsidR="00096F0F" w:rsidRPr="008F5E85">
        <w:rPr>
          <w:rFonts w:ascii="Times New Roman" w:hAnsi="Times New Roman" w:cs="Times New Roman"/>
          <w:sz w:val="24"/>
          <w:szCs w:val="24"/>
        </w:rPr>
        <w:t xml:space="preserve"> самостоятельно (без привлечения Субподрядчиков) </w:t>
      </w:r>
      <w:r w:rsidR="005E2DFA" w:rsidRPr="008F5E85">
        <w:rPr>
          <w:rFonts w:ascii="Times New Roman" w:hAnsi="Times New Roman" w:cs="Times New Roman"/>
          <w:sz w:val="24"/>
          <w:szCs w:val="24"/>
        </w:rPr>
        <w:t>заключить</w:t>
      </w:r>
      <w:r w:rsidR="00096F0F" w:rsidRPr="008F5E85">
        <w:rPr>
          <w:rFonts w:ascii="Times New Roman" w:hAnsi="Times New Roman" w:cs="Times New Roman"/>
          <w:sz w:val="24"/>
          <w:szCs w:val="24"/>
        </w:rPr>
        <w:t xml:space="preserve"> с Поставщиками договоры на поставку Оборудования и Материалов, ввозимых для целей их использования при строительстве, оборудовании и техническом оснащении Объекта, а также </w:t>
      </w:r>
      <w:r w:rsidR="00C02D08" w:rsidRPr="008F5E85">
        <w:rPr>
          <w:rFonts w:ascii="Times New Roman" w:hAnsi="Times New Roman" w:cs="Times New Roman"/>
          <w:sz w:val="24"/>
          <w:szCs w:val="24"/>
        </w:rPr>
        <w:t>Генеральный Подрядчик обязуется</w:t>
      </w:r>
      <w:r w:rsidR="005E2DFA" w:rsidRPr="008F5E85">
        <w:rPr>
          <w:rFonts w:ascii="Times New Roman" w:hAnsi="Times New Roman" w:cs="Times New Roman"/>
          <w:sz w:val="24"/>
          <w:szCs w:val="24"/>
        </w:rPr>
        <w:t xml:space="preserve"> заключить</w:t>
      </w:r>
      <w:r w:rsidR="00096F0F" w:rsidRPr="008F5E85">
        <w:rPr>
          <w:rFonts w:ascii="Times New Roman" w:hAnsi="Times New Roman" w:cs="Times New Roman"/>
          <w:sz w:val="24"/>
          <w:szCs w:val="24"/>
        </w:rPr>
        <w:t xml:space="preserve"> договор на оказание</w:t>
      </w:r>
      <w:proofErr w:type="gramEnd"/>
      <w:r w:rsidR="00096F0F" w:rsidRPr="008F5E85">
        <w:rPr>
          <w:rFonts w:ascii="Times New Roman" w:hAnsi="Times New Roman" w:cs="Times New Roman"/>
          <w:sz w:val="24"/>
          <w:szCs w:val="24"/>
        </w:rPr>
        <w:t xml:space="preserve"> услуг таможенного </w:t>
      </w:r>
      <w:r w:rsidR="00E50B70" w:rsidRPr="008F5E85">
        <w:rPr>
          <w:rFonts w:ascii="Times New Roman" w:hAnsi="Times New Roman" w:cs="Times New Roman"/>
          <w:sz w:val="24"/>
          <w:szCs w:val="24"/>
        </w:rPr>
        <w:t xml:space="preserve">представителя </w:t>
      </w:r>
      <w:r w:rsidR="00096F0F" w:rsidRPr="008F5E85">
        <w:rPr>
          <w:rFonts w:ascii="Times New Roman" w:hAnsi="Times New Roman" w:cs="Times New Roman"/>
          <w:sz w:val="24"/>
          <w:szCs w:val="24"/>
        </w:rPr>
        <w:t>с Обществом с ограниченной ответственностью «Таможенно-финансовая компания инновационного центра «Сколково»</w:t>
      </w:r>
      <w:r w:rsidR="001A32FD" w:rsidRPr="008F5E85">
        <w:rPr>
          <w:rFonts w:ascii="Times New Roman" w:hAnsi="Times New Roman" w:cs="Times New Roman"/>
          <w:sz w:val="24"/>
          <w:szCs w:val="24"/>
        </w:rPr>
        <w:t>.</w:t>
      </w:r>
    </w:p>
    <w:p w:rsidR="006E3D3A" w:rsidRPr="008F5E85" w:rsidRDefault="00956985"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Cs/>
          <w:sz w:val="24"/>
          <w:szCs w:val="24"/>
        </w:rPr>
        <w:t>1</w:t>
      </w:r>
      <w:r w:rsidR="00782647" w:rsidRPr="008F5E85">
        <w:rPr>
          <w:rFonts w:ascii="Times New Roman" w:hAnsi="Times New Roman" w:cs="Times New Roman"/>
          <w:bCs/>
          <w:sz w:val="24"/>
          <w:szCs w:val="24"/>
        </w:rPr>
        <w:t>2</w:t>
      </w:r>
      <w:r w:rsidRPr="008F5E85">
        <w:rPr>
          <w:rFonts w:ascii="Times New Roman" w:hAnsi="Times New Roman" w:cs="Times New Roman"/>
          <w:bCs/>
          <w:sz w:val="24"/>
          <w:szCs w:val="24"/>
        </w:rPr>
        <w:t>.</w:t>
      </w:r>
      <w:r w:rsidR="003B4CB3" w:rsidRPr="008F5E85">
        <w:rPr>
          <w:rFonts w:ascii="Times New Roman" w:hAnsi="Times New Roman" w:cs="Times New Roman"/>
          <w:sz w:val="24"/>
          <w:szCs w:val="24"/>
        </w:rPr>
        <w:t>3</w:t>
      </w:r>
      <w:r w:rsidRPr="008F5E85">
        <w:rPr>
          <w:rFonts w:ascii="Times New Roman" w:hAnsi="Times New Roman" w:cs="Times New Roman"/>
          <w:sz w:val="24"/>
          <w:szCs w:val="24"/>
        </w:rPr>
        <w:t>.3.6.</w:t>
      </w:r>
      <w:r w:rsidRPr="008F5E85">
        <w:rPr>
          <w:rFonts w:ascii="Times New Roman" w:hAnsi="Times New Roman" w:cs="Times New Roman"/>
          <w:sz w:val="24"/>
          <w:szCs w:val="24"/>
        </w:rPr>
        <w:tab/>
      </w:r>
      <w:r w:rsidR="006E3D3A" w:rsidRPr="008F5E85">
        <w:rPr>
          <w:rFonts w:ascii="Times New Roman" w:hAnsi="Times New Roman" w:cs="Times New Roman"/>
          <w:sz w:val="24"/>
          <w:szCs w:val="24"/>
        </w:rPr>
        <w:t>Генеральный Подрядчик обязан ежеквартально предоставлять Заказчику перечень планируемых к ввозу Материалов и Оборудования по форме, предоставленной Заказчиком.</w:t>
      </w:r>
    </w:p>
    <w:p w:rsidR="00956985" w:rsidRPr="008F5E85" w:rsidRDefault="00956985"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70" w:name="_Ref317238572"/>
      <w:r w:rsidRPr="008F5E85">
        <w:rPr>
          <w:rFonts w:ascii="Times New Roman" w:hAnsi="Times New Roman" w:cs="Times New Roman"/>
          <w:i/>
          <w:sz w:val="24"/>
          <w:szCs w:val="24"/>
        </w:rPr>
        <w:t xml:space="preserve"> </w:t>
      </w:r>
      <w:r w:rsidR="000F58D0" w:rsidRPr="008F5E85">
        <w:rPr>
          <w:rFonts w:ascii="Times New Roman" w:hAnsi="Times New Roman" w:cs="Times New Roman"/>
          <w:b/>
          <w:sz w:val="24"/>
          <w:szCs w:val="24"/>
        </w:rPr>
        <w:t>Идентификация персонала</w:t>
      </w:r>
      <w:bookmarkEnd w:id="70"/>
    </w:p>
    <w:p w:rsidR="00956985" w:rsidRPr="008F5E85" w:rsidRDefault="003B4CB3"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1</w:t>
      </w:r>
      <w:r w:rsidR="00782647" w:rsidRPr="008F5E85">
        <w:rPr>
          <w:rFonts w:ascii="Times New Roman" w:hAnsi="Times New Roman" w:cs="Times New Roman"/>
          <w:sz w:val="24"/>
          <w:szCs w:val="24"/>
        </w:rPr>
        <w:t>2</w:t>
      </w:r>
      <w:r w:rsidRPr="008F5E85">
        <w:rPr>
          <w:rFonts w:ascii="Times New Roman" w:hAnsi="Times New Roman" w:cs="Times New Roman"/>
          <w:sz w:val="24"/>
          <w:szCs w:val="24"/>
        </w:rPr>
        <w:t>.3</w:t>
      </w:r>
      <w:r w:rsidR="00956985" w:rsidRPr="008F5E85">
        <w:rPr>
          <w:rFonts w:ascii="Times New Roman" w:hAnsi="Times New Roman" w:cs="Times New Roman"/>
          <w:sz w:val="24"/>
          <w:szCs w:val="24"/>
        </w:rPr>
        <w:t>.4.1.</w:t>
      </w:r>
      <w:r w:rsidR="00956985" w:rsidRPr="008F5E85">
        <w:rPr>
          <w:rFonts w:ascii="Times New Roman" w:hAnsi="Times New Roman" w:cs="Times New Roman"/>
          <w:sz w:val="24"/>
          <w:szCs w:val="24"/>
        </w:rPr>
        <w:tab/>
      </w:r>
      <w:r w:rsidR="000F58D0" w:rsidRPr="008F5E85">
        <w:rPr>
          <w:rFonts w:ascii="Times New Roman" w:hAnsi="Times New Roman" w:cs="Times New Roman"/>
          <w:sz w:val="24"/>
          <w:szCs w:val="24"/>
        </w:rPr>
        <w:t>Генеральный Подрядчик обеспечивает за свой счет идентификацию</w:t>
      </w:r>
      <w:r w:rsidR="00971DE9" w:rsidRPr="008F5E85">
        <w:rPr>
          <w:rFonts w:ascii="Times New Roman" w:hAnsi="Times New Roman" w:cs="Times New Roman"/>
          <w:sz w:val="24"/>
          <w:szCs w:val="24"/>
        </w:rPr>
        <w:t xml:space="preserve"> в соответствии с пунктом 12</w:t>
      </w:r>
      <w:r w:rsidR="001E22BE" w:rsidRPr="008F5E85">
        <w:rPr>
          <w:rFonts w:ascii="Times New Roman" w:hAnsi="Times New Roman" w:cs="Times New Roman"/>
          <w:sz w:val="24"/>
          <w:szCs w:val="24"/>
        </w:rPr>
        <w:t>.</w:t>
      </w:r>
      <w:r w:rsidR="00B54713" w:rsidRPr="008F5E85">
        <w:rPr>
          <w:rFonts w:ascii="Times New Roman" w:hAnsi="Times New Roman" w:cs="Times New Roman"/>
          <w:sz w:val="24"/>
          <w:szCs w:val="24"/>
        </w:rPr>
        <w:t>3</w:t>
      </w:r>
      <w:r w:rsidR="001E22BE" w:rsidRPr="008F5E85">
        <w:rPr>
          <w:rFonts w:ascii="Times New Roman" w:hAnsi="Times New Roman" w:cs="Times New Roman"/>
          <w:sz w:val="24"/>
          <w:szCs w:val="24"/>
        </w:rPr>
        <w:t>.4.2</w:t>
      </w:r>
      <w:r w:rsidR="000F58D0" w:rsidRPr="008F5E85">
        <w:rPr>
          <w:rFonts w:ascii="Times New Roman" w:hAnsi="Times New Roman" w:cs="Times New Roman"/>
          <w:sz w:val="24"/>
          <w:szCs w:val="24"/>
        </w:rPr>
        <w:t xml:space="preserve"> </w:t>
      </w:r>
      <w:r w:rsidR="00682C92" w:rsidRPr="008F5E85">
        <w:rPr>
          <w:rFonts w:ascii="Times New Roman" w:hAnsi="Times New Roman" w:cs="Times New Roman"/>
          <w:sz w:val="24"/>
          <w:szCs w:val="24"/>
        </w:rPr>
        <w:t xml:space="preserve">настоящего Договора </w:t>
      </w:r>
      <w:r w:rsidR="000F58D0" w:rsidRPr="008F5E85">
        <w:rPr>
          <w:rFonts w:ascii="Times New Roman" w:hAnsi="Times New Roman" w:cs="Times New Roman"/>
          <w:sz w:val="24"/>
          <w:szCs w:val="24"/>
        </w:rPr>
        <w:t>каждого лица, находящегося на Строительной площадке.</w:t>
      </w:r>
    </w:p>
    <w:p w:rsidR="000F58D0" w:rsidRPr="008F5E85" w:rsidRDefault="00956985" w:rsidP="005660CC">
      <w:pPr>
        <w:pStyle w:val="a4"/>
        <w:tabs>
          <w:tab w:val="left" w:pos="993"/>
          <w:tab w:val="left" w:pos="1276"/>
          <w:tab w:val="left" w:pos="1560"/>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1</w:t>
      </w:r>
      <w:r w:rsidR="00782647" w:rsidRPr="008F5E85">
        <w:rPr>
          <w:rFonts w:ascii="Times New Roman" w:hAnsi="Times New Roman" w:cs="Times New Roman"/>
          <w:sz w:val="24"/>
          <w:szCs w:val="24"/>
        </w:rPr>
        <w:t>2</w:t>
      </w:r>
      <w:r w:rsidR="003B4CB3" w:rsidRPr="008F5E85">
        <w:rPr>
          <w:rFonts w:ascii="Times New Roman" w:hAnsi="Times New Roman" w:cs="Times New Roman"/>
          <w:sz w:val="24"/>
          <w:szCs w:val="24"/>
        </w:rPr>
        <w:t>.3</w:t>
      </w:r>
      <w:r w:rsidRPr="008F5E85">
        <w:rPr>
          <w:rFonts w:ascii="Times New Roman" w:hAnsi="Times New Roman" w:cs="Times New Roman"/>
          <w:sz w:val="24"/>
          <w:szCs w:val="24"/>
        </w:rPr>
        <w:t>.4.2.</w:t>
      </w:r>
      <w:r w:rsidRPr="008F5E85">
        <w:rPr>
          <w:rFonts w:ascii="Times New Roman" w:hAnsi="Times New Roman" w:cs="Times New Roman"/>
          <w:sz w:val="24"/>
          <w:szCs w:val="24"/>
        </w:rPr>
        <w:tab/>
      </w:r>
      <w:bookmarkStart w:id="71" w:name="_Ref346981931"/>
      <w:r w:rsidR="000F58D0" w:rsidRPr="008F5E85">
        <w:rPr>
          <w:rFonts w:ascii="Times New Roman" w:hAnsi="Times New Roman" w:cs="Times New Roman"/>
          <w:sz w:val="24"/>
          <w:szCs w:val="24"/>
        </w:rPr>
        <w:t>Все работники Генерального Подрядчика и его Субподрядчиков обязаны носить</w:t>
      </w:r>
      <w:bookmarkEnd w:id="71"/>
      <w:r w:rsidR="000F58D0" w:rsidRPr="008F5E85">
        <w:rPr>
          <w:rFonts w:ascii="Times New Roman" w:hAnsi="Times New Roman" w:cs="Times New Roman"/>
          <w:sz w:val="24"/>
          <w:szCs w:val="24"/>
        </w:rPr>
        <w:t>:</w:t>
      </w:r>
    </w:p>
    <w:p w:rsidR="000F58D0" w:rsidRPr="008F5E85" w:rsidRDefault="00033B43"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08227E" w:rsidRPr="008F5E85">
        <w:rPr>
          <w:rFonts w:ascii="Times New Roman" w:hAnsi="Times New Roman"/>
          <w:sz w:val="24"/>
          <w:szCs w:val="24"/>
        </w:rPr>
        <w:t xml:space="preserve">) </w:t>
      </w:r>
      <w:r w:rsidR="000F58D0" w:rsidRPr="008F5E85">
        <w:rPr>
          <w:rFonts w:ascii="Times New Roman" w:hAnsi="Times New Roman"/>
          <w:sz w:val="24"/>
          <w:szCs w:val="24"/>
        </w:rPr>
        <w:t>униформу с фирменным наименованием Генерального Подрядчика или его Субподрядчика.</w:t>
      </w:r>
    </w:p>
    <w:p w:rsidR="000F58D0" w:rsidRPr="008F5E85" w:rsidRDefault="00033B43"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2</w:t>
      </w:r>
      <w:r w:rsidR="0008227E" w:rsidRPr="008F5E85">
        <w:rPr>
          <w:rFonts w:ascii="Times New Roman" w:hAnsi="Times New Roman"/>
          <w:sz w:val="24"/>
          <w:szCs w:val="24"/>
        </w:rPr>
        <w:t xml:space="preserve">) </w:t>
      </w:r>
      <w:r w:rsidR="000F58D0" w:rsidRPr="008F5E85">
        <w:rPr>
          <w:rFonts w:ascii="Times New Roman" w:hAnsi="Times New Roman"/>
          <w:sz w:val="24"/>
          <w:szCs w:val="24"/>
        </w:rPr>
        <w:t xml:space="preserve">на видном месте </w:t>
      </w:r>
      <w:r w:rsidR="00715C77" w:rsidRPr="008F5E85">
        <w:rPr>
          <w:rFonts w:ascii="Times New Roman" w:hAnsi="Times New Roman"/>
          <w:sz w:val="24"/>
          <w:szCs w:val="24"/>
        </w:rPr>
        <w:t>бирки</w:t>
      </w:r>
      <w:r w:rsidR="000F58D0" w:rsidRPr="008F5E85">
        <w:rPr>
          <w:rFonts w:ascii="Times New Roman" w:hAnsi="Times New Roman"/>
          <w:sz w:val="24"/>
          <w:szCs w:val="24"/>
        </w:rPr>
        <w:t xml:space="preserve"> с указанием:</w:t>
      </w:r>
    </w:p>
    <w:p w:rsidR="000F58D0"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имени и фамилии сотрудника печатными буквами на русском язык</w:t>
      </w:r>
      <w:r w:rsidR="004B7AAF" w:rsidRPr="008F5E85">
        <w:rPr>
          <w:rFonts w:ascii="Times New Roman" w:hAnsi="Times New Roman" w:cs="Times New Roman"/>
          <w:sz w:val="24"/>
          <w:szCs w:val="24"/>
        </w:rPr>
        <w:t>е;</w:t>
      </w:r>
    </w:p>
    <w:p w:rsidR="000F58D0" w:rsidRPr="008F5E85" w:rsidRDefault="00007D28"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должности или специальности сотрудника печатными буквами на русском языке.</w:t>
      </w:r>
    </w:p>
    <w:p w:rsidR="00956985" w:rsidRPr="008F5E85" w:rsidRDefault="00956985"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i/>
          <w:sz w:val="24"/>
          <w:szCs w:val="24"/>
        </w:rPr>
        <w:t xml:space="preserve"> </w:t>
      </w:r>
      <w:r w:rsidR="000F58D0" w:rsidRPr="008F5E85">
        <w:rPr>
          <w:rFonts w:ascii="Times New Roman" w:hAnsi="Times New Roman" w:cs="Times New Roman"/>
          <w:b/>
          <w:sz w:val="24"/>
          <w:szCs w:val="24"/>
        </w:rPr>
        <w:t>Передвижение персонала</w:t>
      </w:r>
    </w:p>
    <w:p w:rsidR="00956985" w:rsidRPr="008F5E85" w:rsidRDefault="003B4CB3" w:rsidP="005660C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Cs/>
          <w:sz w:val="24"/>
          <w:szCs w:val="24"/>
        </w:rPr>
        <w:t>1</w:t>
      </w:r>
      <w:r w:rsidR="00782647" w:rsidRPr="008F5E85">
        <w:rPr>
          <w:rFonts w:ascii="Times New Roman" w:hAnsi="Times New Roman" w:cs="Times New Roman"/>
          <w:bCs/>
          <w:sz w:val="24"/>
          <w:szCs w:val="24"/>
        </w:rPr>
        <w:t>2</w:t>
      </w:r>
      <w:r w:rsidRPr="008F5E85">
        <w:rPr>
          <w:rFonts w:ascii="Times New Roman" w:hAnsi="Times New Roman" w:cs="Times New Roman"/>
          <w:bCs/>
          <w:sz w:val="24"/>
          <w:szCs w:val="24"/>
        </w:rPr>
        <w:t>.3</w:t>
      </w:r>
      <w:r w:rsidR="00956985" w:rsidRPr="008F5E85">
        <w:rPr>
          <w:rFonts w:ascii="Times New Roman" w:hAnsi="Times New Roman" w:cs="Times New Roman"/>
          <w:bCs/>
          <w:sz w:val="24"/>
          <w:szCs w:val="24"/>
        </w:rPr>
        <w:t>.5.1.</w:t>
      </w:r>
      <w:r w:rsidR="00956985" w:rsidRPr="008F5E85">
        <w:rPr>
          <w:rFonts w:ascii="Times New Roman" w:hAnsi="Times New Roman" w:cs="Times New Roman"/>
          <w:b/>
          <w:bCs/>
          <w:sz w:val="24"/>
          <w:szCs w:val="24"/>
        </w:rPr>
        <w:t xml:space="preserve"> </w:t>
      </w:r>
      <w:r w:rsidR="000F58D0" w:rsidRPr="008F5E85">
        <w:rPr>
          <w:rFonts w:ascii="Times New Roman" w:hAnsi="Times New Roman" w:cs="Times New Roman"/>
          <w:sz w:val="24"/>
          <w:szCs w:val="24"/>
        </w:rPr>
        <w:t>Генеральный Подрядчик обязуется предпринять все разумные меры для предотвращения нарушения его персоналом границ владения любых объектов, примыкающих к Строительной площадке.</w:t>
      </w:r>
    </w:p>
    <w:p w:rsidR="000F58D0" w:rsidRPr="008F5E85" w:rsidRDefault="003B4CB3" w:rsidP="005660C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1</w:t>
      </w:r>
      <w:r w:rsidR="00782647" w:rsidRPr="008F5E85">
        <w:rPr>
          <w:rFonts w:ascii="Times New Roman" w:hAnsi="Times New Roman" w:cs="Times New Roman"/>
          <w:sz w:val="24"/>
          <w:szCs w:val="24"/>
        </w:rPr>
        <w:t>2</w:t>
      </w:r>
      <w:r w:rsidRPr="008F5E85">
        <w:rPr>
          <w:rFonts w:ascii="Times New Roman" w:hAnsi="Times New Roman" w:cs="Times New Roman"/>
          <w:sz w:val="24"/>
          <w:szCs w:val="24"/>
        </w:rPr>
        <w:t>.3</w:t>
      </w:r>
      <w:r w:rsidR="00956985" w:rsidRPr="008F5E85">
        <w:rPr>
          <w:rFonts w:ascii="Times New Roman" w:hAnsi="Times New Roman" w:cs="Times New Roman"/>
          <w:sz w:val="24"/>
          <w:szCs w:val="24"/>
        </w:rPr>
        <w:t xml:space="preserve">.5.2. </w:t>
      </w:r>
      <w:r w:rsidR="000F58D0" w:rsidRPr="008F5E85">
        <w:rPr>
          <w:rFonts w:ascii="Times New Roman" w:hAnsi="Times New Roman" w:cs="Times New Roman"/>
          <w:sz w:val="24"/>
          <w:szCs w:val="24"/>
        </w:rPr>
        <w:t>Генеральный Подрядчик обязуется не допускать проникновения любых из его сотрудников на любые площади, которые находятся вне границ рабочего пространства участка, отведенного ему для осуществления Работ (Строительная площадка), без разрешения Заказчика.</w:t>
      </w:r>
    </w:p>
    <w:p w:rsidR="000F58D0" w:rsidRPr="008F5E85" w:rsidRDefault="00956985"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i/>
          <w:sz w:val="24"/>
          <w:szCs w:val="24"/>
        </w:rPr>
        <w:t xml:space="preserve"> </w:t>
      </w:r>
      <w:bookmarkStart w:id="72" w:name="_Ref348461620"/>
      <w:r w:rsidR="006E3A24" w:rsidRPr="008F5E85">
        <w:rPr>
          <w:rFonts w:ascii="Times New Roman" w:hAnsi="Times New Roman" w:cs="Times New Roman"/>
          <w:b/>
          <w:sz w:val="24"/>
          <w:szCs w:val="24"/>
        </w:rPr>
        <w:t>Отчетность</w:t>
      </w:r>
      <w:bookmarkEnd w:id="72"/>
      <w:r w:rsidR="006E3A24" w:rsidRPr="008F5E85">
        <w:rPr>
          <w:rFonts w:ascii="Times New Roman" w:hAnsi="Times New Roman" w:cs="Times New Roman"/>
          <w:b/>
          <w:sz w:val="24"/>
          <w:szCs w:val="24"/>
        </w:rPr>
        <w:t xml:space="preserve"> </w:t>
      </w:r>
    </w:p>
    <w:p w:rsidR="00512035"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782647" w:rsidRPr="008F5E85">
        <w:rPr>
          <w:rFonts w:ascii="Times New Roman" w:hAnsi="Times New Roman"/>
          <w:sz w:val="24"/>
          <w:szCs w:val="24"/>
        </w:rPr>
        <w:t>2</w:t>
      </w:r>
      <w:r w:rsidRPr="008F5E85">
        <w:rPr>
          <w:rFonts w:ascii="Times New Roman" w:hAnsi="Times New Roman"/>
          <w:sz w:val="24"/>
          <w:szCs w:val="24"/>
        </w:rPr>
        <w:t>.3</w:t>
      </w:r>
      <w:r w:rsidR="00956985" w:rsidRPr="008F5E85">
        <w:rPr>
          <w:rFonts w:ascii="Times New Roman" w:hAnsi="Times New Roman"/>
          <w:sz w:val="24"/>
          <w:szCs w:val="24"/>
        </w:rPr>
        <w:t>.6.1.</w:t>
      </w:r>
      <w:r w:rsidR="00956985" w:rsidRPr="008F5E85">
        <w:rPr>
          <w:rFonts w:ascii="Times New Roman" w:hAnsi="Times New Roman"/>
          <w:sz w:val="24"/>
          <w:szCs w:val="24"/>
        </w:rPr>
        <w:tab/>
      </w:r>
      <w:r w:rsidR="00512035" w:rsidRPr="008F5E85">
        <w:rPr>
          <w:rFonts w:ascii="Times New Roman" w:hAnsi="Times New Roman"/>
          <w:sz w:val="24"/>
          <w:szCs w:val="24"/>
        </w:rPr>
        <w:t xml:space="preserve">Ежесуточно не позднее 16:00 часов (местного времени) </w:t>
      </w:r>
      <w:r w:rsidR="001B2367" w:rsidRPr="008F5E85">
        <w:rPr>
          <w:rFonts w:ascii="Times New Roman" w:hAnsi="Times New Roman"/>
          <w:sz w:val="24"/>
          <w:szCs w:val="24"/>
        </w:rPr>
        <w:t xml:space="preserve">Генеральный Подрядчик обязуется предоставлять Заказчику </w:t>
      </w:r>
      <w:r w:rsidR="00512035" w:rsidRPr="008F5E85">
        <w:rPr>
          <w:rFonts w:ascii="Times New Roman" w:hAnsi="Times New Roman"/>
          <w:sz w:val="24"/>
          <w:szCs w:val="24"/>
        </w:rPr>
        <w:t xml:space="preserve">информацию о ходе выполнения Работ в соответствии с </w:t>
      </w:r>
      <w:proofErr w:type="spellStart"/>
      <w:r w:rsidR="008817A1" w:rsidRPr="008F5E85">
        <w:rPr>
          <w:rFonts w:ascii="Times New Roman" w:hAnsi="Times New Roman"/>
          <w:sz w:val="24"/>
          <w:szCs w:val="24"/>
        </w:rPr>
        <w:t>М</w:t>
      </w:r>
      <w:r w:rsidR="00512035" w:rsidRPr="008F5E85">
        <w:rPr>
          <w:rFonts w:ascii="Times New Roman" w:hAnsi="Times New Roman"/>
          <w:sz w:val="24"/>
          <w:szCs w:val="24"/>
        </w:rPr>
        <w:t>есячно</w:t>
      </w:r>
      <w:proofErr w:type="spellEnd"/>
      <w:r w:rsidR="00512035" w:rsidRPr="008F5E85">
        <w:rPr>
          <w:rFonts w:ascii="Times New Roman" w:hAnsi="Times New Roman"/>
          <w:sz w:val="24"/>
          <w:szCs w:val="24"/>
        </w:rPr>
        <w:t xml:space="preserve">-суточным графиком выполнения работ, подписанную ответственным Представителем </w:t>
      </w:r>
      <w:r w:rsidR="00F72124" w:rsidRPr="008F5E85">
        <w:rPr>
          <w:rFonts w:ascii="Times New Roman" w:hAnsi="Times New Roman"/>
          <w:sz w:val="24"/>
          <w:szCs w:val="24"/>
        </w:rPr>
        <w:t xml:space="preserve">Генерального Подрядчика, </w:t>
      </w:r>
      <w:r w:rsidR="00033B43" w:rsidRPr="008F5E85">
        <w:rPr>
          <w:rFonts w:ascii="Times New Roman" w:hAnsi="Times New Roman"/>
          <w:sz w:val="24"/>
          <w:szCs w:val="24"/>
        </w:rPr>
        <w:t>на бумажном носителе в сканированном виде, а также в</w:t>
      </w:r>
      <w:r w:rsidR="00512035" w:rsidRPr="008F5E85">
        <w:rPr>
          <w:rFonts w:ascii="Times New Roman" w:hAnsi="Times New Roman"/>
          <w:sz w:val="24"/>
          <w:szCs w:val="24"/>
        </w:rPr>
        <w:t xml:space="preserve">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Материалов и Оборудования и других данных, имеющих отношение к выполняемым </w:t>
      </w:r>
      <w:r w:rsidR="00F72124" w:rsidRPr="008F5E85">
        <w:rPr>
          <w:rFonts w:ascii="Times New Roman" w:hAnsi="Times New Roman"/>
          <w:sz w:val="24"/>
          <w:szCs w:val="24"/>
        </w:rPr>
        <w:t xml:space="preserve">Генеральным </w:t>
      </w:r>
      <w:r w:rsidR="00512035" w:rsidRPr="008F5E85">
        <w:rPr>
          <w:rFonts w:ascii="Times New Roman" w:hAnsi="Times New Roman"/>
          <w:sz w:val="24"/>
          <w:szCs w:val="24"/>
        </w:rPr>
        <w:t>Подрядчиком Работам;</w:t>
      </w:r>
    </w:p>
    <w:p w:rsidR="00D44175" w:rsidRPr="008F5E85" w:rsidRDefault="00E42665"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782647" w:rsidRPr="008F5E85">
        <w:rPr>
          <w:rFonts w:ascii="Times New Roman" w:hAnsi="Times New Roman"/>
          <w:sz w:val="24"/>
          <w:szCs w:val="24"/>
        </w:rPr>
        <w:t>2</w:t>
      </w:r>
      <w:r w:rsidRPr="008F5E85">
        <w:rPr>
          <w:rFonts w:ascii="Times New Roman" w:hAnsi="Times New Roman"/>
          <w:sz w:val="24"/>
          <w:szCs w:val="24"/>
        </w:rPr>
        <w:t>.3.6.2.</w:t>
      </w:r>
      <w:r w:rsidR="00512035" w:rsidRPr="008F5E85">
        <w:rPr>
          <w:rFonts w:ascii="Times New Roman" w:hAnsi="Times New Roman"/>
          <w:sz w:val="24"/>
          <w:szCs w:val="24"/>
        </w:rPr>
        <w:t xml:space="preserve"> </w:t>
      </w:r>
      <w:proofErr w:type="gramStart"/>
      <w:r w:rsidR="00512035" w:rsidRPr="008F5E85">
        <w:rPr>
          <w:rFonts w:ascii="Times New Roman" w:hAnsi="Times New Roman"/>
          <w:sz w:val="24"/>
          <w:szCs w:val="24"/>
        </w:rPr>
        <w:t xml:space="preserve">По запросу Заказчика в течение 3 (Трех) календарных дней </w:t>
      </w:r>
      <w:r w:rsidR="001B2367" w:rsidRPr="008F5E85">
        <w:rPr>
          <w:rFonts w:ascii="Times New Roman" w:hAnsi="Times New Roman"/>
          <w:sz w:val="24"/>
          <w:szCs w:val="24"/>
        </w:rPr>
        <w:t xml:space="preserve">Генеральный Подрядчик </w:t>
      </w:r>
      <w:r w:rsidR="00512035" w:rsidRPr="008F5E85">
        <w:rPr>
          <w:rFonts w:ascii="Times New Roman" w:hAnsi="Times New Roman"/>
          <w:sz w:val="24"/>
          <w:szCs w:val="24"/>
        </w:rPr>
        <w:t xml:space="preserve">разрабатывает и предоставляет </w:t>
      </w:r>
      <w:r w:rsidR="00F7145A" w:rsidRPr="008F5E85">
        <w:rPr>
          <w:rFonts w:ascii="Times New Roman" w:hAnsi="Times New Roman"/>
          <w:sz w:val="24"/>
          <w:szCs w:val="24"/>
        </w:rPr>
        <w:t xml:space="preserve">перечень планируемых/осуществляемых </w:t>
      </w:r>
      <w:r w:rsidR="00512035" w:rsidRPr="008F5E85">
        <w:rPr>
          <w:rFonts w:ascii="Times New Roman" w:hAnsi="Times New Roman"/>
          <w:sz w:val="24"/>
          <w:szCs w:val="24"/>
        </w:rPr>
        <w:t>мероприяти</w:t>
      </w:r>
      <w:r w:rsidR="00F7145A" w:rsidRPr="008F5E85">
        <w:rPr>
          <w:rFonts w:ascii="Times New Roman" w:hAnsi="Times New Roman"/>
          <w:sz w:val="24"/>
          <w:szCs w:val="24"/>
        </w:rPr>
        <w:t>й по исполнению Договора</w:t>
      </w:r>
      <w:r w:rsidR="00512035" w:rsidRPr="008F5E85">
        <w:rPr>
          <w:rFonts w:ascii="Times New Roman" w:hAnsi="Times New Roman"/>
          <w:sz w:val="24"/>
          <w:szCs w:val="24"/>
        </w:rPr>
        <w:t xml:space="preserve">, графики производства строительно-монтажных работ и графики поставок Материалов и Оборудования поставки </w:t>
      </w:r>
      <w:r w:rsidR="008F094D" w:rsidRPr="008F5E85">
        <w:rPr>
          <w:rFonts w:ascii="Times New Roman" w:hAnsi="Times New Roman"/>
          <w:sz w:val="24"/>
          <w:szCs w:val="24"/>
        </w:rPr>
        <w:t xml:space="preserve">Генерального </w:t>
      </w:r>
      <w:r w:rsidR="00512035" w:rsidRPr="008F5E85">
        <w:rPr>
          <w:rFonts w:ascii="Times New Roman" w:hAnsi="Times New Roman"/>
          <w:sz w:val="24"/>
          <w:szCs w:val="24"/>
        </w:rPr>
        <w:t>Подрядчика, а также обеспечивает предоставление отчетов по данным мероприятиям, графикам в срок не позднее 2 (Двух) рабочих дней с момента получения соответствующего запроса</w:t>
      </w:r>
      <w:r w:rsidR="00660151" w:rsidRPr="008F5E85">
        <w:rPr>
          <w:rFonts w:ascii="Times New Roman" w:hAnsi="Times New Roman"/>
          <w:sz w:val="24"/>
          <w:szCs w:val="24"/>
        </w:rPr>
        <w:t>.</w:t>
      </w:r>
      <w:proofErr w:type="gramEnd"/>
    </w:p>
    <w:p w:rsidR="00D44175" w:rsidRPr="008F5E85" w:rsidRDefault="00D44175"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782647" w:rsidRPr="008F5E85">
        <w:rPr>
          <w:rFonts w:ascii="Times New Roman" w:hAnsi="Times New Roman"/>
          <w:sz w:val="24"/>
          <w:szCs w:val="24"/>
        </w:rPr>
        <w:t>2</w:t>
      </w:r>
      <w:r w:rsidRPr="008F5E85">
        <w:rPr>
          <w:rFonts w:ascii="Times New Roman" w:hAnsi="Times New Roman"/>
          <w:sz w:val="24"/>
          <w:szCs w:val="24"/>
        </w:rPr>
        <w:t xml:space="preserve">.3.6.3. Еженедельно, каждый четверг Генеральный Подрядчик обязан предоставлять Заказчику еженедельный отчет о статусе Проекта в свободной форме, но </w:t>
      </w:r>
      <w:r w:rsidR="0002726D" w:rsidRPr="008F5E85">
        <w:rPr>
          <w:rFonts w:ascii="Times New Roman" w:hAnsi="Times New Roman"/>
          <w:sz w:val="24"/>
          <w:szCs w:val="24"/>
        </w:rPr>
        <w:t>с учетом</w:t>
      </w:r>
      <w:r w:rsidR="00007D28" w:rsidRPr="008F5E85">
        <w:rPr>
          <w:rFonts w:ascii="Times New Roman" w:hAnsi="Times New Roman"/>
          <w:sz w:val="24"/>
          <w:szCs w:val="24"/>
        </w:rPr>
        <w:t xml:space="preserve"> </w:t>
      </w:r>
      <w:proofErr w:type="gramStart"/>
      <w:r w:rsidR="00007D28" w:rsidRPr="008F5E85">
        <w:rPr>
          <w:rFonts w:ascii="Times New Roman" w:hAnsi="Times New Roman"/>
          <w:sz w:val="24"/>
          <w:szCs w:val="24"/>
        </w:rPr>
        <w:t>приведенны</w:t>
      </w:r>
      <w:r w:rsidR="0002726D" w:rsidRPr="008F5E85">
        <w:rPr>
          <w:rFonts w:ascii="Times New Roman" w:hAnsi="Times New Roman"/>
          <w:sz w:val="24"/>
          <w:szCs w:val="24"/>
        </w:rPr>
        <w:t>х</w:t>
      </w:r>
      <w:proofErr w:type="gramEnd"/>
      <w:r w:rsidR="00007D28" w:rsidRPr="008F5E85">
        <w:rPr>
          <w:rFonts w:ascii="Times New Roman" w:hAnsi="Times New Roman"/>
          <w:sz w:val="24"/>
          <w:szCs w:val="24"/>
        </w:rPr>
        <w:t xml:space="preserve"> ниже требованиям.</w:t>
      </w:r>
    </w:p>
    <w:p w:rsidR="006B4863" w:rsidRPr="008F5E85" w:rsidRDefault="0002726D"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Отчет состоит из шести разделов.</w:t>
      </w:r>
    </w:p>
    <w:p w:rsidR="000F58D0" w:rsidRPr="008F5E85" w:rsidRDefault="000F58D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Раздел №</w:t>
      </w:r>
      <w:r w:rsidR="00007D28" w:rsidRPr="008F5E85">
        <w:rPr>
          <w:rFonts w:ascii="Times New Roman" w:hAnsi="Times New Roman" w:cs="Times New Roman"/>
          <w:b/>
          <w:sz w:val="24"/>
          <w:szCs w:val="24"/>
        </w:rPr>
        <w:t xml:space="preserve"> </w:t>
      </w:r>
      <w:r w:rsidRPr="008F5E85">
        <w:rPr>
          <w:rFonts w:ascii="Times New Roman" w:hAnsi="Times New Roman" w:cs="Times New Roman"/>
          <w:b/>
          <w:sz w:val="24"/>
          <w:szCs w:val="24"/>
        </w:rPr>
        <w:t xml:space="preserve">1. Статус </w:t>
      </w:r>
      <w:r w:rsidR="00D47434" w:rsidRPr="008F5E85">
        <w:rPr>
          <w:rFonts w:ascii="Times New Roman" w:hAnsi="Times New Roman" w:cs="Times New Roman"/>
          <w:b/>
          <w:sz w:val="24"/>
          <w:szCs w:val="24"/>
        </w:rPr>
        <w:t>Проекта</w:t>
      </w:r>
      <w:r w:rsidR="00915968" w:rsidRPr="008F5E85">
        <w:rPr>
          <w:rFonts w:ascii="Times New Roman" w:hAnsi="Times New Roman" w:cs="Times New Roman"/>
          <w:b/>
          <w:sz w:val="24"/>
          <w:szCs w:val="24"/>
        </w:rPr>
        <w:t xml:space="preserve"> </w:t>
      </w:r>
    </w:p>
    <w:p w:rsidR="00007D28"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разделе </w:t>
      </w:r>
      <w:proofErr w:type="gramStart"/>
      <w:r w:rsidRPr="008F5E85">
        <w:rPr>
          <w:rFonts w:ascii="Times New Roman" w:hAnsi="Times New Roman" w:cs="Times New Roman"/>
          <w:sz w:val="24"/>
          <w:szCs w:val="24"/>
        </w:rPr>
        <w:t>указаны</w:t>
      </w:r>
      <w:proofErr w:type="gramEnd"/>
      <w:r w:rsidRPr="008F5E85">
        <w:rPr>
          <w:rFonts w:ascii="Times New Roman" w:hAnsi="Times New Roman" w:cs="Times New Roman"/>
          <w:sz w:val="24"/>
          <w:szCs w:val="24"/>
        </w:rPr>
        <w:t>:</w:t>
      </w:r>
    </w:p>
    <w:p w:rsidR="000F58D0"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w:t>
      </w:r>
      <w:r w:rsidR="000F58D0" w:rsidRPr="008F5E85">
        <w:rPr>
          <w:rFonts w:ascii="Times New Roman" w:hAnsi="Times New Roman" w:cs="Times New Roman"/>
          <w:sz w:val="24"/>
          <w:szCs w:val="24"/>
        </w:rPr>
        <w:t xml:space="preserve"> процент выполнения каждо</w:t>
      </w:r>
      <w:r w:rsidR="004B7AAF" w:rsidRPr="008F5E85">
        <w:rPr>
          <w:rFonts w:ascii="Times New Roman" w:hAnsi="Times New Roman" w:cs="Times New Roman"/>
          <w:sz w:val="24"/>
          <w:szCs w:val="24"/>
        </w:rPr>
        <w:t xml:space="preserve">го вида Работ, указанного в Графике </w:t>
      </w:r>
      <w:r w:rsidR="008817A1" w:rsidRPr="008F5E85">
        <w:rPr>
          <w:rFonts w:ascii="Times New Roman" w:hAnsi="Times New Roman" w:cs="Times New Roman"/>
          <w:sz w:val="24"/>
          <w:szCs w:val="24"/>
        </w:rPr>
        <w:t>выполнения р</w:t>
      </w:r>
      <w:r w:rsidR="004B7AAF" w:rsidRPr="008F5E85">
        <w:rPr>
          <w:rFonts w:ascii="Times New Roman" w:hAnsi="Times New Roman" w:cs="Times New Roman"/>
          <w:sz w:val="24"/>
          <w:szCs w:val="24"/>
        </w:rPr>
        <w:t>абот</w:t>
      </w:r>
      <w:r w:rsidR="000F58D0" w:rsidRPr="008F5E85">
        <w:rPr>
          <w:rFonts w:ascii="Times New Roman" w:hAnsi="Times New Roman" w:cs="Times New Roman"/>
          <w:sz w:val="24"/>
          <w:szCs w:val="24"/>
        </w:rPr>
        <w:t xml:space="preserve"> за отчетный период (одна неделя до дня отчета включительно)</w:t>
      </w:r>
      <w:r w:rsidR="004B7AAF" w:rsidRPr="008F5E85">
        <w:rPr>
          <w:rFonts w:ascii="Times New Roman" w:hAnsi="Times New Roman" w:cs="Times New Roman"/>
          <w:sz w:val="24"/>
          <w:szCs w:val="24"/>
        </w:rPr>
        <w:t>;</w:t>
      </w:r>
    </w:p>
    <w:p w:rsidR="000F58D0"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 xml:space="preserve">планируемый процент выполнения </w:t>
      </w:r>
      <w:r w:rsidR="004B7AAF" w:rsidRPr="008F5E85">
        <w:rPr>
          <w:rFonts w:ascii="Times New Roman" w:hAnsi="Times New Roman" w:cs="Times New Roman"/>
          <w:sz w:val="24"/>
          <w:szCs w:val="24"/>
        </w:rPr>
        <w:t xml:space="preserve">каждого вида Работ, указанного в Графике </w:t>
      </w:r>
      <w:r w:rsidR="008817A1" w:rsidRPr="008F5E85">
        <w:rPr>
          <w:rFonts w:ascii="Times New Roman" w:hAnsi="Times New Roman" w:cs="Times New Roman"/>
          <w:sz w:val="24"/>
          <w:szCs w:val="24"/>
        </w:rPr>
        <w:t>выполнения р</w:t>
      </w:r>
      <w:r w:rsidR="004B7AAF" w:rsidRPr="008F5E85">
        <w:rPr>
          <w:rFonts w:ascii="Times New Roman" w:hAnsi="Times New Roman" w:cs="Times New Roman"/>
          <w:sz w:val="24"/>
          <w:szCs w:val="24"/>
        </w:rPr>
        <w:t xml:space="preserve">абот </w:t>
      </w:r>
      <w:r w:rsidR="000F58D0" w:rsidRPr="008F5E85">
        <w:rPr>
          <w:rFonts w:ascii="Times New Roman" w:hAnsi="Times New Roman" w:cs="Times New Roman"/>
          <w:sz w:val="24"/>
          <w:szCs w:val="24"/>
        </w:rPr>
        <w:t>в следующий отчетный период (одна неделя после дня отчета)</w:t>
      </w:r>
      <w:r w:rsidR="004B7AAF" w:rsidRPr="008F5E85">
        <w:rPr>
          <w:rFonts w:ascii="Times New Roman" w:hAnsi="Times New Roman" w:cs="Times New Roman"/>
          <w:sz w:val="24"/>
          <w:szCs w:val="24"/>
        </w:rPr>
        <w:t>;</w:t>
      </w:r>
    </w:p>
    <w:p w:rsidR="000F58D0"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все вопросы следующего отчетного периода, требующие решения с участием Заказчика</w:t>
      </w:r>
      <w:r w:rsidR="004B7AAF" w:rsidRPr="008F5E85">
        <w:rPr>
          <w:rFonts w:ascii="Times New Roman" w:hAnsi="Times New Roman" w:cs="Times New Roman"/>
          <w:sz w:val="24"/>
          <w:szCs w:val="24"/>
        </w:rPr>
        <w:t>;</w:t>
      </w:r>
      <w:r w:rsidR="000F58D0" w:rsidRPr="008F5E85">
        <w:rPr>
          <w:rFonts w:ascii="Times New Roman" w:hAnsi="Times New Roman" w:cs="Times New Roman"/>
          <w:sz w:val="24"/>
          <w:szCs w:val="24"/>
        </w:rPr>
        <w:t xml:space="preserve"> </w:t>
      </w:r>
    </w:p>
    <w:p w:rsidR="000F58D0"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 xml:space="preserve">меры, предпринятые в отчетном периоде, или планируемые в следующем отчетном периоде для ускорения выполнения Работ и соблюдения сроков, указанных в Графике </w:t>
      </w:r>
      <w:r w:rsidR="008817A1" w:rsidRPr="008F5E85">
        <w:rPr>
          <w:rFonts w:ascii="Times New Roman" w:hAnsi="Times New Roman" w:cs="Times New Roman"/>
          <w:sz w:val="24"/>
          <w:szCs w:val="24"/>
        </w:rPr>
        <w:t>выполнения р</w:t>
      </w:r>
      <w:r w:rsidR="000F58D0" w:rsidRPr="008F5E85">
        <w:rPr>
          <w:rFonts w:ascii="Times New Roman" w:hAnsi="Times New Roman" w:cs="Times New Roman"/>
          <w:sz w:val="24"/>
          <w:szCs w:val="24"/>
        </w:rPr>
        <w:t>абот</w:t>
      </w:r>
      <w:r w:rsidR="004B7AAF" w:rsidRPr="008F5E85">
        <w:rPr>
          <w:rFonts w:ascii="Times New Roman" w:hAnsi="Times New Roman" w:cs="Times New Roman"/>
          <w:sz w:val="24"/>
          <w:szCs w:val="24"/>
        </w:rPr>
        <w:t>;</w:t>
      </w:r>
    </w:p>
    <w:p w:rsidR="006B4863"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ключевые риски для выполнения Работ согласно условиям настоящего Договора, по мнению Генерального Подрядчика, а также конкретные предложения по реагированию на эти риски с перечнем рекомендуемых шагов и ответственных</w:t>
      </w:r>
      <w:r w:rsidR="004B7AAF" w:rsidRPr="008F5E85">
        <w:rPr>
          <w:rFonts w:ascii="Times New Roman" w:hAnsi="Times New Roman" w:cs="Times New Roman"/>
          <w:sz w:val="24"/>
          <w:szCs w:val="24"/>
        </w:rPr>
        <w:t xml:space="preserve"> лиц.</w:t>
      </w:r>
    </w:p>
    <w:p w:rsidR="000F58D0" w:rsidRPr="008F5E85" w:rsidRDefault="000F58D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Раздел №2. Логистика</w:t>
      </w:r>
    </w:p>
    <w:p w:rsidR="00007D28"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разделе </w:t>
      </w:r>
      <w:proofErr w:type="gramStart"/>
      <w:r w:rsidRPr="008F5E85">
        <w:rPr>
          <w:rFonts w:ascii="Times New Roman" w:hAnsi="Times New Roman" w:cs="Times New Roman"/>
          <w:sz w:val="24"/>
          <w:szCs w:val="24"/>
        </w:rPr>
        <w:t>указаны</w:t>
      </w:r>
      <w:proofErr w:type="gramEnd"/>
      <w:r w:rsidRPr="008F5E85">
        <w:rPr>
          <w:rFonts w:ascii="Times New Roman" w:hAnsi="Times New Roman" w:cs="Times New Roman"/>
          <w:sz w:val="24"/>
          <w:szCs w:val="24"/>
        </w:rPr>
        <w:t>:</w:t>
      </w:r>
    </w:p>
    <w:p w:rsidR="000F58D0"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наименование и количество (</w:t>
      </w:r>
      <w:proofErr w:type="gramStart"/>
      <w:r w:rsidR="000F58D0" w:rsidRPr="008F5E85">
        <w:rPr>
          <w:rFonts w:ascii="Times New Roman" w:hAnsi="Times New Roman" w:cs="Times New Roman"/>
          <w:sz w:val="24"/>
          <w:szCs w:val="24"/>
        </w:rPr>
        <w:t>в</w:t>
      </w:r>
      <w:proofErr w:type="gramEnd"/>
      <w:r w:rsidR="000F58D0" w:rsidRPr="008F5E85">
        <w:rPr>
          <w:rFonts w:ascii="Times New Roman" w:hAnsi="Times New Roman" w:cs="Times New Roman"/>
          <w:sz w:val="24"/>
          <w:szCs w:val="24"/>
        </w:rPr>
        <w:t xml:space="preserve"> % </w:t>
      </w:r>
      <w:proofErr w:type="gramStart"/>
      <w:r w:rsidR="000F58D0" w:rsidRPr="008F5E85">
        <w:rPr>
          <w:rFonts w:ascii="Times New Roman" w:hAnsi="Times New Roman" w:cs="Times New Roman"/>
          <w:sz w:val="24"/>
          <w:szCs w:val="24"/>
        </w:rPr>
        <w:t>от</w:t>
      </w:r>
      <w:proofErr w:type="gramEnd"/>
      <w:r w:rsidR="000F58D0" w:rsidRPr="008F5E85">
        <w:rPr>
          <w:rFonts w:ascii="Times New Roman" w:hAnsi="Times New Roman" w:cs="Times New Roman"/>
          <w:sz w:val="24"/>
          <w:szCs w:val="24"/>
        </w:rPr>
        <w:t xml:space="preserve"> общего) </w:t>
      </w:r>
      <w:r w:rsidR="007B27DB" w:rsidRPr="008F5E85">
        <w:rPr>
          <w:rFonts w:ascii="Times New Roman" w:hAnsi="Times New Roman" w:cs="Times New Roman"/>
          <w:sz w:val="24"/>
          <w:szCs w:val="24"/>
        </w:rPr>
        <w:t>Оборудован</w:t>
      </w:r>
      <w:r w:rsidR="000F58D0" w:rsidRPr="008F5E85">
        <w:rPr>
          <w:rFonts w:ascii="Times New Roman" w:hAnsi="Times New Roman" w:cs="Times New Roman"/>
          <w:sz w:val="24"/>
          <w:szCs w:val="24"/>
        </w:rPr>
        <w:t xml:space="preserve">ия и </w:t>
      </w:r>
      <w:r w:rsidR="007B27DB" w:rsidRPr="008F5E85">
        <w:rPr>
          <w:rFonts w:ascii="Times New Roman" w:hAnsi="Times New Roman" w:cs="Times New Roman"/>
          <w:sz w:val="24"/>
          <w:szCs w:val="24"/>
        </w:rPr>
        <w:t>Материал</w:t>
      </w:r>
      <w:r w:rsidR="000F58D0" w:rsidRPr="008F5E85">
        <w:rPr>
          <w:rFonts w:ascii="Times New Roman" w:hAnsi="Times New Roman" w:cs="Times New Roman"/>
          <w:sz w:val="24"/>
          <w:szCs w:val="24"/>
        </w:rPr>
        <w:t>ов, доставленных на Строительную площадку за отчетный период</w:t>
      </w:r>
      <w:r w:rsidR="004B7AAF" w:rsidRPr="008F5E85">
        <w:rPr>
          <w:rFonts w:ascii="Times New Roman" w:hAnsi="Times New Roman" w:cs="Times New Roman"/>
          <w:sz w:val="24"/>
          <w:szCs w:val="24"/>
        </w:rPr>
        <w:t>;</w:t>
      </w:r>
    </w:p>
    <w:p w:rsidR="000F58D0"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F58D0" w:rsidRPr="008F5E85">
        <w:rPr>
          <w:rFonts w:ascii="Times New Roman" w:hAnsi="Times New Roman" w:cs="Times New Roman"/>
          <w:sz w:val="24"/>
          <w:szCs w:val="24"/>
        </w:rPr>
        <w:t xml:space="preserve"> наименование и количество (</w:t>
      </w:r>
      <w:proofErr w:type="gramStart"/>
      <w:r w:rsidR="000F58D0" w:rsidRPr="008F5E85">
        <w:rPr>
          <w:rFonts w:ascii="Times New Roman" w:hAnsi="Times New Roman" w:cs="Times New Roman"/>
          <w:sz w:val="24"/>
          <w:szCs w:val="24"/>
        </w:rPr>
        <w:t>в</w:t>
      </w:r>
      <w:proofErr w:type="gramEnd"/>
      <w:r w:rsidR="000F58D0" w:rsidRPr="008F5E85">
        <w:rPr>
          <w:rFonts w:ascii="Times New Roman" w:hAnsi="Times New Roman" w:cs="Times New Roman"/>
          <w:sz w:val="24"/>
          <w:szCs w:val="24"/>
        </w:rPr>
        <w:t xml:space="preserve"> % </w:t>
      </w:r>
      <w:proofErr w:type="gramStart"/>
      <w:r w:rsidR="000F58D0" w:rsidRPr="008F5E85">
        <w:rPr>
          <w:rFonts w:ascii="Times New Roman" w:hAnsi="Times New Roman" w:cs="Times New Roman"/>
          <w:sz w:val="24"/>
          <w:szCs w:val="24"/>
        </w:rPr>
        <w:t>от</w:t>
      </w:r>
      <w:proofErr w:type="gramEnd"/>
      <w:r w:rsidR="000F58D0" w:rsidRPr="008F5E85">
        <w:rPr>
          <w:rFonts w:ascii="Times New Roman" w:hAnsi="Times New Roman" w:cs="Times New Roman"/>
          <w:sz w:val="24"/>
          <w:szCs w:val="24"/>
        </w:rPr>
        <w:t xml:space="preserve"> общего) </w:t>
      </w:r>
      <w:r w:rsidR="007B27DB" w:rsidRPr="008F5E85">
        <w:rPr>
          <w:rFonts w:ascii="Times New Roman" w:hAnsi="Times New Roman" w:cs="Times New Roman"/>
          <w:sz w:val="24"/>
          <w:szCs w:val="24"/>
        </w:rPr>
        <w:t>Оборудован</w:t>
      </w:r>
      <w:r w:rsidR="000F58D0" w:rsidRPr="008F5E85">
        <w:rPr>
          <w:rFonts w:ascii="Times New Roman" w:hAnsi="Times New Roman" w:cs="Times New Roman"/>
          <w:sz w:val="24"/>
          <w:szCs w:val="24"/>
        </w:rPr>
        <w:t xml:space="preserve">ия и </w:t>
      </w:r>
      <w:r w:rsidR="007B27DB" w:rsidRPr="008F5E85">
        <w:rPr>
          <w:rFonts w:ascii="Times New Roman" w:hAnsi="Times New Roman" w:cs="Times New Roman"/>
          <w:sz w:val="24"/>
          <w:szCs w:val="24"/>
        </w:rPr>
        <w:t>Материал</w:t>
      </w:r>
      <w:r w:rsidR="000F58D0" w:rsidRPr="008F5E85">
        <w:rPr>
          <w:rFonts w:ascii="Times New Roman" w:hAnsi="Times New Roman" w:cs="Times New Roman"/>
          <w:sz w:val="24"/>
          <w:szCs w:val="24"/>
        </w:rPr>
        <w:t>ов, планируемых к доставке на Строительную площадку в следующий отчетный период</w:t>
      </w:r>
      <w:r w:rsidR="004B7AAF" w:rsidRPr="008F5E85">
        <w:rPr>
          <w:rFonts w:ascii="Times New Roman" w:hAnsi="Times New Roman" w:cs="Times New Roman"/>
          <w:sz w:val="24"/>
          <w:szCs w:val="24"/>
        </w:rPr>
        <w:t>;</w:t>
      </w:r>
    </w:p>
    <w:p w:rsidR="006B4863"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наименование, количество (</w:t>
      </w:r>
      <w:proofErr w:type="gramStart"/>
      <w:r w:rsidR="000F58D0" w:rsidRPr="008F5E85">
        <w:rPr>
          <w:rFonts w:ascii="Times New Roman" w:hAnsi="Times New Roman" w:cs="Times New Roman"/>
          <w:sz w:val="24"/>
          <w:szCs w:val="24"/>
        </w:rPr>
        <w:t>в</w:t>
      </w:r>
      <w:proofErr w:type="gramEnd"/>
      <w:r w:rsidR="000F58D0" w:rsidRPr="008F5E85">
        <w:rPr>
          <w:rFonts w:ascii="Times New Roman" w:hAnsi="Times New Roman" w:cs="Times New Roman"/>
          <w:sz w:val="24"/>
          <w:szCs w:val="24"/>
        </w:rPr>
        <w:t xml:space="preserve"> % </w:t>
      </w:r>
      <w:proofErr w:type="gramStart"/>
      <w:r w:rsidR="000F58D0" w:rsidRPr="008F5E85">
        <w:rPr>
          <w:rFonts w:ascii="Times New Roman" w:hAnsi="Times New Roman" w:cs="Times New Roman"/>
          <w:sz w:val="24"/>
          <w:szCs w:val="24"/>
        </w:rPr>
        <w:t>от</w:t>
      </w:r>
      <w:proofErr w:type="gramEnd"/>
      <w:r w:rsidR="000F58D0" w:rsidRPr="008F5E85">
        <w:rPr>
          <w:rFonts w:ascii="Times New Roman" w:hAnsi="Times New Roman" w:cs="Times New Roman"/>
          <w:sz w:val="24"/>
          <w:szCs w:val="24"/>
        </w:rPr>
        <w:t xml:space="preserve"> общего), дата заказа, процент готовности, место производства, наименование производителя и планируемая дата поставки </w:t>
      </w:r>
      <w:r w:rsidR="007B27DB" w:rsidRPr="008F5E85">
        <w:rPr>
          <w:rFonts w:ascii="Times New Roman" w:hAnsi="Times New Roman" w:cs="Times New Roman"/>
          <w:sz w:val="24"/>
          <w:szCs w:val="24"/>
        </w:rPr>
        <w:t>Оборудован</w:t>
      </w:r>
      <w:r w:rsidR="000F58D0" w:rsidRPr="008F5E85">
        <w:rPr>
          <w:rFonts w:ascii="Times New Roman" w:hAnsi="Times New Roman" w:cs="Times New Roman"/>
          <w:sz w:val="24"/>
          <w:szCs w:val="24"/>
        </w:rPr>
        <w:t xml:space="preserve">ия и </w:t>
      </w:r>
      <w:r w:rsidR="007B27DB" w:rsidRPr="008F5E85">
        <w:rPr>
          <w:rFonts w:ascii="Times New Roman" w:hAnsi="Times New Roman" w:cs="Times New Roman"/>
          <w:sz w:val="24"/>
          <w:szCs w:val="24"/>
        </w:rPr>
        <w:t>Материал</w:t>
      </w:r>
      <w:r w:rsidR="000F58D0" w:rsidRPr="008F5E85">
        <w:rPr>
          <w:rFonts w:ascii="Times New Roman" w:hAnsi="Times New Roman" w:cs="Times New Roman"/>
          <w:sz w:val="24"/>
          <w:szCs w:val="24"/>
        </w:rPr>
        <w:t>ов с долгим (более 2-х недель) сроком поставки</w:t>
      </w:r>
      <w:r w:rsidR="004B7AAF" w:rsidRPr="008F5E85">
        <w:rPr>
          <w:rFonts w:ascii="Times New Roman" w:hAnsi="Times New Roman" w:cs="Times New Roman"/>
          <w:sz w:val="24"/>
          <w:szCs w:val="24"/>
        </w:rPr>
        <w:t>.</w:t>
      </w:r>
    </w:p>
    <w:p w:rsidR="000F58D0" w:rsidRPr="008F5E85" w:rsidRDefault="000F58D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Раздел №3. График движения рабочей силы</w:t>
      </w:r>
    </w:p>
    <w:p w:rsidR="0002726D" w:rsidRPr="008F5E85" w:rsidRDefault="0002726D"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Раздел предусматривает:</w:t>
      </w:r>
    </w:p>
    <w:p w:rsidR="000F58D0" w:rsidRPr="008F5E85" w:rsidRDefault="0002726D"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г</w:t>
      </w:r>
      <w:r w:rsidR="000F58D0" w:rsidRPr="008F5E85">
        <w:rPr>
          <w:rFonts w:ascii="Times New Roman" w:hAnsi="Times New Roman" w:cs="Times New Roman"/>
          <w:sz w:val="24"/>
          <w:szCs w:val="24"/>
        </w:rPr>
        <w:t xml:space="preserve">рафик движения рабочей силы по дням для </w:t>
      </w:r>
      <w:r w:rsidR="004B7AAF" w:rsidRPr="008F5E85">
        <w:rPr>
          <w:rFonts w:ascii="Times New Roman" w:hAnsi="Times New Roman" w:cs="Times New Roman"/>
          <w:sz w:val="24"/>
          <w:szCs w:val="24"/>
        </w:rPr>
        <w:t xml:space="preserve">Генерального Подрядчика и </w:t>
      </w:r>
      <w:r w:rsidR="000F58D0" w:rsidRPr="008F5E85">
        <w:rPr>
          <w:rFonts w:ascii="Times New Roman" w:hAnsi="Times New Roman" w:cs="Times New Roman"/>
          <w:sz w:val="24"/>
          <w:szCs w:val="24"/>
        </w:rPr>
        <w:t xml:space="preserve">каждого </w:t>
      </w:r>
      <w:r w:rsidR="004B7AAF" w:rsidRPr="008F5E85">
        <w:rPr>
          <w:rFonts w:ascii="Times New Roman" w:hAnsi="Times New Roman" w:cs="Times New Roman"/>
          <w:sz w:val="24"/>
          <w:szCs w:val="24"/>
        </w:rPr>
        <w:t>из Субподрядчиков</w:t>
      </w:r>
      <w:r w:rsidR="000F58D0" w:rsidRPr="008F5E85">
        <w:rPr>
          <w:rFonts w:ascii="Times New Roman" w:hAnsi="Times New Roman" w:cs="Times New Roman"/>
          <w:sz w:val="24"/>
          <w:szCs w:val="24"/>
        </w:rPr>
        <w:t xml:space="preserve"> за отчетный период</w:t>
      </w:r>
      <w:r w:rsidR="004B7AAF" w:rsidRPr="008F5E85">
        <w:rPr>
          <w:rFonts w:ascii="Times New Roman" w:hAnsi="Times New Roman" w:cs="Times New Roman"/>
          <w:sz w:val="24"/>
          <w:szCs w:val="24"/>
        </w:rPr>
        <w:t>;</w:t>
      </w:r>
    </w:p>
    <w:p w:rsidR="000F58D0" w:rsidRPr="008F5E85" w:rsidRDefault="0002726D"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0F58D0" w:rsidRPr="008F5E85">
        <w:rPr>
          <w:rFonts w:ascii="Times New Roman" w:hAnsi="Times New Roman" w:cs="Times New Roman"/>
          <w:sz w:val="24"/>
          <w:szCs w:val="24"/>
        </w:rPr>
        <w:t xml:space="preserve">ланируемый график движения рабочей силы по дням для </w:t>
      </w:r>
      <w:r w:rsidR="004B7AAF" w:rsidRPr="008F5E85">
        <w:rPr>
          <w:rFonts w:ascii="Times New Roman" w:hAnsi="Times New Roman" w:cs="Times New Roman"/>
          <w:sz w:val="24"/>
          <w:szCs w:val="24"/>
        </w:rPr>
        <w:t>Генерального Подрядчика и каждого из Субподрядчиков</w:t>
      </w:r>
      <w:r w:rsidR="000F58D0" w:rsidRPr="008F5E85">
        <w:rPr>
          <w:rFonts w:ascii="Times New Roman" w:hAnsi="Times New Roman" w:cs="Times New Roman"/>
          <w:sz w:val="24"/>
          <w:szCs w:val="24"/>
        </w:rPr>
        <w:t xml:space="preserve"> в следующий отчетный период</w:t>
      </w:r>
      <w:r w:rsidR="004B7AAF" w:rsidRPr="008F5E85">
        <w:rPr>
          <w:rFonts w:ascii="Times New Roman" w:hAnsi="Times New Roman" w:cs="Times New Roman"/>
          <w:sz w:val="24"/>
          <w:szCs w:val="24"/>
        </w:rPr>
        <w:t>.</w:t>
      </w:r>
    </w:p>
    <w:p w:rsidR="000F58D0" w:rsidRPr="008F5E85" w:rsidRDefault="000F58D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Раздел №4. Результаты инспекций</w:t>
      </w:r>
    </w:p>
    <w:p w:rsidR="006B4863" w:rsidRPr="008F5E85" w:rsidRDefault="003A7DC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Раздел предусматривает к</w:t>
      </w:r>
      <w:r w:rsidR="000F58D0" w:rsidRPr="008F5E85">
        <w:rPr>
          <w:rFonts w:ascii="Times New Roman" w:hAnsi="Times New Roman" w:cs="Times New Roman"/>
          <w:sz w:val="24"/>
          <w:szCs w:val="24"/>
        </w:rPr>
        <w:t xml:space="preserve">опии подписанных актов приемки (в </w:t>
      </w:r>
      <w:r w:rsidR="004B7AAF" w:rsidRPr="008F5E85">
        <w:rPr>
          <w:rFonts w:ascii="Times New Roman" w:hAnsi="Times New Roman" w:cs="Times New Roman"/>
          <w:sz w:val="24"/>
          <w:szCs w:val="24"/>
        </w:rPr>
        <w:t>том числе</w:t>
      </w:r>
      <w:r w:rsidR="000F58D0" w:rsidRPr="008F5E85">
        <w:rPr>
          <w:rFonts w:ascii="Times New Roman" w:hAnsi="Times New Roman" w:cs="Times New Roman"/>
          <w:sz w:val="24"/>
          <w:szCs w:val="24"/>
        </w:rPr>
        <w:t xml:space="preserve"> скрытых </w:t>
      </w:r>
      <w:r w:rsidR="00D47434" w:rsidRPr="008F5E85">
        <w:rPr>
          <w:rFonts w:ascii="Times New Roman" w:hAnsi="Times New Roman" w:cs="Times New Roman"/>
          <w:sz w:val="24"/>
          <w:szCs w:val="24"/>
        </w:rPr>
        <w:t>Работ</w:t>
      </w:r>
      <w:r w:rsidR="000F58D0" w:rsidRPr="008F5E85">
        <w:rPr>
          <w:rFonts w:ascii="Times New Roman" w:hAnsi="Times New Roman" w:cs="Times New Roman"/>
          <w:sz w:val="24"/>
          <w:szCs w:val="24"/>
        </w:rPr>
        <w:t>, испытаний и т.д.)</w:t>
      </w:r>
      <w:r w:rsidR="006B4863" w:rsidRPr="008F5E85">
        <w:rPr>
          <w:rFonts w:ascii="Times New Roman" w:hAnsi="Times New Roman" w:cs="Times New Roman"/>
          <w:sz w:val="24"/>
          <w:szCs w:val="24"/>
        </w:rPr>
        <w:t>.</w:t>
      </w:r>
    </w:p>
    <w:p w:rsidR="000F58D0" w:rsidRPr="008F5E85" w:rsidRDefault="000F58D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Раздел №5. Охрана труда и окружающей среды</w:t>
      </w:r>
    </w:p>
    <w:p w:rsidR="006B4863" w:rsidRPr="008F5E85" w:rsidRDefault="003A7DC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Раздел предусматривает с</w:t>
      </w:r>
      <w:r w:rsidR="000F58D0" w:rsidRPr="008F5E85">
        <w:rPr>
          <w:rFonts w:ascii="Times New Roman" w:hAnsi="Times New Roman" w:cs="Times New Roman"/>
          <w:sz w:val="24"/>
          <w:szCs w:val="24"/>
        </w:rPr>
        <w:t>татистик</w:t>
      </w:r>
      <w:r w:rsidRPr="008F5E85">
        <w:rPr>
          <w:rFonts w:ascii="Times New Roman" w:hAnsi="Times New Roman" w:cs="Times New Roman"/>
          <w:sz w:val="24"/>
          <w:szCs w:val="24"/>
        </w:rPr>
        <w:t>у</w:t>
      </w:r>
      <w:r w:rsidR="000F58D0"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состояния </w:t>
      </w:r>
      <w:r w:rsidR="000F58D0" w:rsidRPr="008F5E85">
        <w:rPr>
          <w:rFonts w:ascii="Times New Roman" w:hAnsi="Times New Roman" w:cs="Times New Roman"/>
          <w:sz w:val="24"/>
          <w:szCs w:val="24"/>
        </w:rPr>
        <w:t>техник</w:t>
      </w:r>
      <w:r w:rsidRPr="008F5E85">
        <w:rPr>
          <w:rFonts w:ascii="Times New Roman" w:hAnsi="Times New Roman" w:cs="Times New Roman"/>
          <w:sz w:val="24"/>
          <w:szCs w:val="24"/>
        </w:rPr>
        <w:t>и</w:t>
      </w:r>
      <w:r w:rsidR="000F58D0" w:rsidRPr="008F5E85">
        <w:rPr>
          <w:rFonts w:ascii="Times New Roman" w:hAnsi="Times New Roman" w:cs="Times New Roman"/>
          <w:sz w:val="24"/>
          <w:szCs w:val="24"/>
        </w:rPr>
        <w:t xml:space="preserve"> безопасности и охран</w:t>
      </w:r>
      <w:r w:rsidRPr="008F5E85">
        <w:rPr>
          <w:rFonts w:ascii="Times New Roman" w:hAnsi="Times New Roman" w:cs="Times New Roman"/>
          <w:sz w:val="24"/>
          <w:szCs w:val="24"/>
        </w:rPr>
        <w:t>ы</w:t>
      </w:r>
      <w:r w:rsidR="000F58D0" w:rsidRPr="008F5E85">
        <w:rPr>
          <w:rFonts w:ascii="Times New Roman" w:hAnsi="Times New Roman" w:cs="Times New Roman"/>
          <w:sz w:val="24"/>
          <w:szCs w:val="24"/>
        </w:rPr>
        <w:t xml:space="preserve"> труда, включая подробности любых травм и несчастных случаев, пр</w:t>
      </w:r>
      <w:r w:rsidRPr="008F5E85">
        <w:rPr>
          <w:rFonts w:ascii="Times New Roman" w:hAnsi="Times New Roman" w:cs="Times New Roman"/>
          <w:sz w:val="24"/>
          <w:szCs w:val="24"/>
        </w:rPr>
        <w:t>ичинения вреда окружающей среде</w:t>
      </w:r>
      <w:r w:rsidR="00715C77" w:rsidRPr="008F5E85">
        <w:rPr>
          <w:rFonts w:ascii="Times New Roman" w:hAnsi="Times New Roman" w:cs="Times New Roman"/>
          <w:sz w:val="24"/>
          <w:szCs w:val="24"/>
        </w:rPr>
        <w:t>.</w:t>
      </w:r>
    </w:p>
    <w:p w:rsidR="000F58D0" w:rsidRPr="008F5E85" w:rsidRDefault="000F58D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Раздел №6. Фотографии</w:t>
      </w:r>
    </w:p>
    <w:p w:rsidR="000F58D0" w:rsidRPr="008F5E85" w:rsidRDefault="000F58D0"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Данный раздел должен содержать фотографии важных </w:t>
      </w:r>
      <w:r w:rsidR="007B7B01" w:rsidRPr="008F5E85">
        <w:rPr>
          <w:rFonts w:ascii="Times New Roman" w:hAnsi="Times New Roman" w:cs="Times New Roman"/>
          <w:sz w:val="24"/>
          <w:szCs w:val="24"/>
        </w:rPr>
        <w:t>Р</w:t>
      </w:r>
      <w:r w:rsidRPr="008F5E85">
        <w:rPr>
          <w:rFonts w:ascii="Times New Roman" w:hAnsi="Times New Roman" w:cs="Times New Roman"/>
          <w:sz w:val="24"/>
          <w:szCs w:val="24"/>
        </w:rPr>
        <w:t xml:space="preserve">абот отчетного периода и существенных инцидентов на Строительной площадке, если </w:t>
      </w:r>
      <w:r w:rsidR="007B7B01" w:rsidRPr="008F5E85">
        <w:rPr>
          <w:rFonts w:ascii="Times New Roman" w:hAnsi="Times New Roman" w:cs="Times New Roman"/>
          <w:sz w:val="24"/>
          <w:szCs w:val="24"/>
        </w:rPr>
        <w:t>таковые</w:t>
      </w:r>
      <w:r w:rsidRPr="008F5E85">
        <w:rPr>
          <w:rFonts w:ascii="Times New Roman" w:hAnsi="Times New Roman" w:cs="Times New Roman"/>
          <w:sz w:val="24"/>
          <w:szCs w:val="24"/>
        </w:rPr>
        <w:t xml:space="preserve"> имели место.</w:t>
      </w:r>
    </w:p>
    <w:p w:rsidR="0091523F" w:rsidRPr="008F5E85" w:rsidRDefault="0091523F" w:rsidP="00AB6722">
      <w:pPr>
        <w:spacing w:after="0" w:line="240" w:lineRule="auto"/>
        <w:ind w:firstLine="709"/>
        <w:rPr>
          <w:rFonts w:ascii="Times New Roman" w:hAnsi="Times New Roman"/>
          <w:sz w:val="24"/>
          <w:szCs w:val="24"/>
        </w:rPr>
      </w:pPr>
      <w:r w:rsidRPr="008F5E85">
        <w:rPr>
          <w:rFonts w:ascii="Times New Roman" w:hAnsi="Times New Roman"/>
          <w:sz w:val="24"/>
          <w:szCs w:val="24"/>
        </w:rPr>
        <w:t xml:space="preserve">Ежемесячно, до 5 числа месяца, следующего </w:t>
      </w:r>
      <w:proofErr w:type="gramStart"/>
      <w:r w:rsidRPr="008F5E85">
        <w:rPr>
          <w:rFonts w:ascii="Times New Roman" w:hAnsi="Times New Roman"/>
          <w:sz w:val="24"/>
          <w:szCs w:val="24"/>
        </w:rPr>
        <w:t>за</w:t>
      </w:r>
      <w:proofErr w:type="gramEnd"/>
      <w:r w:rsidRPr="008F5E85">
        <w:rPr>
          <w:rFonts w:ascii="Times New Roman" w:hAnsi="Times New Roman"/>
          <w:sz w:val="24"/>
          <w:szCs w:val="24"/>
        </w:rPr>
        <w:t xml:space="preserve"> </w:t>
      </w:r>
      <w:proofErr w:type="gramStart"/>
      <w:r w:rsidRPr="008F5E85">
        <w:rPr>
          <w:rFonts w:ascii="Times New Roman" w:hAnsi="Times New Roman"/>
          <w:sz w:val="24"/>
          <w:szCs w:val="24"/>
        </w:rPr>
        <w:t>отчетным</w:t>
      </w:r>
      <w:proofErr w:type="gramEnd"/>
      <w:r w:rsidRPr="008F5E85">
        <w:rPr>
          <w:rFonts w:ascii="Times New Roman" w:hAnsi="Times New Roman"/>
          <w:sz w:val="24"/>
          <w:szCs w:val="24"/>
        </w:rPr>
        <w:t>, Генеральный Подрядчик обязан представлять Заказчику Отчёт о поступлении и использовании денежных средств Заказчика, перечисляемых по Договору по форме согласно Приложению № 5 к настоящему Договору, с приложением выписки с расчетного счета, указанного в пункте 8.2.1 настоящего Договора.</w:t>
      </w:r>
    </w:p>
    <w:p w:rsidR="00960340" w:rsidRPr="008F5E85" w:rsidRDefault="00924B36" w:rsidP="005660CC">
      <w:pPr>
        <w:pStyle w:val="a4"/>
        <w:numPr>
          <w:ilvl w:val="3"/>
          <w:numId w:val="4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Ежемесячно, до 5 числа месяца, следующего </w:t>
      </w:r>
      <w:proofErr w:type="gramStart"/>
      <w:r w:rsidRPr="008F5E85">
        <w:rPr>
          <w:rFonts w:ascii="Times New Roman" w:hAnsi="Times New Roman" w:cs="Times New Roman"/>
          <w:sz w:val="24"/>
          <w:szCs w:val="24"/>
        </w:rPr>
        <w:t>за</w:t>
      </w:r>
      <w:proofErr w:type="gramEnd"/>
      <w:r w:rsidRPr="008F5E85">
        <w:rPr>
          <w:rFonts w:ascii="Times New Roman" w:hAnsi="Times New Roman" w:cs="Times New Roman"/>
          <w:sz w:val="24"/>
          <w:szCs w:val="24"/>
        </w:rPr>
        <w:t xml:space="preserve"> </w:t>
      </w:r>
      <w:proofErr w:type="gramStart"/>
      <w:r w:rsidRPr="008F5E85">
        <w:rPr>
          <w:rFonts w:ascii="Times New Roman" w:hAnsi="Times New Roman" w:cs="Times New Roman"/>
          <w:sz w:val="24"/>
          <w:szCs w:val="24"/>
        </w:rPr>
        <w:t>отчетным</w:t>
      </w:r>
      <w:proofErr w:type="gramEnd"/>
      <w:r w:rsidRPr="008F5E85">
        <w:rPr>
          <w:rFonts w:ascii="Times New Roman" w:hAnsi="Times New Roman" w:cs="Times New Roman"/>
          <w:sz w:val="24"/>
          <w:szCs w:val="24"/>
        </w:rPr>
        <w:t xml:space="preserve">, Генеральный Подрядчик обязан представлять Заказчику отчет об исполнении Графика выполнения работ </w:t>
      </w:r>
      <w:r w:rsidR="00C0331B" w:rsidRPr="008F5E85">
        <w:rPr>
          <w:rFonts w:ascii="Times New Roman" w:hAnsi="Times New Roman" w:cs="Times New Roman"/>
          <w:sz w:val="24"/>
          <w:szCs w:val="24"/>
        </w:rPr>
        <w:t xml:space="preserve">и Графика финансирования </w:t>
      </w:r>
      <w:r w:rsidRPr="008F5E85">
        <w:rPr>
          <w:rFonts w:ascii="Times New Roman" w:hAnsi="Times New Roman" w:cs="Times New Roman"/>
          <w:sz w:val="24"/>
          <w:szCs w:val="24"/>
        </w:rPr>
        <w:t>п</w:t>
      </w:r>
      <w:r w:rsidR="00AB4088" w:rsidRPr="008F5E85">
        <w:rPr>
          <w:rFonts w:ascii="Times New Roman" w:hAnsi="Times New Roman" w:cs="Times New Roman"/>
          <w:sz w:val="24"/>
          <w:szCs w:val="24"/>
        </w:rPr>
        <w:t xml:space="preserve">о форме согласно </w:t>
      </w:r>
      <w:r w:rsidR="009073F5" w:rsidRPr="008F5E85">
        <w:rPr>
          <w:rFonts w:ascii="Times New Roman" w:hAnsi="Times New Roman" w:cs="Times New Roman"/>
          <w:sz w:val="24"/>
          <w:szCs w:val="24"/>
        </w:rPr>
        <w:t>П</w:t>
      </w:r>
      <w:r w:rsidR="00AB4088" w:rsidRPr="008F5E85">
        <w:rPr>
          <w:rFonts w:ascii="Times New Roman" w:hAnsi="Times New Roman" w:cs="Times New Roman"/>
          <w:sz w:val="24"/>
          <w:szCs w:val="24"/>
        </w:rPr>
        <w:t xml:space="preserve">риложению </w:t>
      </w:r>
      <w:r w:rsidR="00B54256" w:rsidRPr="008F5E85">
        <w:rPr>
          <w:rFonts w:ascii="Times New Roman" w:hAnsi="Times New Roman" w:cs="Times New Roman"/>
          <w:sz w:val="24"/>
          <w:szCs w:val="24"/>
        </w:rPr>
        <w:t xml:space="preserve">№ </w:t>
      </w:r>
      <w:r w:rsidR="00B875E5" w:rsidRPr="008F5E85">
        <w:rPr>
          <w:rFonts w:ascii="Times New Roman" w:hAnsi="Times New Roman" w:cs="Times New Roman"/>
          <w:sz w:val="24"/>
          <w:szCs w:val="24"/>
        </w:rPr>
        <w:t>6</w:t>
      </w:r>
      <w:r w:rsidR="00C0331B" w:rsidRPr="008F5E85">
        <w:rPr>
          <w:rFonts w:ascii="Times New Roman" w:hAnsi="Times New Roman" w:cs="Times New Roman"/>
          <w:sz w:val="24"/>
          <w:szCs w:val="24"/>
        </w:rPr>
        <w:t xml:space="preserve"> к настоящему Договору</w:t>
      </w:r>
      <w:r w:rsidRPr="008F5E85">
        <w:rPr>
          <w:rFonts w:ascii="Times New Roman" w:hAnsi="Times New Roman" w:cs="Times New Roman"/>
          <w:sz w:val="24"/>
          <w:szCs w:val="24"/>
        </w:rPr>
        <w:t>.</w:t>
      </w:r>
    </w:p>
    <w:p w:rsidR="0008621A" w:rsidRPr="008F5E85" w:rsidRDefault="0008621A" w:rsidP="005660CC">
      <w:pPr>
        <w:pStyle w:val="a4"/>
        <w:numPr>
          <w:ilvl w:val="3"/>
          <w:numId w:val="4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Ежемесячно, до 5 числа месяца, следующего </w:t>
      </w:r>
      <w:proofErr w:type="gramStart"/>
      <w:r w:rsidRPr="008F5E85">
        <w:rPr>
          <w:rFonts w:ascii="Times New Roman" w:hAnsi="Times New Roman" w:cs="Times New Roman"/>
          <w:sz w:val="24"/>
          <w:szCs w:val="24"/>
        </w:rPr>
        <w:t>за</w:t>
      </w:r>
      <w:proofErr w:type="gramEnd"/>
      <w:r w:rsidRPr="008F5E85">
        <w:rPr>
          <w:rFonts w:ascii="Times New Roman" w:hAnsi="Times New Roman" w:cs="Times New Roman"/>
          <w:sz w:val="24"/>
          <w:szCs w:val="24"/>
        </w:rPr>
        <w:t xml:space="preserve"> </w:t>
      </w:r>
      <w:proofErr w:type="gramStart"/>
      <w:r w:rsidRPr="008F5E85">
        <w:rPr>
          <w:rFonts w:ascii="Times New Roman" w:hAnsi="Times New Roman" w:cs="Times New Roman"/>
          <w:sz w:val="24"/>
          <w:szCs w:val="24"/>
        </w:rPr>
        <w:t>отчетным</w:t>
      </w:r>
      <w:proofErr w:type="gramEnd"/>
      <w:r w:rsidRPr="008F5E85">
        <w:rPr>
          <w:rFonts w:ascii="Times New Roman" w:hAnsi="Times New Roman" w:cs="Times New Roman"/>
          <w:sz w:val="24"/>
          <w:szCs w:val="24"/>
        </w:rPr>
        <w:t>, Генеральный Подрядчик обязан представлять Заказчику отчет о</w:t>
      </w:r>
      <w:r w:rsidR="00CB180E" w:rsidRPr="008F5E85">
        <w:rPr>
          <w:rFonts w:ascii="Times New Roman" w:hAnsi="Times New Roman" w:cs="Times New Roman"/>
          <w:sz w:val="24"/>
          <w:szCs w:val="24"/>
        </w:rPr>
        <w:t xml:space="preserve"> ходе поставки материалов и оборудования </w:t>
      </w:r>
      <w:r w:rsidRPr="008F5E85">
        <w:rPr>
          <w:rFonts w:ascii="Times New Roman" w:hAnsi="Times New Roman" w:cs="Times New Roman"/>
          <w:sz w:val="24"/>
          <w:szCs w:val="24"/>
        </w:rPr>
        <w:t xml:space="preserve">по форме согласно </w:t>
      </w:r>
      <w:r w:rsidR="009073F5" w:rsidRPr="008F5E85">
        <w:rPr>
          <w:rFonts w:ascii="Times New Roman" w:hAnsi="Times New Roman" w:cs="Times New Roman"/>
          <w:sz w:val="24"/>
          <w:szCs w:val="24"/>
        </w:rPr>
        <w:t>П</w:t>
      </w:r>
      <w:r w:rsidRPr="008F5E85">
        <w:rPr>
          <w:rFonts w:ascii="Times New Roman" w:hAnsi="Times New Roman" w:cs="Times New Roman"/>
          <w:sz w:val="24"/>
          <w:szCs w:val="24"/>
        </w:rPr>
        <w:t xml:space="preserve">риложению № </w:t>
      </w:r>
      <w:r w:rsidR="00B875E5" w:rsidRPr="008F5E85">
        <w:rPr>
          <w:rFonts w:ascii="Times New Roman" w:hAnsi="Times New Roman" w:cs="Times New Roman"/>
          <w:sz w:val="24"/>
          <w:szCs w:val="24"/>
        </w:rPr>
        <w:t>8</w:t>
      </w:r>
      <w:r w:rsidRPr="008F5E85">
        <w:rPr>
          <w:rFonts w:ascii="Times New Roman" w:hAnsi="Times New Roman" w:cs="Times New Roman"/>
          <w:sz w:val="24"/>
          <w:szCs w:val="24"/>
        </w:rPr>
        <w:t xml:space="preserve"> к настоящему Договору.</w:t>
      </w:r>
    </w:p>
    <w:p w:rsidR="00DF0120" w:rsidRPr="008F5E85" w:rsidRDefault="00DF0120" w:rsidP="005660CC">
      <w:pPr>
        <w:pStyle w:val="a4"/>
        <w:numPr>
          <w:ilvl w:val="3"/>
          <w:numId w:val="4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Ежемесячно, но не</w:t>
      </w:r>
      <w:r w:rsidR="00941684" w:rsidRPr="008F5E85">
        <w:rPr>
          <w:rFonts w:ascii="Times New Roman" w:hAnsi="Times New Roman" w:cs="Times New Roman"/>
          <w:sz w:val="24"/>
          <w:szCs w:val="24"/>
        </w:rPr>
        <w:t xml:space="preserve"> позднее </w:t>
      </w:r>
      <w:r w:rsidRPr="008F5E85">
        <w:rPr>
          <w:rFonts w:ascii="Times New Roman" w:hAnsi="Times New Roman" w:cs="Times New Roman"/>
          <w:sz w:val="24"/>
          <w:szCs w:val="24"/>
        </w:rPr>
        <w:t xml:space="preserve">25 числа отчетного месяца, Генеральный Подрядчик </w:t>
      </w:r>
      <w:r w:rsidR="00941684" w:rsidRPr="008F5E85">
        <w:rPr>
          <w:rFonts w:ascii="Times New Roman" w:hAnsi="Times New Roman" w:cs="Times New Roman"/>
          <w:sz w:val="24"/>
          <w:szCs w:val="24"/>
        </w:rPr>
        <w:t xml:space="preserve">разрабатывает и </w:t>
      </w:r>
      <w:r w:rsidRPr="008F5E85">
        <w:rPr>
          <w:rFonts w:ascii="Times New Roman" w:hAnsi="Times New Roman" w:cs="Times New Roman"/>
          <w:sz w:val="24"/>
          <w:szCs w:val="24"/>
        </w:rPr>
        <w:t>направляет на имя Заказчика документы по планированию на следующий месяц, в составе:</w:t>
      </w:r>
    </w:p>
    <w:p w:rsidR="00DF0120" w:rsidRPr="008F5E85" w:rsidRDefault="00336871"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proofErr w:type="spellStart"/>
      <w:r w:rsidR="00DF0120" w:rsidRPr="008F5E85">
        <w:rPr>
          <w:rFonts w:ascii="Times New Roman" w:hAnsi="Times New Roman" w:cs="Times New Roman"/>
          <w:sz w:val="24"/>
          <w:szCs w:val="24"/>
        </w:rPr>
        <w:t>Месячн</w:t>
      </w:r>
      <w:r w:rsidR="00B30E38" w:rsidRPr="008F5E85">
        <w:rPr>
          <w:rFonts w:ascii="Times New Roman" w:hAnsi="Times New Roman" w:cs="Times New Roman"/>
          <w:sz w:val="24"/>
          <w:szCs w:val="24"/>
        </w:rPr>
        <w:t>о</w:t>
      </w:r>
      <w:proofErr w:type="spellEnd"/>
      <w:r w:rsidR="00B30E38" w:rsidRPr="008F5E85">
        <w:rPr>
          <w:rFonts w:ascii="Times New Roman" w:hAnsi="Times New Roman" w:cs="Times New Roman"/>
          <w:sz w:val="24"/>
          <w:szCs w:val="24"/>
        </w:rPr>
        <w:t>-</w:t>
      </w:r>
      <w:r w:rsidR="00DF0120" w:rsidRPr="008F5E85">
        <w:rPr>
          <w:rFonts w:ascii="Times New Roman" w:hAnsi="Times New Roman" w:cs="Times New Roman"/>
          <w:sz w:val="24"/>
          <w:szCs w:val="24"/>
        </w:rPr>
        <w:t xml:space="preserve">суточный график </w:t>
      </w:r>
      <w:r w:rsidR="00B30E38" w:rsidRPr="008F5E85">
        <w:rPr>
          <w:rFonts w:ascii="Times New Roman" w:hAnsi="Times New Roman" w:cs="Times New Roman"/>
          <w:sz w:val="24"/>
          <w:szCs w:val="24"/>
        </w:rPr>
        <w:t>выполнения р</w:t>
      </w:r>
      <w:r w:rsidR="00941684" w:rsidRPr="008F5E85">
        <w:rPr>
          <w:rFonts w:ascii="Times New Roman" w:hAnsi="Times New Roman" w:cs="Times New Roman"/>
          <w:sz w:val="24"/>
          <w:szCs w:val="24"/>
        </w:rPr>
        <w:t>абот</w:t>
      </w:r>
      <w:r w:rsidR="005D53E9" w:rsidRPr="008F5E85">
        <w:rPr>
          <w:rFonts w:ascii="Times New Roman" w:hAnsi="Times New Roman" w:cs="Times New Roman"/>
          <w:sz w:val="24"/>
          <w:szCs w:val="24"/>
        </w:rPr>
        <w:t xml:space="preserve"> </w:t>
      </w:r>
      <w:r w:rsidR="00941684" w:rsidRPr="008F5E85">
        <w:rPr>
          <w:rFonts w:ascii="Times New Roman" w:hAnsi="Times New Roman" w:cs="Times New Roman"/>
          <w:sz w:val="24"/>
          <w:szCs w:val="24"/>
        </w:rPr>
        <w:t xml:space="preserve">на следующий месяц </w:t>
      </w:r>
      <w:r w:rsidR="00DF0120" w:rsidRPr="008F5E85">
        <w:rPr>
          <w:rFonts w:ascii="Times New Roman" w:hAnsi="Times New Roman" w:cs="Times New Roman"/>
          <w:sz w:val="24"/>
          <w:szCs w:val="24"/>
        </w:rPr>
        <w:t xml:space="preserve">по форме согласно </w:t>
      </w:r>
      <w:r w:rsidR="009073F5" w:rsidRPr="008F5E85">
        <w:rPr>
          <w:rFonts w:ascii="Times New Roman" w:hAnsi="Times New Roman" w:cs="Times New Roman"/>
          <w:sz w:val="24"/>
          <w:szCs w:val="24"/>
        </w:rPr>
        <w:t>П</w:t>
      </w:r>
      <w:r w:rsidR="00DF0120" w:rsidRPr="008F5E85">
        <w:rPr>
          <w:rFonts w:ascii="Times New Roman" w:hAnsi="Times New Roman" w:cs="Times New Roman"/>
          <w:sz w:val="24"/>
          <w:szCs w:val="24"/>
        </w:rPr>
        <w:t>риложению</w:t>
      </w:r>
      <w:r w:rsidR="00B875E5" w:rsidRPr="008F5E85">
        <w:rPr>
          <w:rFonts w:ascii="Times New Roman" w:hAnsi="Times New Roman" w:cs="Times New Roman"/>
          <w:sz w:val="24"/>
          <w:szCs w:val="24"/>
        </w:rPr>
        <w:t xml:space="preserve"> № 4</w:t>
      </w:r>
      <w:r w:rsidR="00DF0120" w:rsidRPr="008F5E85">
        <w:rPr>
          <w:rFonts w:ascii="Times New Roman" w:hAnsi="Times New Roman" w:cs="Times New Roman"/>
          <w:sz w:val="24"/>
          <w:szCs w:val="24"/>
        </w:rPr>
        <w:t xml:space="preserve"> к настоящему Договору</w:t>
      </w:r>
      <w:r w:rsidR="005D53E9" w:rsidRPr="008F5E85">
        <w:rPr>
          <w:rFonts w:ascii="Times New Roman" w:hAnsi="Times New Roman" w:cs="Times New Roman"/>
          <w:sz w:val="24"/>
          <w:szCs w:val="24"/>
        </w:rPr>
        <w:t>;</w:t>
      </w:r>
    </w:p>
    <w:p w:rsidR="00DF0120" w:rsidRPr="008F5E85" w:rsidRDefault="00336871"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941684" w:rsidRPr="008F5E85">
        <w:rPr>
          <w:rFonts w:ascii="Times New Roman" w:hAnsi="Times New Roman" w:cs="Times New Roman"/>
          <w:sz w:val="24"/>
          <w:szCs w:val="24"/>
        </w:rPr>
        <w:t xml:space="preserve">  </w:t>
      </w:r>
      <w:r w:rsidR="00DF0120" w:rsidRPr="008F5E85">
        <w:rPr>
          <w:rFonts w:ascii="Times New Roman" w:hAnsi="Times New Roman" w:cs="Times New Roman"/>
          <w:sz w:val="24"/>
          <w:szCs w:val="24"/>
        </w:rPr>
        <w:t>График финансирования</w:t>
      </w:r>
      <w:r w:rsidR="00941684" w:rsidRPr="008F5E85">
        <w:rPr>
          <w:rFonts w:ascii="Times New Roman" w:hAnsi="Times New Roman" w:cs="Times New Roman"/>
          <w:sz w:val="24"/>
          <w:szCs w:val="24"/>
        </w:rPr>
        <w:t xml:space="preserve"> планируемых к выполнению Работ;</w:t>
      </w:r>
    </w:p>
    <w:p w:rsidR="00941684" w:rsidRPr="008F5E85" w:rsidRDefault="00941684"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 - График поставки Материалов и Оборудования на следующий месяц по форме Приложения № 9 к настоящему Договору.</w:t>
      </w:r>
    </w:p>
    <w:p w:rsidR="00960340" w:rsidRPr="008F5E85" w:rsidRDefault="00960340" w:rsidP="005660CC">
      <w:pPr>
        <w:pStyle w:val="a4"/>
        <w:numPr>
          <w:ilvl w:val="3"/>
          <w:numId w:val="4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Заказчик имеет право в интересах строительства требовать от Генерального Подрядчика представления дополнительной отчетности и информации, в том числе наличие на Объекте технических и людских ресурсов, наличие материалов и оборудования, и другую информацию, имеющую отношение к выполняемым Генеральным Подрядчиком работ</w:t>
      </w:r>
      <w:r w:rsidR="00101135" w:rsidRPr="008F5E85">
        <w:rPr>
          <w:rFonts w:ascii="Times New Roman" w:hAnsi="Times New Roman" w:cs="Times New Roman"/>
          <w:sz w:val="24"/>
          <w:szCs w:val="24"/>
        </w:rPr>
        <w:t>ам, предварительно за 5 (пять) К</w:t>
      </w:r>
      <w:r w:rsidRPr="008F5E85">
        <w:rPr>
          <w:rFonts w:ascii="Times New Roman" w:hAnsi="Times New Roman" w:cs="Times New Roman"/>
          <w:sz w:val="24"/>
          <w:szCs w:val="24"/>
        </w:rPr>
        <w:t xml:space="preserve">алендарных </w:t>
      </w:r>
      <w:proofErr w:type="gramStart"/>
      <w:r w:rsidRPr="008F5E85">
        <w:rPr>
          <w:rFonts w:ascii="Times New Roman" w:hAnsi="Times New Roman" w:cs="Times New Roman"/>
          <w:sz w:val="24"/>
          <w:szCs w:val="24"/>
        </w:rPr>
        <w:t>дней</w:t>
      </w:r>
      <w:proofErr w:type="gramEnd"/>
      <w:r w:rsidRPr="008F5E85">
        <w:rPr>
          <w:rFonts w:ascii="Times New Roman" w:hAnsi="Times New Roman" w:cs="Times New Roman"/>
          <w:sz w:val="24"/>
          <w:szCs w:val="24"/>
        </w:rPr>
        <w:t xml:space="preserve"> письменно уведомив о порядке и сроках ее представления. Генеральный Подрядчик обязан предоставлять дополнительно требуемую Заказчиком отчетность и информацию.</w:t>
      </w:r>
    </w:p>
    <w:p w:rsidR="00FB5F82" w:rsidRPr="008F5E85" w:rsidRDefault="00FB5F82" w:rsidP="005660CC">
      <w:pPr>
        <w:pStyle w:val="a4"/>
        <w:numPr>
          <w:ilvl w:val="3"/>
          <w:numId w:val="4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Ежеквартально, </w:t>
      </w:r>
      <w:r w:rsidR="00105D38" w:rsidRPr="008F5E85">
        <w:rPr>
          <w:rFonts w:ascii="Times New Roman" w:hAnsi="Times New Roman" w:cs="Times New Roman"/>
          <w:sz w:val="24"/>
          <w:szCs w:val="24"/>
        </w:rPr>
        <w:t xml:space="preserve">не позднее </w:t>
      </w:r>
      <w:r w:rsidRPr="008F5E85">
        <w:rPr>
          <w:rFonts w:ascii="Times New Roman" w:hAnsi="Times New Roman" w:cs="Times New Roman"/>
          <w:sz w:val="24"/>
          <w:szCs w:val="24"/>
        </w:rPr>
        <w:t>25-го числа месяц</w:t>
      </w:r>
      <w:r w:rsidR="00105D38" w:rsidRPr="008F5E85">
        <w:rPr>
          <w:rFonts w:ascii="Times New Roman" w:hAnsi="Times New Roman" w:cs="Times New Roman"/>
          <w:sz w:val="24"/>
          <w:szCs w:val="24"/>
        </w:rPr>
        <w:t>а</w:t>
      </w:r>
      <w:r w:rsidRPr="008F5E85">
        <w:rPr>
          <w:rFonts w:ascii="Times New Roman" w:hAnsi="Times New Roman" w:cs="Times New Roman"/>
          <w:sz w:val="24"/>
          <w:szCs w:val="24"/>
        </w:rPr>
        <w:t>, следующе</w:t>
      </w:r>
      <w:r w:rsidR="00105D38" w:rsidRPr="008F5E85">
        <w:rPr>
          <w:rFonts w:ascii="Times New Roman" w:hAnsi="Times New Roman" w:cs="Times New Roman"/>
          <w:sz w:val="24"/>
          <w:szCs w:val="24"/>
        </w:rPr>
        <w:t>го</w:t>
      </w:r>
      <w:r w:rsidRPr="008F5E85">
        <w:rPr>
          <w:rFonts w:ascii="Times New Roman" w:hAnsi="Times New Roman" w:cs="Times New Roman"/>
          <w:sz w:val="24"/>
          <w:szCs w:val="24"/>
        </w:rPr>
        <w:t xml:space="preserve"> за окончанием текущего квартала, представлять копию Декларации по налогу на добавленную стоимость с отметкой Налогового органа</w:t>
      </w:r>
      <w:r w:rsidR="005D53E9" w:rsidRPr="008F5E85">
        <w:rPr>
          <w:rFonts w:ascii="Times New Roman" w:hAnsi="Times New Roman" w:cs="Times New Roman"/>
          <w:sz w:val="24"/>
          <w:szCs w:val="24"/>
        </w:rPr>
        <w:t>.</w:t>
      </w:r>
    </w:p>
    <w:p w:rsidR="00FB5F82" w:rsidRPr="008F5E85" w:rsidRDefault="00FB5F82" w:rsidP="005660CC">
      <w:pPr>
        <w:pStyle w:val="a4"/>
        <w:numPr>
          <w:ilvl w:val="3"/>
          <w:numId w:val="4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Ежегодно, не позднее 10-го числа месяц</w:t>
      </w:r>
      <w:r w:rsidR="00105D38" w:rsidRPr="008F5E85">
        <w:rPr>
          <w:rFonts w:ascii="Times New Roman" w:hAnsi="Times New Roman" w:cs="Times New Roman"/>
          <w:sz w:val="24"/>
          <w:szCs w:val="24"/>
        </w:rPr>
        <w:t>а</w:t>
      </w:r>
      <w:r w:rsidRPr="008F5E85">
        <w:rPr>
          <w:rFonts w:ascii="Times New Roman" w:hAnsi="Times New Roman" w:cs="Times New Roman"/>
          <w:sz w:val="24"/>
          <w:szCs w:val="24"/>
        </w:rPr>
        <w:t>, следующе</w:t>
      </w:r>
      <w:r w:rsidR="00105D38" w:rsidRPr="008F5E85">
        <w:rPr>
          <w:rFonts w:ascii="Times New Roman" w:hAnsi="Times New Roman" w:cs="Times New Roman"/>
          <w:sz w:val="24"/>
          <w:szCs w:val="24"/>
        </w:rPr>
        <w:t>го</w:t>
      </w:r>
      <w:r w:rsidRPr="008F5E85">
        <w:rPr>
          <w:rFonts w:ascii="Times New Roman" w:hAnsi="Times New Roman" w:cs="Times New Roman"/>
          <w:sz w:val="24"/>
          <w:szCs w:val="24"/>
        </w:rPr>
        <w:t xml:space="preserve"> за сроком сдачи</w:t>
      </w:r>
      <w:r w:rsidR="00105D38" w:rsidRPr="008F5E85">
        <w:rPr>
          <w:rFonts w:ascii="Times New Roman" w:hAnsi="Times New Roman" w:cs="Times New Roman"/>
          <w:sz w:val="24"/>
          <w:szCs w:val="24"/>
        </w:rPr>
        <w:t xml:space="preserve"> бухгалтерской отчетности</w:t>
      </w:r>
      <w:r w:rsidRPr="008F5E85">
        <w:rPr>
          <w:rFonts w:ascii="Times New Roman" w:hAnsi="Times New Roman" w:cs="Times New Roman"/>
          <w:sz w:val="24"/>
          <w:szCs w:val="24"/>
        </w:rPr>
        <w:t xml:space="preserve">, копию годовой </w:t>
      </w:r>
      <w:r w:rsidR="00105D38" w:rsidRPr="008F5E85">
        <w:rPr>
          <w:rFonts w:ascii="Times New Roman" w:hAnsi="Times New Roman" w:cs="Times New Roman"/>
          <w:sz w:val="24"/>
          <w:szCs w:val="24"/>
        </w:rPr>
        <w:t>б</w:t>
      </w:r>
      <w:r w:rsidRPr="008F5E85">
        <w:rPr>
          <w:rFonts w:ascii="Times New Roman" w:hAnsi="Times New Roman" w:cs="Times New Roman"/>
          <w:sz w:val="24"/>
          <w:szCs w:val="24"/>
        </w:rPr>
        <w:t>ухгалтерской отчетности с отметкой Налогового органа</w:t>
      </w:r>
      <w:r w:rsidR="005D53E9" w:rsidRPr="008F5E85">
        <w:rPr>
          <w:rFonts w:ascii="Times New Roman" w:hAnsi="Times New Roman" w:cs="Times New Roman"/>
          <w:sz w:val="24"/>
          <w:szCs w:val="24"/>
        </w:rPr>
        <w:t>.</w:t>
      </w:r>
    </w:p>
    <w:p w:rsidR="0060437A" w:rsidRPr="008F5E85" w:rsidRDefault="0060437A" w:rsidP="005660CC">
      <w:pPr>
        <w:pStyle w:val="a4"/>
        <w:numPr>
          <w:ilvl w:val="2"/>
          <w:numId w:val="44"/>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bookmarkStart w:id="73" w:name="одиннадцатьтришесть"/>
      <w:bookmarkStart w:id="74" w:name="_Ref303237393"/>
      <w:r w:rsidRPr="008F5E85">
        <w:rPr>
          <w:rFonts w:ascii="Times New Roman" w:hAnsi="Times New Roman" w:cs="Times New Roman"/>
          <w:b/>
          <w:bCs/>
          <w:sz w:val="24"/>
          <w:szCs w:val="24"/>
        </w:rPr>
        <w:t>Совещани</w:t>
      </w:r>
      <w:bookmarkEnd w:id="73"/>
      <w:r w:rsidRPr="008F5E85">
        <w:rPr>
          <w:rFonts w:ascii="Times New Roman" w:hAnsi="Times New Roman" w:cs="Times New Roman"/>
          <w:b/>
          <w:bCs/>
          <w:sz w:val="24"/>
          <w:szCs w:val="24"/>
        </w:rPr>
        <w:t>я по Проекту</w:t>
      </w:r>
      <w:bookmarkEnd w:id="74"/>
    </w:p>
    <w:p w:rsidR="001D1248" w:rsidRPr="008F5E85" w:rsidRDefault="00A64AC2" w:rsidP="005660CC">
      <w:pPr>
        <w:pStyle w:val="BMKHeading3"/>
        <w:numPr>
          <w:ilvl w:val="3"/>
          <w:numId w:val="45"/>
        </w:numPr>
        <w:tabs>
          <w:tab w:val="left" w:pos="993"/>
          <w:tab w:val="left" w:pos="1134"/>
          <w:tab w:val="left" w:pos="1276"/>
          <w:tab w:val="left" w:pos="1701"/>
        </w:tabs>
        <w:spacing w:after="0"/>
        <w:ind w:left="0" w:right="-1" w:firstLine="709"/>
        <w:rPr>
          <w:sz w:val="24"/>
          <w:szCs w:val="24"/>
          <w:lang w:val="ru-RU"/>
        </w:rPr>
      </w:pPr>
      <w:bookmarkStart w:id="75" w:name="_Toc321466315"/>
      <w:r w:rsidRPr="008F5E85">
        <w:rPr>
          <w:sz w:val="24"/>
          <w:szCs w:val="24"/>
          <w:lang w:val="ru-RU"/>
        </w:rPr>
        <w:t xml:space="preserve">Генеральный </w:t>
      </w:r>
      <w:bookmarkStart w:id="76" w:name="_Ref348290450"/>
      <w:bookmarkStart w:id="77" w:name="одиннадцатьтрисемь"/>
      <w:r w:rsidRPr="008F5E85">
        <w:rPr>
          <w:sz w:val="24"/>
          <w:szCs w:val="24"/>
          <w:lang w:val="ru-RU"/>
        </w:rPr>
        <w:t>Подрядчик</w:t>
      </w:r>
      <w:r w:rsidR="00113E34" w:rsidRPr="008F5E85">
        <w:rPr>
          <w:sz w:val="24"/>
          <w:szCs w:val="24"/>
          <w:lang w:val="ru-RU"/>
        </w:rPr>
        <w:t xml:space="preserve"> и</w:t>
      </w:r>
      <w:r w:rsidRPr="008F5E85">
        <w:rPr>
          <w:sz w:val="24"/>
          <w:szCs w:val="24"/>
          <w:lang w:val="ru-RU"/>
        </w:rPr>
        <w:t xml:space="preserve"> Заказчик</w:t>
      </w:r>
      <w:r w:rsidR="0060437A" w:rsidRPr="008F5E85">
        <w:rPr>
          <w:sz w:val="24"/>
          <w:szCs w:val="24"/>
          <w:lang w:val="ru-RU"/>
        </w:rPr>
        <w:t xml:space="preserve"> должны проводить еженедельные Совещания по Проекту. </w:t>
      </w:r>
      <w:r w:rsidRPr="008F5E85">
        <w:rPr>
          <w:sz w:val="24"/>
          <w:szCs w:val="24"/>
          <w:lang w:val="ru-RU"/>
        </w:rPr>
        <w:t xml:space="preserve">Цель Совещаний по Проекту – обсуждение хода выполнения Работ по каждому </w:t>
      </w:r>
      <w:r w:rsidR="00892E64" w:rsidRPr="008F5E85">
        <w:rPr>
          <w:sz w:val="24"/>
          <w:szCs w:val="24"/>
          <w:lang w:val="ru-RU"/>
        </w:rPr>
        <w:t>элементу</w:t>
      </w:r>
      <w:r w:rsidRPr="008F5E85">
        <w:rPr>
          <w:sz w:val="24"/>
          <w:szCs w:val="24"/>
          <w:lang w:val="ru-RU"/>
        </w:rPr>
        <w:t xml:space="preserve"> Работ, информирование Генеральным Подрядчиком участников Проекта о предстоящих Работах, обсуждение технических и организационных вопросов, обзор выполнения Работ, проверка качества Работ, контроль соблюдения техники безопасности Работ и т.д.</w:t>
      </w:r>
      <w:bookmarkEnd w:id="75"/>
      <w:bookmarkEnd w:id="76"/>
      <w:r w:rsidRPr="008F5E85">
        <w:rPr>
          <w:sz w:val="24"/>
          <w:szCs w:val="24"/>
          <w:lang w:val="ru-RU"/>
        </w:rPr>
        <w:t xml:space="preserve"> </w:t>
      </w:r>
      <w:bookmarkStart w:id="78" w:name="_Toc321466316"/>
    </w:p>
    <w:p w:rsidR="001D1248" w:rsidRPr="008F5E85" w:rsidRDefault="00372930" w:rsidP="005660CC">
      <w:pPr>
        <w:pStyle w:val="BMKHeading3"/>
        <w:numPr>
          <w:ilvl w:val="3"/>
          <w:numId w:val="45"/>
        </w:numPr>
        <w:tabs>
          <w:tab w:val="left" w:pos="993"/>
          <w:tab w:val="left" w:pos="1134"/>
          <w:tab w:val="left" w:pos="1276"/>
          <w:tab w:val="left" w:pos="1701"/>
        </w:tabs>
        <w:spacing w:after="0"/>
        <w:ind w:left="0" w:right="-1" w:firstLine="709"/>
        <w:rPr>
          <w:sz w:val="24"/>
          <w:szCs w:val="24"/>
          <w:lang w:val="ru-RU"/>
        </w:rPr>
      </w:pPr>
      <w:r w:rsidRPr="008F5E85">
        <w:rPr>
          <w:sz w:val="24"/>
          <w:szCs w:val="24"/>
          <w:lang w:val="ru-RU"/>
        </w:rPr>
        <w:t>В случае необходимости Стороны могут изменить периодичность проведения Совещаний по Проекту.</w:t>
      </w:r>
      <w:bookmarkStart w:id="79" w:name="_Toc321466317"/>
      <w:bookmarkEnd w:id="78"/>
    </w:p>
    <w:p w:rsidR="001D1248" w:rsidRPr="008F5E85" w:rsidRDefault="00A64AC2" w:rsidP="005660CC">
      <w:pPr>
        <w:pStyle w:val="BMKHeading3"/>
        <w:numPr>
          <w:ilvl w:val="3"/>
          <w:numId w:val="45"/>
        </w:numPr>
        <w:tabs>
          <w:tab w:val="left" w:pos="993"/>
          <w:tab w:val="left" w:pos="1276"/>
          <w:tab w:val="left" w:pos="1701"/>
        </w:tabs>
        <w:spacing w:after="0"/>
        <w:ind w:left="0" w:right="-1" w:firstLine="709"/>
        <w:rPr>
          <w:sz w:val="24"/>
          <w:szCs w:val="24"/>
          <w:lang w:val="ru-RU"/>
        </w:rPr>
      </w:pPr>
      <w:r w:rsidRPr="008F5E85">
        <w:rPr>
          <w:sz w:val="24"/>
          <w:szCs w:val="24"/>
          <w:lang w:val="ru-RU"/>
        </w:rPr>
        <w:t>Если не предусмотрено иное, Совещания по Проекту должны проходить на Строительной Площадке, в помещениях Генерального Подрядчика или Заказчика, если не предусмотрено иное.</w:t>
      </w:r>
      <w:r w:rsidR="00892E64" w:rsidRPr="008F5E85">
        <w:rPr>
          <w:sz w:val="24"/>
          <w:szCs w:val="24"/>
          <w:lang w:val="ru-RU"/>
        </w:rPr>
        <w:t xml:space="preserve"> Стороны настоящим соглашаются, что решение о месте и времени проведения Совещаний по Проекту принимается Сторонами совместно, исходя из принципа целесообразности и удобства для </w:t>
      </w:r>
      <w:r w:rsidR="00311BF3" w:rsidRPr="008F5E85">
        <w:rPr>
          <w:sz w:val="24"/>
          <w:szCs w:val="24"/>
          <w:lang w:val="ru-RU"/>
        </w:rPr>
        <w:t>большинства</w:t>
      </w:r>
      <w:r w:rsidR="00892E64" w:rsidRPr="008F5E85">
        <w:rPr>
          <w:sz w:val="24"/>
          <w:szCs w:val="24"/>
          <w:lang w:val="ru-RU"/>
        </w:rPr>
        <w:t xml:space="preserve"> участников Совещания по Проекту.</w:t>
      </w:r>
      <w:bookmarkStart w:id="80" w:name="_Toc321466318"/>
      <w:bookmarkEnd w:id="79"/>
    </w:p>
    <w:p w:rsidR="001D1248" w:rsidRPr="008F5E85" w:rsidRDefault="00A64AC2" w:rsidP="005660CC">
      <w:pPr>
        <w:pStyle w:val="BMKHeading3"/>
        <w:numPr>
          <w:ilvl w:val="3"/>
          <w:numId w:val="45"/>
        </w:numPr>
        <w:tabs>
          <w:tab w:val="left" w:pos="993"/>
          <w:tab w:val="left" w:pos="1276"/>
          <w:tab w:val="left" w:pos="1701"/>
        </w:tabs>
        <w:spacing w:after="0"/>
        <w:ind w:left="0" w:right="-1" w:firstLine="709"/>
        <w:rPr>
          <w:sz w:val="24"/>
          <w:szCs w:val="24"/>
          <w:lang w:val="ru-RU"/>
        </w:rPr>
      </w:pPr>
      <w:r w:rsidRPr="008F5E85">
        <w:rPr>
          <w:sz w:val="24"/>
          <w:szCs w:val="24"/>
          <w:lang w:val="ru-RU"/>
        </w:rPr>
        <w:t>По требованию Заказчика Генеральный Подрядчик обязан обеспечить присутствие на Совещаниях по Проекту представителей Субподрядчиков</w:t>
      </w:r>
      <w:r w:rsidR="00715C77" w:rsidRPr="008F5E85">
        <w:rPr>
          <w:sz w:val="24"/>
          <w:szCs w:val="24"/>
          <w:lang w:val="ru-RU"/>
        </w:rPr>
        <w:t xml:space="preserve"> и Поставщиков</w:t>
      </w:r>
      <w:r w:rsidRPr="008F5E85">
        <w:rPr>
          <w:sz w:val="24"/>
          <w:szCs w:val="24"/>
          <w:lang w:val="ru-RU"/>
        </w:rPr>
        <w:t>.</w:t>
      </w:r>
      <w:bookmarkStart w:id="81" w:name="_Toc321466319"/>
      <w:bookmarkEnd w:id="80"/>
    </w:p>
    <w:p w:rsidR="001D1248" w:rsidRPr="008F5E85" w:rsidRDefault="0060437A" w:rsidP="005660CC">
      <w:pPr>
        <w:pStyle w:val="BMKHeading3"/>
        <w:numPr>
          <w:ilvl w:val="3"/>
          <w:numId w:val="45"/>
        </w:numPr>
        <w:tabs>
          <w:tab w:val="left" w:pos="993"/>
          <w:tab w:val="left" w:pos="1276"/>
          <w:tab w:val="left" w:pos="1701"/>
        </w:tabs>
        <w:spacing w:after="0"/>
        <w:ind w:left="0" w:right="-1" w:firstLine="709"/>
        <w:rPr>
          <w:sz w:val="24"/>
          <w:szCs w:val="24"/>
          <w:lang w:val="ru-RU"/>
        </w:rPr>
      </w:pPr>
      <w:r w:rsidRPr="008F5E85">
        <w:rPr>
          <w:sz w:val="24"/>
          <w:szCs w:val="24"/>
          <w:lang w:val="ru-RU"/>
        </w:rPr>
        <w:t>В дополнение к очередным Совещаниям по Проекту каждая из Сторон вправе требовать организации внеочередных Совещаний по Проекту для обсуждения особых вопросов, касающихся исполнения настоящего Договора.</w:t>
      </w:r>
      <w:bookmarkEnd w:id="81"/>
      <w:r w:rsidRPr="008F5E85">
        <w:rPr>
          <w:sz w:val="24"/>
          <w:szCs w:val="24"/>
          <w:lang w:val="ru-RU"/>
        </w:rPr>
        <w:t xml:space="preserve"> </w:t>
      </w:r>
      <w:bookmarkStart w:id="82" w:name="_Toc321466320"/>
    </w:p>
    <w:p w:rsidR="000F58D0" w:rsidRPr="008F5E85" w:rsidRDefault="0060437A" w:rsidP="005660CC">
      <w:pPr>
        <w:pStyle w:val="BMKHeading3"/>
        <w:numPr>
          <w:ilvl w:val="3"/>
          <w:numId w:val="45"/>
        </w:numPr>
        <w:tabs>
          <w:tab w:val="left" w:pos="993"/>
          <w:tab w:val="left" w:pos="1276"/>
          <w:tab w:val="left" w:pos="1701"/>
        </w:tabs>
        <w:spacing w:after="0"/>
        <w:ind w:left="0" w:right="-1" w:firstLine="709"/>
        <w:rPr>
          <w:sz w:val="24"/>
          <w:szCs w:val="24"/>
          <w:lang w:val="ru-RU"/>
        </w:rPr>
      </w:pPr>
      <w:r w:rsidRPr="008F5E85">
        <w:rPr>
          <w:sz w:val="24"/>
          <w:szCs w:val="24"/>
          <w:lang w:val="ru-RU"/>
        </w:rPr>
        <w:t xml:space="preserve">Представитель </w:t>
      </w:r>
      <w:r w:rsidR="002B2F11" w:rsidRPr="008F5E85">
        <w:rPr>
          <w:sz w:val="24"/>
          <w:szCs w:val="24"/>
          <w:lang w:val="ru-RU"/>
        </w:rPr>
        <w:t xml:space="preserve">Генерального </w:t>
      </w:r>
      <w:r w:rsidRPr="008F5E85">
        <w:rPr>
          <w:sz w:val="24"/>
          <w:szCs w:val="24"/>
          <w:lang w:val="ru-RU"/>
        </w:rPr>
        <w:t>Подрядчика обязан вести протокол каждого Совещания по Проекту.</w:t>
      </w:r>
      <w:r w:rsidR="00892E64" w:rsidRPr="008F5E85">
        <w:rPr>
          <w:sz w:val="24"/>
          <w:szCs w:val="24"/>
          <w:lang w:val="ru-RU"/>
        </w:rPr>
        <w:t xml:space="preserve"> Протокол подписывается представителями Сторон и другими участвующими в них лицами.</w:t>
      </w:r>
      <w:bookmarkEnd w:id="82"/>
      <w:r w:rsidR="00892E64" w:rsidRPr="008F5E85">
        <w:rPr>
          <w:sz w:val="24"/>
          <w:szCs w:val="24"/>
          <w:lang w:val="ru-RU"/>
        </w:rPr>
        <w:t xml:space="preserve"> </w:t>
      </w:r>
      <w:r w:rsidR="00A37AC6" w:rsidRPr="008F5E85">
        <w:rPr>
          <w:sz w:val="24"/>
          <w:szCs w:val="24"/>
          <w:lang w:val="ru-RU"/>
        </w:rPr>
        <w:t>Протоколы направляются Генеральным Подрядчиком Заказчику не позднее 2 (двух) Рабочих дней после проведения соответствующего Совещания по Проекту.</w:t>
      </w:r>
    </w:p>
    <w:p w:rsidR="00A64AC2" w:rsidRPr="008F5E85" w:rsidRDefault="00A64AC2" w:rsidP="005660CC">
      <w:pPr>
        <w:pStyle w:val="a4"/>
        <w:numPr>
          <w:ilvl w:val="2"/>
          <w:numId w:val="45"/>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bookmarkStart w:id="83" w:name="_Ref303237467"/>
      <w:r w:rsidRPr="008F5E85">
        <w:rPr>
          <w:rFonts w:ascii="Times New Roman" w:hAnsi="Times New Roman" w:cs="Times New Roman"/>
          <w:b/>
          <w:sz w:val="24"/>
          <w:szCs w:val="24"/>
        </w:rPr>
        <w:t>Шта</w:t>
      </w:r>
      <w:bookmarkEnd w:id="77"/>
      <w:r w:rsidRPr="008F5E85">
        <w:rPr>
          <w:rFonts w:ascii="Times New Roman" w:hAnsi="Times New Roman" w:cs="Times New Roman"/>
          <w:b/>
          <w:sz w:val="24"/>
          <w:szCs w:val="24"/>
        </w:rPr>
        <w:t>б строительства</w:t>
      </w:r>
      <w:bookmarkEnd w:id="83"/>
    </w:p>
    <w:p w:rsidR="001D1248" w:rsidRPr="008F5E85" w:rsidRDefault="00A64AC2" w:rsidP="005660CC">
      <w:pPr>
        <w:pStyle w:val="BMKHeading3"/>
        <w:numPr>
          <w:ilvl w:val="3"/>
          <w:numId w:val="45"/>
        </w:numPr>
        <w:tabs>
          <w:tab w:val="left" w:pos="993"/>
          <w:tab w:val="left" w:pos="1276"/>
          <w:tab w:val="left" w:pos="1701"/>
        </w:tabs>
        <w:spacing w:after="0"/>
        <w:ind w:left="0" w:right="-1" w:firstLine="709"/>
        <w:rPr>
          <w:sz w:val="24"/>
          <w:szCs w:val="24"/>
          <w:lang w:val="ru-RU"/>
        </w:rPr>
      </w:pPr>
      <w:bookmarkStart w:id="84" w:name="_Toc321466321"/>
      <w:bookmarkStart w:id="85" w:name="_Ref344213225"/>
      <w:r w:rsidRPr="008F5E85">
        <w:rPr>
          <w:sz w:val="24"/>
          <w:szCs w:val="24"/>
          <w:lang w:val="ru-RU"/>
        </w:rPr>
        <w:t xml:space="preserve">В целях координации проектирования и строительства </w:t>
      </w:r>
      <w:r w:rsidR="00105D38" w:rsidRPr="008F5E85">
        <w:rPr>
          <w:sz w:val="24"/>
          <w:szCs w:val="24"/>
          <w:lang w:val="ru-RU"/>
        </w:rPr>
        <w:t>инновационного ц</w:t>
      </w:r>
      <w:r w:rsidR="001C0717" w:rsidRPr="008F5E85">
        <w:rPr>
          <w:sz w:val="24"/>
          <w:szCs w:val="24"/>
          <w:lang w:val="ru-RU"/>
        </w:rPr>
        <w:t>ентра</w:t>
      </w:r>
      <w:r w:rsidR="00105D38" w:rsidRPr="008F5E85">
        <w:rPr>
          <w:sz w:val="24"/>
          <w:szCs w:val="24"/>
          <w:lang w:val="ru-RU"/>
        </w:rPr>
        <w:t xml:space="preserve"> «Сколково»</w:t>
      </w:r>
      <w:r w:rsidRPr="008F5E85">
        <w:rPr>
          <w:sz w:val="24"/>
          <w:szCs w:val="24"/>
          <w:lang w:val="ru-RU"/>
        </w:rPr>
        <w:t xml:space="preserve">, а также оперативного решения возникающих в ходе проектирования и строительства вопросов, при </w:t>
      </w:r>
      <w:r w:rsidR="00372930" w:rsidRPr="008F5E85">
        <w:rPr>
          <w:sz w:val="24"/>
          <w:szCs w:val="24"/>
          <w:lang w:val="ru-RU"/>
        </w:rPr>
        <w:t>Фонде</w:t>
      </w:r>
      <w:r w:rsidRPr="008F5E85">
        <w:rPr>
          <w:sz w:val="24"/>
          <w:szCs w:val="24"/>
          <w:lang w:val="ru-RU"/>
        </w:rPr>
        <w:t xml:space="preserve"> созд</w:t>
      </w:r>
      <w:r w:rsidR="00CA7AB7" w:rsidRPr="008F5E85">
        <w:rPr>
          <w:sz w:val="24"/>
          <w:szCs w:val="24"/>
          <w:lang w:val="ru-RU"/>
        </w:rPr>
        <w:t xml:space="preserve">ан штаб строительства (далее – </w:t>
      </w:r>
      <w:r w:rsidRPr="008F5E85">
        <w:rPr>
          <w:sz w:val="24"/>
          <w:szCs w:val="24"/>
          <w:lang w:val="ru-RU"/>
        </w:rPr>
        <w:t>Штаб строительства).</w:t>
      </w:r>
      <w:bookmarkStart w:id="86" w:name="_Toc321466322"/>
      <w:bookmarkEnd w:id="84"/>
      <w:bookmarkEnd w:id="85"/>
    </w:p>
    <w:p w:rsidR="00A64AC2" w:rsidRPr="008F5E85" w:rsidRDefault="00F13CB6" w:rsidP="005660CC">
      <w:pPr>
        <w:pStyle w:val="BMKHeading3"/>
        <w:numPr>
          <w:ilvl w:val="3"/>
          <w:numId w:val="45"/>
        </w:numPr>
        <w:tabs>
          <w:tab w:val="left" w:pos="993"/>
          <w:tab w:val="left" w:pos="1276"/>
          <w:tab w:val="left" w:pos="1701"/>
        </w:tabs>
        <w:spacing w:after="0"/>
        <w:ind w:left="0" w:right="-1" w:firstLine="709"/>
        <w:rPr>
          <w:sz w:val="24"/>
          <w:szCs w:val="24"/>
          <w:lang w:val="ru-RU"/>
        </w:rPr>
      </w:pPr>
      <w:r w:rsidRPr="008F5E85">
        <w:rPr>
          <w:sz w:val="24"/>
          <w:szCs w:val="24"/>
          <w:lang w:val="ru-RU"/>
        </w:rPr>
        <w:t xml:space="preserve">Штаб строительства проводит еженедельные совещания. </w:t>
      </w:r>
      <w:r w:rsidR="00311BF3" w:rsidRPr="008F5E85">
        <w:rPr>
          <w:sz w:val="24"/>
          <w:szCs w:val="24"/>
          <w:lang w:val="ru-RU"/>
        </w:rPr>
        <w:t xml:space="preserve">По требованию Заказчика </w:t>
      </w:r>
      <w:r w:rsidRPr="008F5E85">
        <w:rPr>
          <w:sz w:val="24"/>
          <w:szCs w:val="24"/>
          <w:lang w:val="ru-RU"/>
        </w:rPr>
        <w:t>Генеральный Подрядчик обя</w:t>
      </w:r>
      <w:r w:rsidR="00596A2F" w:rsidRPr="008F5E85">
        <w:rPr>
          <w:sz w:val="24"/>
          <w:szCs w:val="24"/>
          <w:lang w:val="ru-RU"/>
        </w:rPr>
        <w:t>зуется обеспечить участие своих</w:t>
      </w:r>
      <w:r w:rsidRPr="008F5E85">
        <w:rPr>
          <w:sz w:val="24"/>
          <w:szCs w:val="24"/>
          <w:lang w:val="ru-RU"/>
        </w:rPr>
        <w:t xml:space="preserve"> </w:t>
      </w:r>
      <w:r w:rsidR="00596A2F" w:rsidRPr="008F5E85">
        <w:rPr>
          <w:sz w:val="24"/>
          <w:szCs w:val="24"/>
          <w:lang w:val="ru-RU"/>
        </w:rPr>
        <w:t>представителей</w:t>
      </w:r>
      <w:r w:rsidR="00372930" w:rsidRPr="008F5E85">
        <w:rPr>
          <w:sz w:val="24"/>
          <w:szCs w:val="24"/>
          <w:lang w:val="ru-RU"/>
        </w:rPr>
        <w:t xml:space="preserve">, </w:t>
      </w:r>
      <w:r w:rsidR="00596A2F" w:rsidRPr="008F5E85">
        <w:rPr>
          <w:sz w:val="24"/>
          <w:szCs w:val="24"/>
          <w:lang w:val="ru-RU"/>
        </w:rPr>
        <w:t>представителей</w:t>
      </w:r>
      <w:r w:rsidR="00372930" w:rsidRPr="008F5E85">
        <w:rPr>
          <w:sz w:val="24"/>
          <w:szCs w:val="24"/>
          <w:lang w:val="ru-RU"/>
        </w:rPr>
        <w:t xml:space="preserve"> Субподрядчиков</w:t>
      </w:r>
      <w:r w:rsidR="001C0717" w:rsidRPr="008F5E85">
        <w:rPr>
          <w:sz w:val="24"/>
          <w:szCs w:val="24"/>
          <w:lang w:val="ru-RU"/>
        </w:rPr>
        <w:t>, Поставщиков</w:t>
      </w:r>
      <w:r w:rsidRPr="008F5E85">
        <w:rPr>
          <w:sz w:val="24"/>
          <w:szCs w:val="24"/>
          <w:lang w:val="ru-RU"/>
        </w:rPr>
        <w:t xml:space="preserve"> в еженедельных совещаниях Штаба строительства.</w:t>
      </w:r>
      <w:bookmarkEnd w:id="86"/>
    </w:p>
    <w:p w:rsidR="000F58D0" w:rsidRPr="008F5E85" w:rsidRDefault="000F58D0" w:rsidP="005660CC">
      <w:pPr>
        <w:pStyle w:val="a4"/>
        <w:numPr>
          <w:ilvl w:val="2"/>
          <w:numId w:val="45"/>
        </w:numPr>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Инфраструктура</w:t>
      </w:r>
    </w:p>
    <w:p w:rsidR="001D1248" w:rsidRPr="008F5E85" w:rsidRDefault="000F58D0"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Сооружения и помещения, необходимые для размещения персонала Генерального Подрядчика и его Субподрядчиков (</w:t>
      </w:r>
      <w:r w:rsidR="004B7AAF" w:rsidRPr="008F5E85">
        <w:rPr>
          <w:rFonts w:ascii="Times New Roman" w:hAnsi="Times New Roman" w:cs="Times New Roman"/>
          <w:sz w:val="24"/>
          <w:szCs w:val="24"/>
        </w:rPr>
        <w:t>в том числе</w:t>
      </w:r>
      <w:r w:rsidRPr="008F5E85">
        <w:rPr>
          <w:rFonts w:ascii="Times New Roman" w:hAnsi="Times New Roman" w:cs="Times New Roman"/>
          <w:sz w:val="24"/>
          <w:szCs w:val="24"/>
        </w:rPr>
        <w:t xml:space="preserve"> бытовой </w:t>
      </w:r>
      <w:r w:rsidR="008B0EEA" w:rsidRPr="008F5E85">
        <w:rPr>
          <w:rFonts w:ascii="Times New Roman" w:hAnsi="Times New Roman" w:cs="Times New Roman"/>
          <w:sz w:val="24"/>
          <w:szCs w:val="24"/>
        </w:rPr>
        <w:t>город</w:t>
      </w:r>
      <w:r w:rsidRPr="008F5E85">
        <w:rPr>
          <w:rFonts w:ascii="Times New Roman" w:hAnsi="Times New Roman" w:cs="Times New Roman"/>
          <w:sz w:val="24"/>
          <w:szCs w:val="24"/>
        </w:rPr>
        <w:t>ок), а также все складские зоны, места приема пищи и т.д. предоставляются Генеральным Подрядчиком и оборудуются внутри Строительной площадки в местах</w:t>
      </w:r>
      <w:r w:rsidR="00372930" w:rsidRPr="008F5E85">
        <w:rPr>
          <w:rFonts w:ascii="Times New Roman" w:hAnsi="Times New Roman" w:cs="Times New Roman"/>
          <w:sz w:val="24"/>
          <w:szCs w:val="24"/>
        </w:rPr>
        <w:t>, предусмотренных</w:t>
      </w:r>
      <w:r w:rsidRPr="008F5E85">
        <w:rPr>
          <w:rFonts w:ascii="Times New Roman" w:hAnsi="Times New Roman" w:cs="Times New Roman"/>
          <w:sz w:val="24"/>
          <w:szCs w:val="24"/>
        </w:rPr>
        <w:t xml:space="preserve"> </w:t>
      </w:r>
      <w:r w:rsidR="004542C9" w:rsidRPr="008F5E85">
        <w:rPr>
          <w:rFonts w:ascii="Times New Roman" w:hAnsi="Times New Roman" w:cs="Times New Roman"/>
          <w:sz w:val="24"/>
          <w:szCs w:val="24"/>
        </w:rPr>
        <w:t>проект</w:t>
      </w:r>
      <w:r w:rsidR="00372930" w:rsidRPr="008F5E85">
        <w:rPr>
          <w:rFonts w:ascii="Times New Roman" w:hAnsi="Times New Roman" w:cs="Times New Roman"/>
          <w:sz w:val="24"/>
          <w:szCs w:val="24"/>
        </w:rPr>
        <w:t>ом</w:t>
      </w:r>
      <w:r w:rsidR="004542C9" w:rsidRPr="008F5E85">
        <w:rPr>
          <w:rFonts w:ascii="Times New Roman" w:hAnsi="Times New Roman" w:cs="Times New Roman"/>
          <w:sz w:val="24"/>
          <w:szCs w:val="24"/>
        </w:rPr>
        <w:t xml:space="preserve"> организации строительства</w:t>
      </w:r>
      <w:r w:rsidRPr="008F5E85">
        <w:rPr>
          <w:rFonts w:ascii="Times New Roman" w:hAnsi="Times New Roman" w:cs="Times New Roman"/>
          <w:sz w:val="24"/>
          <w:szCs w:val="24"/>
        </w:rPr>
        <w:t>.</w:t>
      </w:r>
    </w:p>
    <w:p w:rsidR="000F58D0" w:rsidRPr="008F5E85" w:rsidRDefault="000F58D0"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На время выполнения Работ Генеральный Подрядчик обязан в течение 5 (пяти)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дней с момента начала Работ организовать следующую офисную инфраструктуру:</w:t>
      </w:r>
    </w:p>
    <w:p w:rsidR="000F58D0" w:rsidRPr="008F5E85" w:rsidRDefault="00660151" w:rsidP="005660CC">
      <w:pPr>
        <w:tabs>
          <w:tab w:val="left" w:pos="993"/>
          <w:tab w:val="left" w:pos="1276"/>
          <w:tab w:val="left" w:pos="1701"/>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C66758" w:rsidRPr="008F5E85">
        <w:rPr>
          <w:rFonts w:ascii="Times New Roman" w:hAnsi="Times New Roman"/>
          <w:sz w:val="24"/>
          <w:szCs w:val="24"/>
        </w:rPr>
        <w:t>)</w:t>
      </w:r>
      <w:r w:rsidR="000F58D0" w:rsidRPr="008F5E85">
        <w:rPr>
          <w:rFonts w:ascii="Times New Roman" w:hAnsi="Times New Roman"/>
          <w:sz w:val="24"/>
          <w:szCs w:val="24"/>
        </w:rPr>
        <w:t xml:space="preserve"> </w:t>
      </w:r>
      <w:r w:rsidR="00C63476" w:rsidRPr="008F5E85">
        <w:rPr>
          <w:rFonts w:ascii="Times New Roman" w:hAnsi="Times New Roman"/>
          <w:sz w:val="24"/>
          <w:szCs w:val="24"/>
        </w:rPr>
        <w:tab/>
      </w:r>
      <w:r w:rsidR="004C32EF" w:rsidRPr="008F5E85">
        <w:rPr>
          <w:rFonts w:ascii="Times New Roman" w:hAnsi="Times New Roman"/>
          <w:sz w:val="24"/>
          <w:szCs w:val="24"/>
        </w:rPr>
        <w:t>Д</w:t>
      </w:r>
      <w:r w:rsidR="000F58D0" w:rsidRPr="008F5E85">
        <w:rPr>
          <w:rFonts w:ascii="Times New Roman" w:hAnsi="Times New Roman"/>
          <w:sz w:val="24"/>
          <w:szCs w:val="24"/>
        </w:rPr>
        <w:t>ля Заказчика</w:t>
      </w:r>
      <w:r w:rsidR="002C7EB4" w:rsidRPr="008F5E85">
        <w:rPr>
          <w:rFonts w:ascii="Times New Roman" w:hAnsi="Times New Roman"/>
          <w:sz w:val="24"/>
          <w:szCs w:val="24"/>
        </w:rPr>
        <w:t xml:space="preserve"> и привлеченных им лиц (представители Строительного контроля, Авторского надзора)</w:t>
      </w:r>
      <w:r w:rsidR="000F58D0" w:rsidRPr="008F5E85">
        <w:rPr>
          <w:rFonts w:ascii="Times New Roman" w:hAnsi="Times New Roman"/>
          <w:sz w:val="24"/>
          <w:szCs w:val="24"/>
        </w:rPr>
        <w:t>. Кабинет (или кабинеты) на 6 рабочих мест, отвечающий следующим требованиям:</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площадь не менее 6 кв.</w:t>
      </w:r>
      <w:r w:rsidR="00C63476"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м. на 1 человека</w:t>
      </w:r>
      <w:r w:rsidR="00C63476" w:rsidRPr="008F5E85">
        <w:rPr>
          <w:rFonts w:ascii="Times New Roman" w:hAnsi="Times New Roman" w:cs="Times New Roman"/>
          <w:sz w:val="24"/>
          <w:szCs w:val="24"/>
        </w:rPr>
        <w:t>;</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2 точки подключения к электричеству (компьютерные электрические розетки 220В) для каждого рабочего места</w:t>
      </w:r>
      <w:r w:rsidR="00C63476" w:rsidRPr="008F5E85">
        <w:rPr>
          <w:rFonts w:ascii="Times New Roman" w:hAnsi="Times New Roman" w:cs="Times New Roman"/>
          <w:sz w:val="24"/>
          <w:szCs w:val="24"/>
        </w:rPr>
        <w:t>;</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6 рабочих столов длиной не менее 120</w:t>
      </w:r>
      <w:r w:rsidR="001C0717"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см</w:t>
      </w:r>
      <w:r w:rsidR="00C63476" w:rsidRPr="008F5E85">
        <w:rPr>
          <w:rFonts w:ascii="Times New Roman" w:hAnsi="Times New Roman" w:cs="Times New Roman"/>
          <w:sz w:val="24"/>
          <w:szCs w:val="24"/>
        </w:rPr>
        <w:t>;</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6 тумб с тремя запираемыми ящиками (под столом)</w:t>
      </w:r>
      <w:r w:rsidR="00C63476" w:rsidRPr="008F5E85">
        <w:rPr>
          <w:rFonts w:ascii="Times New Roman" w:hAnsi="Times New Roman" w:cs="Times New Roman"/>
          <w:sz w:val="24"/>
          <w:szCs w:val="24"/>
        </w:rPr>
        <w:t>;</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6 рабочих кресел с высокой спинкой и следующими регулировками: по высоте, наклон спинки, высота подлокотников</w:t>
      </w:r>
      <w:r w:rsidR="00C63476" w:rsidRPr="008F5E85">
        <w:rPr>
          <w:rFonts w:ascii="Times New Roman" w:hAnsi="Times New Roman" w:cs="Times New Roman"/>
          <w:sz w:val="24"/>
          <w:szCs w:val="24"/>
        </w:rPr>
        <w:t>;</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вешалки на 6 (шесть) человек</w:t>
      </w:r>
      <w:r w:rsidR="00C63476" w:rsidRPr="008F5E85">
        <w:rPr>
          <w:rFonts w:ascii="Times New Roman" w:hAnsi="Times New Roman" w:cs="Times New Roman"/>
          <w:sz w:val="24"/>
          <w:szCs w:val="24"/>
        </w:rPr>
        <w:t>;</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дверь со встроенным замком</w:t>
      </w:r>
      <w:r w:rsidR="00C63476" w:rsidRPr="008F5E85">
        <w:rPr>
          <w:rFonts w:ascii="Times New Roman" w:hAnsi="Times New Roman" w:cs="Times New Roman"/>
          <w:sz w:val="24"/>
          <w:szCs w:val="24"/>
        </w:rPr>
        <w:t>;</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proofErr w:type="gramStart"/>
      <w:r w:rsidR="000F58D0" w:rsidRPr="008F5E85">
        <w:rPr>
          <w:rFonts w:ascii="Times New Roman" w:hAnsi="Times New Roman" w:cs="Times New Roman"/>
          <w:sz w:val="24"/>
          <w:szCs w:val="24"/>
        </w:rPr>
        <w:t>беспроводной</w:t>
      </w:r>
      <w:proofErr w:type="gramEnd"/>
      <w:r w:rsidR="000F58D0" w:rsidRPr="008F5E85">
        <w:rPr>
          <w:rFonts w:ascii="Times New Roman" w:hAnsi="Times New Roman" w:cs="Times New Roman"/>
          <w:sz w:val="24"/>
          <w:szCs w:val="24"/>
        </w:rPr>
        <w:t xml:space="preserve"> </w:t>
      </w:r>
      <w:proofErr w:type="spellStart"/>
      <w:r w:rsidR="000F58D0" w:rsidRPr="008F5E85">
        <w:rPr>
          <w:rFonts w:ascii="Times New Roman" w:hAnsi="Times New Roman" w:cs="Times New Roman"/>
          <w:sz w:val="24"/>
          <w:szCs w:val="24"/>
        </w:rPr>
        <w:t>безлимитный</w:t>
      </w:r>
      <w:proofErr w:type="spellEnd"/>
      <w:r w:rsidR="000F58D0" w:rsidRPr="008F5E85">
        <w:rPr>
          <w:rFonts w:ascii="Times New Roman" w:hAnsi="Times New Roman" w:cs="Times New Roman"/>
          <w:sz w:val="24"/>
          <w:szCs w:val="24"/>
        </w:rPr>
        <w:t xml:space="preserve"> бесплатный высокоскоростной доступ в сеть Интернет</w:t>
      </w:r>
      <w:r w:rsidR="00C63476" w:rsidRPr="008F5E85">
        <w:rPr>
          <w:rFonts w:ascii="Times New Roman" w:hAnsi="Times New Roman" w:cs="Times New Roman"/>
          <w:sz w:val="24"/>
          <w:szCs w:val="24"/>
        </w:rPr>
        <w:t>.</w:t>
      </w:r>
    </w:p>
    <w:p w:rsidR="000F58D0" w:rsidRPr="008F5E85" w:rsidRDefault="00660151" w:rsidP="005660CC">
      <w:pPr>
        <w:tabs>
          <w:tab w:val="left" w:pos="993"/>
          <w:tab w:val="left" w:pos="1276"/>
          <w:tab w:val="left" w:pos="1701"/>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2</w:t>
      </w:r>
      <w:r w:rsidR="00C66758" w:rsidRPr="008F5E85">
        <w:rPr>
          <w:rFonts w:ascii="Times New Roman" w:hAnsi="Times New Roman"/>
          <w:sz w:val="24"/>
          <w:szCs w:val="24"/>
        </w:rPr>
        <w:t>)</w:t>
      </w:r>
      <w:r w:rsidR="000F58D0" w:rsidRPr="008F5E85">
        <w:rPr>
          <w:rFonts w:ascii="Times New Roman" w:hAnsi="Times New Roman"/>
          <w:sz w:val="24"/>
          <w:szCs w:val="24"/>
        </w:rPr>
        <w:t xml:space="preserve"> </w:t>
      </w:r>
      <w:r w:rsidR="00C63476" w:rsidRPr="008F5E85">
        <w:rPr>
          <w:rFonts w:ascii="Times New Roman" w:hAnsi="Times New Roman"/>
          <w:sz w:val="24"/>
          <w:szCs w:val="24"/>
        </w:rPr>
        <w:tab/>
      </w:r>
      <w:r w:rsidR="000F58D0" w:rsidRPr="008F5E85">
        <w:rPr>
          <w:rFonts w:ascii="Times New Roman" w:hAnsi="Times New Roman"/>
          <w:sz w:val="24"/>
          <w:szCs w:val="24"/>
        </w:rPr>
        <w:t>Для всех участников Проекта (</w:t>
      </w:r>
      <w:r w:rsidR="00A03350" w:rsidRPr="008F5E85">
        <w:rPr>
          <w:rFonts w:ascii="Times New Roman" w:hAnsi="Times New Roman"/>
          <w:sz w:val="24"/>
          <w:szCs w:val="24"/>
        </w:rPr>
        <w:t>в том числе</w:t>
      </w:r>
      <w:r w:rsidR="000F58D0" w:rsidRPr="008F5E85">
        <w:rPr>
          <w:rFonts w:ascii="Times New Roman" w:hAnsi="Times New Roman"/>
          <w:sz w:val="24"/>
          <w:szCs w:val="24"/>
        </w:rPr>
        <w:t xml:space="preserve">: </w:t>
      </w:r>
      <w:proofErr w:type="gramStart"/>
      <w:r w:rsidR="000F58D0" w:rsidRPr="008F5E85">
        <w:rPr>
          <w:rFonts w:ascii="Times New Roman" w:hAnsi="Times New Roman"/>
          <w:sz w:val="24"/>
          <w:szCs w:val="24"/>
        </w:rPr>
        <w:t xml:space="preserve">Заказчик, </w:t>
      </w:r>
      <w:r w:rsidR="003A018D" w:rsidRPr="008F5E85">
        <w:rPr>
          <w:rFonts w:ascii="Times New Roman" w:hAnsi="Times New Roman"/>
          <w:sz w:val="24"/>
          <w:szCs w:val="24"/>
        </w:rPr>
        <w:t>Эксплуатирующая организация</w:t>
      </w:r>
      <w:r w:rsidR="000F58D0" w:rsidRPr="008F5E85">
        <w:rPr>
          <w:rFonts w:ascii="Times New Roman" w:hAnsi="Times New Roman"/>
          <w:sz w:val="24"/>
          <w:szCs w:val="24"/>
        </w:rPr>
        <w:t>, Генеральный Подрядчик, Субподрядчики и т.д.).</w:t>
      </w:r>
      <w:proofErr w:type="gramEnd"/>
      <w:r w:rsidR="000F58D0" w:rsidRPr="008F5E85">
        <w:rPr>
          <w:rFonts w:ascii="Times New Roman" w:hAnsi="Times New Roman"/>
          <w:sz w:val="24"/>
          <w:szCs w:val="24"/>
        </w:rPr>
        <w:t xml:space="preserve"> </w:t>
      </w:r>
      <w:proofErr w:type="gramStart"/>
      <w:r w:rsidR="000F58D0" w:rsidRPr="008F5E85">
        <w:rPr>
          <w:rFonts w:ascii="Times New Roman" w:hAnsi="Times New Roman"/>
          <w:sz w:val="24"/>
          <w:szCs w:val="24"/>
        </w:rPr>
        <w:t>Переговорная</w:t>
      </w:r>
      <w:proofErr w:type="gramEnd"/>
      <w:r w:rsidR="000F58D0" w:rsidRPr="008F5E85">
        <w:rPr>
          <w:rFonts w:ascii="Times New Roman" w:hAnsi="Times New Roman"/>
          <w:sz w:val="24"/>
          <w:szCs w:val="24"/>
        </w:rPr>
        <w:t xml:space="preserve"> (или место для проведения еженедельных совещаний) на 24 (двадцать четыре) человека, отвечающая следующим требованиям:</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переговор</w:t>
      </w:r>
      <w:r w:rsidR="00731059" w:rsidRPr="008F5E85">
        <w:rPr>
          <w:rFonts w:ascii="Times New Roman" w:hAnsi="Times New Roman" w:cs="Times New Roman"/>
          <w:sz w:val="24"/>
          <w:szCs w:val="24"/>
        </w:rPr>
        <w:t>ный стол на 24 (двадцать четыре</w:t>
      </w:r>
      <w:r w:rsidR="000F58D0" w:rsidRPr="008F5E85">
        <w:rPr>
          <w:rFonts w:ascii="Times New Roman" w:hAnsi="Times New Roman" w:cs="Times New Roman"/>
          <w:sz w:val="24"/>
          <w:szCs w:val="24"/>
        </w:rPr>
        <w:t>) человека</w:t>
      </w:r>
      <w:r w:rsidR="00C63476" w:rsidRPr="008F5E85">
        <w:rPr>
          <w:rFonts w:ascii="Times New Roman" w:hAnsi="Times New Roman" w:cs="Times New Roman"/>
          <w:sz w:val="24"/>
          <w:szCs w:val="24"/>
        </w:rPr>
        <w:t>;</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24 (двадцать четыре) стула</w:t>
      </w:r>
      <w:r w:rsidR="00C63476" w:rsidRPr="008F5E85">
        <w:rPr>
          <w:rFonts w:ascii="Times New Roman" w:hAnsi="Times New Roman" w:cs="Times New Roman"/>
          <w:sz w:val="24"/>
          <w:szCs w:val="24"/>
        </w:rPr>
        <w:t>;</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вешалки на 24 (двадцать четыре) человека</w:t>
      </w:r>
      <w:r w:rsidR="00C63476" w:rsidRPr="008F5E85">
        <w:rPr>
          <w:rFonts w:ascii="Times New Roman" w:hAnsi="Times New Roman" w:cs="Times New Roman"/>
          <w:sz w:val="24"/>
          <w:szCs w:val="24"/>
        </w:rPr>
        <w:t>.</w:t>
      </w:r>
    </w:p>
    <w:p w:rsidR="000F58D0" w:rsidRPr="008F5E85" w:rsidRDefault="004C32EF"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3</w:t>
      </w:r>
      <w:r w:rsidR="00C66758" w:rsidRPr="008F5E85">
        <w:rPr>
          <w:rFonts w:ascii="Times New Roman" w:hAnsi="Times New Roman"/>
          <w:sz w:val="24"/>
          <w:szCs w:val="24"/>
        </w:rPr>
        <w:t>)</w:t>
      </w:r>
      <w:r w:rsidR="000F58D0" w:rsidRPr="008F5E85">
        <w:rPr>
          <w:rFonts w:ascii="Times New Roman" w:hAnsi="Times New Roman"/>
          <w:sz w:val="24"/>
          <w:szCs w:val="24"/>
        </w:rPr>
        <w:t xml:space="preserve"> </w:t>
      </w:r>
      <w:r w:rsidR="00C63476" w:rsidRPr="008F5E85">
        <w:rPr>
          <w:rFonts w:ascii="Times New Roman" w:hAnsi="Times New Roman"/>
          <w:sz w:val="24"/>
          <w:szCs w:val="24"/>
        </w:rPr>
        <w:tab/>
      </w:r>
      <w:r w:rsidR="009B0E7C" w:rsidRPr="008F5E85">
        <w:rPr>
          <w:rFonts w:ascii="Times New Roman" w:hAnsi="Times New Roman"/>
          <w:sz w:val="24"/>
          <w:szCs w:val="24"/>
        </w:rPr>
        <w:t xml:space="preserve">Для Генерального Подрядчика </w:t>
      </w:r>
      <w:proofErr w:type="gramStart"/>
      <w:r w:rsidR="009B0E7C" w:rsidRPr="008F5E85">
        <w:rPr>
          <w:rFonts w:ascii="Times New Roman" w:hAnsi="Times New Roman"/>
          <w:sz w:val="24"/>
          <w:szCs w:val="24"/>
        </w:rPr>
        <w:t>п</w:t>
      </w:r>
      <w:r w:rsidR="000F58D0" w:rsidRPr="008F5E85">
        <w:rPr>
          <w:rFonts w:ascii="Times New Roman" w:hAnsi="Times New Roman"/>
          <w:sz w:val="24"/>
          <w:szCs w:val="24"/>
        </w:rPr>
        <w:t>рорабская</w:t>
      </w:r>
      <w:proofErr w:type="gramEnd"/>
      <w:r w:rsidR="000F58D0" w:rsidRPr="008F5E85">
        <w:rPr>
          <w:rFonts w:ascii="Times New Roman" w:hAnsi="Times New Roman"/>
          <w:sz w:val="24"/>
          <w:szCs w:val="24"/>
        </w:rPr>
        <w:t xml:space="preserve"> и прочие необходимые Генеральному Подрядчику помещения.</w:t>
      </w:r>
    </w:p>
    <w:p w:rsidR="000F58D0" w:rsidRPr="008F5E85" w:rsidRDefault="000F58D0"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обязан организовать временную канализацию, временное тепл</w:t>
      </w:r>
      <w:proofErr w:type="gramStart"/>
      <w:r w:rsidRPr="008F5E85">
        <w:rPr>
          <w:rFonts w:ascii="Times New Roman" w:hAnsi="Times New Roman" w:cs="Times New Roman"/>
          <w:sz w:val="24"/>
          <w:szCs w:val="24"/>
        </w:rPr>
        <w:t>о-</w:t>
      </w:r>
      <w:proofErr w:type="gramEnd"/>
      <w:r w:rsidRPr="008F5E85">
        <w:rPr>
          <w:rFonts w:ascii="Times New Roman" w:hAnsi="Times New Roman" w:cs="Times New Roman"/>
          <w:sz w:val="24"/>
          <w:szCs w:val="24"/>
        </w:rPr>
        <w:t xml:space="preserve">, </w:t>
      </w:r>
      <w:proofErr w:type="spellStart"/>
      <w:r w:rsidRPr="008F5E85">
        <w:rPr>
          <w:rFonts w:ascii="Times New Roman" w:hAnsi="Times New Roman" w:cs="Times New Roman"/>
          <w:sz w:val="24"/>
          <w:szCs w:val="24"/>
        </w:rPr>
        <w:t>холодо</w:t>
      </w:r>
      <w:proofErr w:type="spellEnd"/>
      <w:r w:rsidRPr="008F5E85">
        <w:rPr>
          <w:rFonts w:ascii="Times New Roman" w:hAnsi="Times New Roman" w:cs="Times New Roman"/>
          <w:sz w:val="24"/>
          <w:szCs w:val="24"/>
        </w:rPr>
        <w:t>- и водоснабжение для потребления в ц</w:t>
      </w:r>
      <w:r w:rsidR="00604D3C" w:rsidRPr="008F5E85">
        <w:rPr>
          <w:rFonts w:ascii="Times New Roman" w:hAnsi="Times New Roman" w:cs="Times New Roman"/>
          <w:sz w:val="24"/>
          <w:szCs w:val="24"/>
        </w:rPr>
        <w:t>елях выполнения Работ в рамках Ц</w:t>
      </w:r>
      <w:r w:rsidRPr="008F5E85">
        <w:rPr>
          <w:rFonts w:ascii="Times New Roman" w:hAnsi="Times New Roman" w:cs="Times New Roman"/>
          <w:sz w:val="24"/>
          <w:szCs w:val="24"/>
        </w:rPr>
        <w:t>ены Договора. Оплата за техническую воду осуществляется Генеральным Подрядчиком.</w:t>
      </w:r>
    </w:p>
    <w:p w:rsidR="000F58D0" w:rsidRPr="008F5E85" w:rsidRDefault="000F58D0"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обязан организовать временное электроснабжение и освещение на период выполнения Работ </w:t>
      </w:r>
      <w:r w:rsidR="00604D3C" w:rsidRPr="008F5E85">
        <w:rPr>
          <w:rFonts w:ascii="Times New Roman" w:hAnsi="Times New Roman" w:cs="Times New Roman"/>
          <w:sz w:val="24"/>
          <w:szCs w:val="24"/>
        </w:rPr>
        <w:t>в рамках Ц</w:t>
      </w:r>
      <w:r w:rsidRPr="008F5E85">
        <w:rPr>
          <w:rFonts w:ascii="Times New Roman" w:hAnsi="Times New Roman" w:cs="Times New Roman"/>
          <w:sz w:val="24"/>
          <w:szCs w:val="24"/>
        </w:rPr>
        <w:t>ены Договора. Оплата за электроэнергию осуществляется Генеральным Подрядчиком.</w:t>
      </w:r>
    </w:p>
    <w:p w:rsidR="000F58D0" w:rsidRPr="008F5E85" w:rsidRDefault="000F58D0"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обязан организовать временную телефонную и интернет связь на период выполнения Работ в рамках </w:t>
      </w:r>
      <w:r w:rsidR="004542C9" w:rsidRPr="008F5E85">
        <w:rPr>
          <w:rFonts w:ascii="Times New Roman" w:hAnsi="Times New Roman" w:cs="Times New Roman"/>
          <w:sz w:val="24"/>
          <w:szCs w:val="24"/>
        </w:rPr>
        <w:t xml:space="preserve">Цены </w:t>
      </w:r>
      <w:r w:rsidRPr="008F5E85">
        <w:rPr>
          <w:rFonts w:ascii="Times New Roman" w:hAnsi="Times New Roman" w:cs="Times New Roman"/>
          <w:sz w:val="24"/>
          <w:szCs w:val="24"/>
        </w:rPr>
        <w:t>Договора. Оплата за телефонную и интернет связь осуществляется Генеральным Подрядчиком.</w:t>
      </w:r>
    </w:p>
    <w:p w:rsidR="000F58D0" w:rsidRPr="008F5E85" w:rsidRDefault="000F58D0"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обязан организовать пункт мойки колес автотранспорта, выезжающего со Строительной площадки. Оплата за потребленные ресурсы (электричество, техническая вода и т.д.) осуществляется Генеральным Подрядчиком.</w:t>
      </w:r>
    </w:p>
    <w:p w:rsidR="000F58D0" w:rsidRPr="008F5E85" w:rsidRDefault="000F58D0"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должен </w:t>
      </w:r>
      <w:r w:rsidR="00596A2F" w:rsidRPr="008F5E85">
        <w:rPr>
          <w:rFonts w:ascii="Times New Roman" w:hAnsi="Times New Roman" w:cs="Times New Roman"/>
          <w:sz w:val="24"/>
          <w:szCs w:val="24"/>
        </w:rPr>
        <w:t>обеспечить</w:t>
      </w:r>
      <w:r w:rsidRPr="008F5E85">
        <w:rPr>
          <w:rFonts w:ascii="Times New Roman" w:hAnsi="Times New Roman" w:cs="Times New Roman"/>
          <w:sz w:val="24"/>
          <w:szCs w:val="24"/>
        </w:rPr>
        <w:t xml:space="preserve"> все временные сооружения, необходимые для безопасного производства Работ.</w:t>
      </w:r>
    </w:p>
    <w:p w:rsidR="000F58D0" w:rsidRPr="008F5E85" w:rsidRDefault="000F58D0"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не имеет права размещать на Строительной площадке и рядом с ней какие-либо рекламные щиты без предварительного письменного разрешения Заказчика, кроме информационных щитов, требуемых Законодательством РФ.</w:t>
      </w:r>
    </w:p>
    <w:p w:rsidR="000F58D0" w:rsidRPr="008F5E85" w:rsidRDefault="000F58D0"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обязан поставить на Строительную площадку необходимые для выполнения Работ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ы, машины, строительную технику, включая башенные краны, инструменты,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ие, механизмы, запасные детали, конструкции и строительное </w:t>
      </w:r>
      <w:r w:rsidR="00C63476" w:rsidRPr="008F5E85">
        <w:rPr>
          <w:rFonts w:ascii="Times New Roman" w:hAnsi="Times New Roman" w:cs="Times New Roman"/>
          <w:sz w:val="24"/>
          <w:szCs w:val="24"/>
        </w:rPr>
        <w:t>о</w:t>
      </w:r>
      <w:r w:rsidR="007B27DB" w:rsidRPr="008F5E85">
        <w:rPr>
          <w:rFonts w:ascii="Times New Roman" w:hAnsi="Times New Roman" w:cs="Times New Roman"/>
          <w:sz w:val="24"/>
          <w:szCs w:val="24"/>
        </w:rPr>
        <w:t>борудован</w:t>
      </w:r>
      <w:r w:rsidRPr="008F5E85">
        <w:rPr>
          <w:rFonts w:ascii="Times New Roman" w:hAnsi="Times New Roman" w:cs="Times New Roman"/>
          <w:sz w:val="24"/>
          <w:szCs w:val="24"/>
        </w:rPr>
        <w:t>ие.</w:t>
      </w:r>
    </w:p>
    <w:p w:rsidR="000F58D0" w:rsidRPr="008F5E85" w:rsidRDefault="000F58D0" w:rsidP="005660CC">
      <w:pPr>
        <w:pStyle w:val="a4"/>
        <w:numPr>
          <w:ilvl w:val="3"/>
          <w:numId w:val="45"/>
        </w:numPr>
        <w:tabs>
          <w:tab w:val="left" w:pos="851"/>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обязан обеспечить возведение временных и вспомогательных сооружений (леса, подмости) для производства Работ, </w:t>
      </w:r>
      <w:r w:rsidR="004B7AAF" w:rsidRPr="008F5E85">
        <w:rPr>
          <w:rFonts w:ascii="Times New Roman" w:hAnsi="Times New Roman" w:cs="Times New Roman"/>
          <w:sz w:val="24"/>
          <w:szCs w:val="24"/>
        </w:rPr>
        <w:t>в том числе</w:t>
      </w:r>
      <w:r w:rsidRPr="008F5E85">
        <w:rPr>
          <w:rFonts w:ascii="Times New Roman" w:hAnsi="Times New Roman" w:cs="Times New Roman"/>
          <w:sz w:val="24"/>
          <w:szCs w:val="24"/>
        </w:rPr>
        <w:t xml:space="preserve"> в зимний период.</w:t>
      </w:r>
      <w:r w:rsidR="00176F44" w:rsidRPr="008F5E85">
        <w:rPr>
          <w:rFonts w:ascii="Times New Roman" w:hAnsi="Times New Roman" w:cs="Times New Roman"/>
          <w:sz w:val="24"/>
          <w:szCs w:val="24"/>
        </w:rPr>
        <w:t xml:space="preserve"> Для Работ в зимний период Генеральный Подрядчик обязан обеспечить временное теплоснабжение для пр</w:t>
      </w:r>
      <w:r w:rsidR="00A37AC6" w:rsidRPr="008F5E85">
        <w:rPr>
          <w:rFonts w:ascii="Times New Roman" w:hAnsi="Times New Roman" w:cs="Times New Roman"/>
          <w:sz w:val="24"/>
          <w:szCs w:val="24"/>
        </w:rPr>
        <w:t>оведения Строительно-монтажных Р</w:t>
      </w:r>
      <w:r w:rsidR="00176F44" w:rsidRPr="008F5E85">
        <w:rPr>
          <w:rFonts w:ascii="Times New Roman" w:hAnsi="Times New Roman" w:cs="Times New Roman"/>
          <w:sz w:val="24"/>
          <w:szCs w:val="24"/>
        </w:rPr>
        <w:t>абот.</w:t>
      </w:r>
    </w:p>
    <w:p w:rsidR="00EF1252" w:rsidRPr="008F5E85" w:rsidRDefault="00EF1252"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обязан обеспечить Строительную площадку временными дорогами, парковками, стоянками, площадками, пешеходными </w:t>
      </w:r>
      <w:r w:rsidR="00140397" w:rsidRPr="008F5E85">
        <w:rPr>
          <w:rFonts w:ascii="Times New Roman" w:hAnsi="Times New Roman" w:cs="Times New Roman"/>
          <w:sz w:val="24"/>
          <w:szCs w:val="24"/>
        </w:rPr>
        <w:t>проходами.</w:t>
      </w:r>
      <w:r w:rsidRPr="008F5E85">
        <w:rPr>
          <w:rFonts w:ascii="Times New Roman" w:hAnsi="Times New Roman" w:cs="Times New Roman"/>
          <w:sz w:val="24"/>
          <w:szCs w:val="24"/>
        </w:rPr>
        <w:t xml:space="preserve"> </w:t>
      </w:r>
    </w:p>
    <w:p w:rsidR="002C7EB4" w:rsidRPr="008F5E85" w:rsidRDefault="000D1575"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lastRenderedPageBreak/>
        <w:t xml:space="preserve">Генеральный </w:t>
      </w:r>
      <w:r w:rsidR="007E2290" w:rsidRPr="008F5E85">
        <w:rPr>
          <w:rFonts w:ascii="Times New Roman" w:hAnsi="Times New Roman" w:cs="Times New Roman"/>
          <w:sz w:val="24"/>
          <w:szCs w:val="24"/>
        </w:rPr>
        <w:t>Подрядчик</w:t>
      </w:r>
      <w:r w:rsidR="002C7EB4" w:rsidRPr="008F5E85">
        <w:rPr>
          <w:rFonts w:ascii="Times New Roman" w:hAnsi="Times New Roman" w:cs="Times New Roman"/>
          <w:sz w:val="24"/>
          <w:szCs w:val="24"/>
        </w:rPr>
        <w:t xml:space="preserve"> обязан обеспечить </w:t>
      </w:r>
      <w:r w:rsidR="00893509" w:rsidRPr="008F5E85">
        <w:rPr>
          <w:rFonts w:ascii="Times New Roman" w:hAnsi="Times New Roman" w:cs="Times New Roman"/>
          <w:sz w:val="24"/>
          <w:szCs w:val="24"/>
        </w:rPr>
        <w:t>п</w:t>
      </w:r>
      <w:r w:rsidR="002C7EB4" w:rsidRPr="008F5E85">
        <w:rPr>
          <w:rFonts w:ascii="Times New Roman" w:hAnsi="Times New Roman" w:cs="Times New Roman"/>
          <w:sz w:val="24"/>
          <w:szCs w:val="24"/>
        </w:rPr>
        <w:t xml:space="preserve">ерсонал </w:t>
      </w:r>
      <w:r w:rsidRPr="008F5E85">
        <w:rPr>
          <w:rFonts w:ascii="Times New Roman" w:hAnsi="Times New Roman" w:cs="Times New Roman"/>
          <w:sz w:val="24"/>
          <w:szCs w:val="24"/>
        </w:rPr>
        <w:t xml:space="preserve">Генерального </w:t>
      </w:r>
      <w:r w:rsidR="007E2290" w:rsidRPr="008F5E85">
        <w:rPr>
          <w:rFonts w:ascii="Times New Roman" w:hAnsi="Times New Roman" w:cs="Times New Roman"/>
          <w:sz w:val="24"/>
          <w:szCs w:val="24"/>
        </w:rPr>
        <w:t>Подрядчика</w:t>
      </w:r>
      <w:r w:rsidR="002C7EB4" w:rsidRPr="008F5E85">
        <w:rPr>
          <w:rFonts w:ascii="Times New Roman" w:hAnsi="Times New Roman" w:cs="Times New Roman"/>
          <w:sz w:val="24"/>
          <w:szCs w:val="24"/>
        </w:rPr>
        <w:t>, представителей Заказчика, Государственных органов спецодеждой и средствами индивидуальной защиты на время присутствия их на территории Строительной площадки.</w:t>
      </w:r>
    </w:p>
    <w:p w:rsidR="000F58D0" w:rsidRPr="008F5E85" w:rsidRDefault="000F58D0" w:rsidP="005660CC">
      <w:pPr>
        <w:pStyle w:val="a4"/>
        <w:numPr>
          <w:ilvl w:val="2"/>
          <w:numId w:val="45"/>
        </w:numPr>
        <w:tabs>
          <w:tab w:val="left" w:pos="851"/>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Подтверждение осуществления закупок</w:t>
      </w:r>
    </w:p>
    <w:p w:rsidR="000F58D0" w:rsidRPr="008F5E85" w:rsidRDefault="000F58D0"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По соответствующему требованию Заказчика Генеральный Подрядчик обязан незамедлительно предст</w:t>
      </w:r>
      <w:r w:rsidR="00604D3C" w:rsidRPr="008F5E85">
        <w:rPr>
          <w:rFonts w:ascii="Times New Roman" w:hAnsi="Times New Roman" w:cs="Times New Roman"/>
          <w:sz w:val="24"/>
          <w:szCs w:val="24"/>
        </w:rPr>
        <w:t>авить документы, подтверждающие</w:t>
      </w:r>
      <w:r w:rsidRPr="008F5E85">
        <w:rPr>
          <w:rFonts w:ascii="Times New Roman" w:hAnsi="Times New Roman" w:cs="Times New Roman"/>
          <w:sz w:val="24"/>
          <w:szCs w:val="24"/>
        </w:rPr>
        <w:t xml:space="preserve"> приобретение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ия</w:t>
      </w:r>
      <w:r w:rsidR="001C0717" w:rsidRPr="008F5E85">
        <w:rPr>
          <w:rFonts w:ascii="Times New Roman" w:hAnsi="Times New Roman" w:cs="Times New Roman"/>
          <w:sz w:val="24"/>
          <w:szCs w:val="24"/>
        </w:rPr>
        <w:t>,</w:t>
      </w:r>
      <w:r w:rsidRPr="008F5E85">
        <w:rPr>
          <w:rFonts w:ascii="Times New Roman" w:hAnsi="Times New Roman" w:cs="Times New Roman"/>
          <w:sz w:val="24"/>
          <w:szCs w:val="24"/>
        </w:rPr>
        <w:t xml:space="preserve"> необходимых для в</w:t>
      </w:r>
      <w:r w:rsidR="00A6131A" w:rsidRPr="008F5E85">
        <w:rPr>
          <w:rFonts w:ascii="Times New Roman" w:hAnsi="Times New Roman" w:cs="Times New Roman"/>
          <w:sz w:val="24"/>
          <w:szCs w:val="24"/>
        </w:rPr>
        <w:t>ыполнения Работ с безусловным соблюдением требований правил охраны труда, техники безопасности, промышленной, пожарной и экологической безопасности.</w:t>
      </w:r>
    </w:p>
    <w:p w:rsidR="000F58D0" w:rsidRPr="008F5E85" w:rsidRDefault="000F58D0" w:rsidP="005660CC">
      <w:pPr>
        <w:pStyle w:val="a4"/>
        <w:numPr>
          <w:ilvl w:val="2"/>
          <w:numId w:val="45"/>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Проекты производства работ</w:t>
      </w:r>
    </w:p>
    <w:p w:rsidR="00604D3C" w:rsidRPr="008F5E85" w:rsidRDefault="003B4CB3"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1</w:t>
      </w:r>
      <w:r w:rsidR="00207668" w:rsidRPr="008F5E85">
        <w:rPr>
          <w:rFonts w:ascii="Times New Roman" w:hAnsi="Times New Roman" w:cs="Times New Roman"/>
          <w:sz w:val="24"/>
          <w:szCs w:val="24"/>
        </w:rPr>
        <w:t>2</w:t>
      </w:r>
      <w:r w:rsidRPr="008F5E85">
        <w:rPr>
          <w:rFonts w:ascii="Times New Roman" w:hAnsi="Times New Roman" w:cs="Times New Roman"/>
          <w:sz w:val="24"/>
          <w:szCs w:val="24"/>
        </w:rPr>
        <w:t>.3</w:t>
      </w:r>
      <w:r w:rsidR="00604D3C" w:rsidRPr="008F5E85">
        <w:rPr>
          <w:rFonts w:ascii="Times New Roman" w:hAnsi="Times New Roman" w:cs="Times New Roman"/>
          <w:sz w:val="24"/>
          <w:szCs w:val="24"/>
        </w:rPr>
        <w:t>.11.1.</w:t>
      </w:r>
      <w:r w:rsidR="00604D3C" w:rsidRPr="008F5E85">
        <w:rPr>
          <w:rFonts w:ascii="Times New Roman" w:hAnsi="Times New Roman" w:cs="Times New Roman"/>
          <w:sz w:val="24"/>
          <w:szCs w:val="24"/>
        </w:rPr>
        <w:tab/>
      </w:r>
      <w:r w:rsidR="000F58D0" w:rsidRPr="008F5E85">
        <w:rPr>
          <w:rFonts w:ascii="Times New Roman" w:hAnsi="Times New Roman" w:cs="Times New Roman"/>
          <w:sz w:val="24"/>
          <w:szCs w:val="24"/>
        </w:rPr>
        <w:t xml:space="preserve">В течение 10 (десяти) Календарных дней после </w:t>
      </w:r>
      <w:r w:rsidR="00370340" w:rsidRPr="008F5E85">
        <w:rPr>
          <w:rFonts w:ascii="Times New Roman" w:hAnsi="Times New Roman" w:cs="Times New Roman"/>
          <w:sz w:val="24"/>
          <w:szCs w:val="24"/>
        </w:rPr>
        <w:t xml:space="preserve">подписания </w:t>
      </w:r>
      <w:r w:rsidR="00604D3C" w:rsidRPr="008F5E85">
        <w:rPr>
          <w:rFonts w:ascii="Times New Roman" w:hAnsi="Times New Roman" w:cs="Times New Roman"/>
          <w:sz w:val="24"/>
          <w:szCs w:val="24"/>
        </w:rPr>
        <w:t>настоящего Договора</w:t>
      </w:r>
      <w:r w:rsidR="000F58D0" w:rsidRPr="008F5E85">
        <w:rPr>
          <w:rFonts w:ascii="Times New Roman" w:hAnsi="Times New Roman" w:cs="Times New Roman"/>
          <w:sz w:val="24"/>
          <w:szCs w:val="24"/>
        </w:rPr>
        <w:t xml:space="preserve"> Генеральный Подрядчик должен своими силами и за свой счет разработать и передать Заказчику проекты производства работ, включающие, в том числе, положения, описывающие способы и методы выполнения Работ. </w:t>
      </w:r>
    </w:p>
    <w:p w:rsidR="00604D3C" w:rsidRPr="008F5E85" w:rsidRDefault="003B4CB3"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1</w:t>
      </w:r>
      <w:r w:rsidR="00207668" w:rsidRPr="008F5E85">
        <w:rPr>
          <w:rFonts w:ascii="Times New Roman" w:hAnsi="Times New Roman" w:cs="Times New Roman"/>
          <w:sz w:val="24"/>
          <w:szCs w:val="24"/>
        </w:rPr>
        <w:t>2</w:t>
      </w:r>
      <w:r w:rsidRPr="008F5E85">
        <w:rPr>
          <w:rFonts w:ascii="Times New Roman" w:hAnsi="Times New Roman" w:cs="Times New Roman"/>
          <w:sz w:val="24"/>
          <w:szCs w:val="24"/>
        </w:rPr>
        <w:t>.3</w:t>
      </w:r>
      <w:r w:rsidR="00604D3C" w:rsidRPr="008F5E85">
        <w:rPr>
          <w:rFonts w:ascii="Times New Roman" w:hAnsi="Times New Roman" w:cs="Times New Roman"/>
          <w:sz w:val="24"/>
          <w:szCs w:val="24"/>
        </w:rPr>
        <w:t>.11.2.</w:t>
      </w:r>
      <w:r w:rsidR="00604D3C" w:rsidRPr="008F5E85">
        <w:rPr>
          <w:rFonts w:ascii="Times New Roman" w:hAnsi="Times New Roman" w:cs="Times New Roman"/>
          <w:sz w:val="24"/>
          <w:szCs w:val="24"/>
        </w:rPr>
        <w:tab/>
      </w:r>
      <w:r w:rsidR="00372930" w:rsidRPr="008F5E85">
        <w:rPr>
          <w:rFonts w:ascii="Times New Roman" w:hAnsi="Times New Roman" w:cs="Times New Roman"/>
          <w:sz w:val="24"/>
          <w:szCs w:val="24"/>
        </w:rPr>
        <w:t>По требованию Заказчика</w:t>
      </w:r>
      <w:r w:rsidR="000F58D0" w:rsidRPr="008F5E85">
        <w:rPr>
          <w:rFonts w:ascii="Times New Roman" w:hAnsi="Times New Roman" w:cs="Times New Roman"/>
          <w:sz w:val="24"/>
          <w:szCs w:val="24"/>
        </w:rPr>
        <w:t xml:space="preserve"> Генеральный Подрядчик должен в любой момент немедленно представить для сведения </w:t>
      </w:r>
      <w:r w:rsidR="00C63476" w:rsidRPr="008F5E85">
        <w:rPr>
          <w:rFonts w:ascii="Times New Roman" w:hAnsi="Times New Roman" w:cs="Times New Roman"/>
          <w:sz w:val="24"/>
          <w:szCs w:val="24"/>
        </w:rPr>
        <w:t xml:space="preserve">Заказчика </w:t>
      </w:r>
      <w:r w:rsidR="000F58D0" w:rsidRPr="008F5E85">
        <w:rPr>
          <w:rFonts w:ascii="Times New Roman" w:hAnsi="Times New Roman" w:cs="Times New Roman"/>
          <w:sz w:val="24"/>
          <w:szCs w:val="24"/>
        </w:rPr>
        <w:t>в письменной форме общее описание мер и методов, предлагаемых Генеральным Подрядчиком для использования при выполнении Работ.</w:t>
      </w:r>
    </w:p>
    <w:p w:rsidR="000F58D0" w:rsidRPr="008F5E85" w:rsidRDefault="003B4CB3"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1</w:t>
      </w:r>
      <w:r w:rsidR="00207668" w:rsidRPr="008F5E85">
        <w:rPr>
          <w:rFonts w:ascii="Times New Roman" w:hAnsi="Times New Roman" w:cs="Times New Roman"/>
          <w:bCs/>
          <w:sz w:val="24"/>
          <w:szCs w:val="24"/>
        </w:rPr>
        <w:t>2</w:t>
      </w:r>
      <w:r w:rsidRPr="008F5E85">
        <w:rPr>
          <w:rFonts w:ascii="Times New Roman" w:hAnsi="Times New Roman" w:cs="Times New Roman"/>
          <w:bCs/>
          <w:sz w:val="24"/>
          <w:szCs w:val="24"/>
        </w:rPr>
        <w:t>.3</w:t>
      </w:r>
      <w:r w:rsidR="00604D3C" w:rsidRPr="008F5E85">
        <w:rPr>
          <w:rFonts w:ascii="Times New Roman" w:hAnsi="Times New Roman" w:cs="Times New Roman"/>
          <w:bCs/>
          <w:sz w:val="24"/>
          <w:szCs w:val="24"/>
        </w:rPr>
        <w:t>.11.3.</w:t>
      </w:r>
      <w:r w:rsidR="00604D3C" w:rsidRPr="008F5E85">
        <w:rPr>
          <w:rFonts w:ascii="Times New Roman" w:hAnsi="Times New Roman" w:cs="Times New Roman"/>
          <w:bCs/>
          <w:sz w:val="24"/>
          <w:szCs w:val="24"/>
        </w:rPr>
        <w:tab/>
      </w:r>
      <w:r w:rsidR="000F58D0" w:rsidRPr="008F5E85">
        <w:rPr>
          <w:rFonts w:ascii="Times New Roman" w:hAnsi="Times New Roman" w:cs="Times New Roman"/>
          <w:sz w:val="24"/>
          <w:szCs w:val="24"/>
        </w:rPr>
        <w:t>При выполнении Работ Генеральный Подрядчик обязан придерживаться указанных в проектах производства работ мер и методов. Генеральный Подрядчик обязан заблаговременно получить письменное согласие Заказчика в случае, если он при выполнении Работ собирается совершить любые отступления от принятых в проектах производства работ мер и методов.</w:t>
      </w:r>
    </w:p>
    <w:p w:rsidR="000F58D0" w:rsidRPr="008F5E85" w:rsidRDefault="000F58D0" w:rsidP="005660CC">
      <w:pPr>
        <w:pStyle w:val="a4"/>
        <w:numPr>
          <w:ilvl w:val="2"/>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iCs/>
          <w:sz w:val="24"/>
          <w:szCs w:val="24"/>
        </w:rPr>
        <w:t>Персонал Генерального Подрядчика</w:t>
      </w:r>
    </w:p>
    <w:p w:rsidR="00604D3C" w:rsidRPr="008F5E85" w:rsidRDefault="003B4CB3"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1</w:t>
      </w:r>
      <w:r w:rsidR="00207668" w:rsidRPr="008F5E85">
        <w:rPr>
          <w:rFonts w:ascii="Times New Roman" w:hAnsi="Times New Roman" w:cs="Times New Roman"/>
          <w:sz w:val="24"/>
          <w:szCs w:val="24"/>
        </w:rPr>
        <w:t>2</w:t>
      </w:r>
      <w:r w:rsidRPr="008F5E85">
        <w:rPr>
          <w:rFonts w:ascii="Times New Roman" w:hAnsi="Times New Roman" w:cs="Times New Roman"/>
          <w:sz w:val="24"/>
          <w:szCs w:val="24"/>
        </w:rPr>
        <w:t>.3</w:t>
      </w:r>
      <w:r w:rsidR="00604D3C" w:rsidRPr="008F5E85">
        <w:rPr>
          <w:rFonts w:ascii="Times New Roman" w:hAnsi="Times New Roman" w:cs="Times New Roman"/>
          <w:sz w:val="24"/>
          <w:szCs w:val="24"/>
        </w:rPr>
        <w:t>.12.1.</w:t>
      </w:r>
      <w:r w:rsidR="00604D3C" w:rsidRPr="008F5E85">
        <w:rPr>
          <w:rFonts w:ascii="Times New Roman" w:hAnsi="Times New Roman" w:cs="Times New Roman"/>
          <w:sz w:val="24"/>
          <w:szCs w:val="24"/>
        </w:rPr>
        <w:tab/>
      </w:r>
      <w:r w:rsidR="000F58D0" w:rsidRPr="008F5E85">
        <w:rPr>
          <w:rFonts w:ascii="Times New Roman" w:hAnsi="Times New Roman" w:cs="Times New Roman"/>
          <w:sz w:val="24"/>
          <w:szCs w:val="24"/>
        </w:rPr>
        <w:t xml:space="preserve">Генеральный Подрядчик должен обеспечить постоянное присутствие на Строительной площадке своего представителя, готового принять и довести до сведения работников Генерального Подрядчика и его Субподрядчиков инструкции Заказчика на протяжении всего </w:t>
      </w:r>
      <w:r w:rsidR="00372930" w:rsidRPr="008F5E85">
        <w:rPr>
          <w:rFonts w:ascii="Times New Roman" w:hAnsi="Times New Roman" w:cs="Times New Roman"/>
          <w:sz w:val="24"/>
          <w:szCs w:val="24"/>
        </w:rPr>
        <w:t>срока</w:t>
      </w:r>
      <w:r w:rsidR="000F58D0" w:rsidRPr="008F5E85">
        <w:rPr>
          <w:rFonts w:ascii="Times New Roman" w:hAnsi="Times New Roman" w:cs="Times New Roman"/>
          <w:sz w:val="24"/>
          <w:szCs w:val="24"/>
        </w:rPr>
        <w:t xml:space="preserve"> выполнения Генеральным Подрядчиком Работ.</w:t>
      </w:r>
    </w:p>
    <w:p w:rsidR="00604D3C" w:rsidRPr="008F5E85" w:rsidRDefault="003B4CB3"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1</w:t>
      </w:r>
      <w:r w:rsidR="00207668" w:rsidRPr="008F5E85">
        <w:rPr>
          <w:rFonts w:ascii="Times New Roman" w:hAnsi="Times New Roman" w:cs="Times New Roman"/>
          <w:sz w:val="24"/>
          <w:szCs w:val="24"/>
        </w:rPr>
        <w:t>2</w:t>
      </w:r>
      <w:r w:rsidRPr="008F5E85">
        <w:rPr>
          <w:rFonts w:ascii="Times New Roman" w:hAnsi="Times New Roman" w:cs="Times New Roman"/>
          <w:sz w:val="24"/>
          <w:szCs w:val="24"/>
        </w:rPr>
        <w:t>.3</w:t>
      </w:r>
      <w:r w:rsidR="00604D3C" w:rsidRPr="008F5E85">
        <w:rPr>
          <w:rFonts w:ascii="Times New Roman" w:hAnsi="Times New Roman" w:cs="Times New Roman"/>
          <w:sz w:val="24"/>
          <w:szCs w:val="24"/>
        </w:rPr>
        <w:t>.12.2.</w:t>
      </w:r>
      <w:r w:rsidR="00604D3C" w:rsidRPr="008F5E85">
        <w:rPr>
          <w:rFonts w:ascii="Times New Roman" w:hAnsi="Times New Roman" w:cs="Times New Roman"/>
          <w:sz w:val="24"/>
          <w:szCs w:val="24"/>
        </w:rPr>
        <w:tab/>
      </w:r>
      <w:r w:rsidR="000F58D0" w:rsidRPr="008F5E85">
        <w:rPr>
          <w:rFonts w:ascii="Times New Roman" w:hAnsi="Times New Roman" w:cs="Times New Roman"/>
          <w:sz w:val="24"/>
          <w:szCs w:val="24"/>
        </w:rPr>
        <w:t xml:space="preserve">Генеральный Подрядчик обязан выделить квалифицированного </w:t>
      </w:r>
      <w:r w:rsidR="001C0717" w:rsidRPr="008F5E85">
        <w:rPr>
          <w:rFonts w:ascii="Times New Roman" w:hAnsi="Times New Roman" w:cs="Times New Roman"/>
          <w:sz w:val="24"/>
          <w:szCs w:val="24"/>
        </w:rPr>
        <w:t>Руководителя Проекта со стороны Генерального Подрядчика</w:t>
      </w:r>
      <w:r w:rsidR="000F58D0" w:rsidRPr="008F5E85">
        <w:rPr>
          <w:rFonts w:ascii="Times New Roman" w:hAnsi="Times New Roman" w:cs="Times New Roman"/>
          <w:sz w:val="24"/>
          <w:szCs w:val="24"/>
        </w:rPr>
        <w:t xml:space="preserve">, как «единую точку контакта» со стороны Генерального Подрядчика, уполномоченного действовать от имени Генерального Подрядчика на основании доверенности. Руководитель проекта будет полностью, </w:t>
      </w:r>
      <w:r w:rsidR="00C63476" w:rsidRPr="008F5E85">
        <w:rPr>
          <w:rFonts w:ascii="Times New Roman" w:hAnsi="Times New Roman" w:cs="Times New Roman"/>
          <w:sz w:val="24"/>
          <w:szCs w:val="24"/>
        </w:rPr>
        <w:t>то есть</w:t>
      </w:r>
      <w:r w:rsidR="005704D9" w:rsidRPr="008F5E85">
        <w:rPr>
          <w:rFonts w:ascii="Times New Roman" w:hAnsi="Times New Roman" w:cs="Times New Roman"/>
          <w:sz w:val="24"/>
          <w:szCs w:val="24"/>
        </w:rPr>
        <w:t xml:space="preserve"> 100% (сто проценто</w:t>
      </w:r>
      <w:r w:rsidR="003D0115" w:rsidRPr="008F5E85">
        <w:rPr>
          <w:rFonts w:ascii="Times New Roman" w:hAnsi="Times New Roman" w:cs="Times New Roman"/>
          <w:sz w:val="24"/>
          <w:szCs w:val="24"/>
        </w:rPr>
        <w:t>в</w:t>
      </w:r>
      <w:r w:rsidR="005704D9" w:rsidRPr="008F5E85">
        <w:rPr>
          <w:rFonts w:ascii="Times New Roman" w:hAnsi="Times New Roman" w:cs="Times New Roman"/>
          <w:sz w:val="24"/>
          <w:szCs w:val="24"/>
        </w:rPr>
        <w:t>)</w:t>
      </w:r>
      <w:r w:rsidR="000F58D0" w:rsidRPr="008F5E85">
        <w:rPr>
          <w:rFonts w:ascii="Times New Roman" w:hAnsi="Times New Roman" w:cs="Times New Roman"/>
          <w:sz w:val="24"/>
          <w:szCs w:val="24"/>
        </w:rPr>
        <w:t xml:space="preserve"> своего рабочего времени уделять вопросам выполнения Работ по настоящему Договору.</w:t>
      </w:r>
    </w:p>
    <w:p w:rsidR="00604D3C" w:rsidRPr="008F5E85" w:rsidRDefault="003B4CB3"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1</w:t>
      </w:r>
      <w:r w:rsidR="00207668" w:rsidRPr="008F5E85">
        <w:rPr>
          <w:rFonts w:ascii="Times New Roman" w:hAnsi="Times New Roman" w:cs="Times New Roman"/>
          <w:bCs/>
          <w:sz w:val="24"/>
          <w:szCs w:val="24"/>
        </w:rPr>
        <w:t>2</w:t>
      </w:r>
      <w:r w:rsidRPr="008F5E85">
        <w:rPr>
          <w:rFonts w:ascii="Times New Roman" w:hAnsi="Times New Roman" w:cs="Times New Roman"/>
          <w:bCs/>
          <w:sz w:val="24"/>
          <w:szCs w:val="24"/>
        </w:rPr>
        <w:t>.3</w:t>
      </w:r>
      <w:r w:rsidR="00604D3C" w:rsidRPr="008F5E85">
        <w:rPr>
          <w:rFonts w:ascii="Times New Roman" w:hAnsi="Times New Roman" w:cs="Times New Roman"/>
          <w:bCs/>
          <w:sz w:val="24"/>
          <w:szCs w:val="24"/>
        </w:rPr>
        <w:t>.12.3.</w:t>
      </w:r>
      <w:r w:rsidR="00604D3C" w:rsidRPr="008F5E85">
        <w:rPr>
          <w:rFonts w:ascii="Times New Roman" w:hAnsi="Times New Roman" w:cs="Times New Roman"/>
          <w:bCs/>
          <w:sz w:val="24"/>
          <w:szCs w:val="24"/>
        </w:rPr>
        <w:tab/>
      </w:r>
      <w:r w:rsidR="000F58D0" w:rsidRPr="008F5E85">
        <w:rPr>
          <w:rFonts w:ascii="Times New Roman" w:hAnsi="Times New Roman" w:cs="Times New Roman"/>
          <w:sz w:val="24"/>
          <w:szCs w:val="24"/>
        </w:rPr>
        <w:t xml:space="preserve">Генеральный Подрядчик обязан выделить необходимый инженерный персонал для выполнения Работ, состоящий из квалифицированных прорабов, начальника участка, руководителя проекта, инженера охраны труда, инженера </w:t>
      </w:r>
      <w:r w:rsidR="00027181" w:rsidRPr="008F5E85">
        <w:rPr>
          <w:rFonts w:ascii="Times New Roman" w:hAnsi="Times New Roman" w:cs="Times New Roman"/>
          <w:sz w:val="24"/>
          <w:szCs w:val="24"/>
        </w:rPr>
        <w:t>для осуществления строительного контроля Генерального Подрядчика</w:t>
      </w:r>
      <w:r w:rsidR="000F58D0" w:rsidRPr="008F5E85">
        <w:rPr>
          <w:rFonts w:ascii="Times New Roman" w:hAnsi="Times New Roman" w:cs="Times New Roman"/>
          <w:sz w:val="24"/>
          <w:szCs w:val="24"/>
        </w:rPr>
        <w:t>, сметчиков и т.д.</w:t>
      </w:r>
    </w:p>
    <w:p w:rsidR="00604D3C" w:rsidRPr="008F5E85" w:rsidRDefault="003B4CB3"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1</w:t>
      </w:r>
      <w:r w:rsidR="00207668" w:rsidRPr="008F5E85">
        <w:rPr>
          <w:rFonts w:ascii="Times New Roman" w:hAnsi="Times New Roman" w:cs="Times New Roman"/>
          <w:bCs/>
          <w:sz w:val="24"/>
          <w:szCs w:val="24"/>
        </w:rPr>
        <w:t>2</w:t>
      </w:r>
      <w:r w:rsidRPr="008F5E85">
        <w:rPr>
          <w:rFonts w:ascii="Times New Roman" w:hAnsi="Times New Roman" w:cs="Times New Roman"/>
          <w:bCs/>
          <w:sz w:val="24"/>
          <w:szCs w:val="24"/>
        </w:rPr>
        <w:t>.3</w:t>
      </w:r>
      <w:r w:rsidR="00604D3C" w:rsidRPr="008F5E85">
        <w:rPr>
          <w:rFonts w:ascii="Times New Roman" w:hAnsi="Times New Roman" w:cs="Times New Roman"/>
          <w:bCs/>
          <w:sz w:val="24"/>
          <w:szCs w:val="24"/>
        </w:rPr>
        <w:t>.12.4.</w:t>
      </w:r>
      <w:r w:rsidR="00604D3C" w:rsidRPr="008F5E85">
        <w:rPr>
          <w:rFonts w:ascii="Times New Roman" w:hAnsi="Times New Roman" w:cs="Times New Roman"/>
          <w:bCs/>
          <w:sz w:val="24"/>
          <w:szCs w:val="24"/>
        </w:rPr>
        <w:tab/>
      </w:r>
      <w:r w:rsidR="007A2B27" w:rsidRPr="008F5E85">
        <w:rPr>
          <w:rFonts w:ascii="Times New Roman" w:hAnsi="Times New Roman" w:cs="Times New Roman"/>
          <w:sz w:val="24"/>
          <w:szCs w:val="24"/>
        </w:rPr>
        <w:t>Генеральный Подрядчик гарантирует, что выполнение Работ будет производиться исключительно только квалифицированными рабочими и монтажниками, имеющими все необходимые сертификаты, свидетельства и допуски, обладающими достаточным опытом и квалификацией.  Генеральный Подрядчик обязуется подтверждать Заказчику по его требованию квалификацию привлекаемого персонала с предоставлением заверенных копий документов.</w:t>
      </w:r>
    </w:p>
    <w:p w:rsidR="00604D3C" w:rsidRPr="008F5E85" w:rsidRDefault="00604D3C"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1</w:t>
      </w:r>
      <w:r w:rsidR="00207668" w:rsidRPr="008F5E85">
        <w:rPr>
          <w:rFonts w:ascii="Times New Roman" w:hAnsi="Times New Roman" w:cs="Times New Roman"/>
          <w:bCs/>
          <w:sz w:val="24"/>
          <w:szCs w:val="24"/>
        </w:rPr>
        <w:t>2</w:t>
      </w:r>
      <w:r w:rsidRPr="008F5E85">
        <w:rPr>
          <w:rFonts w:ascii="Times New Roman" w:hAnsi="Times New Roman" w:cs="Times New Roman"/>
          <w:bCs/>
          <w:sz w:val="24"/>
          <w:szCs w:val="24"/>
        </w:rPr>
        <w:t>.</w:t>
      </w:r>
      <w:r w:rsidR="003B4CB3" w:rsidRPr="008F5E85">
        <w:rPr>
          <w:rFonts w:ascii="Times New Roman" w:hAnsi="Times New Roman" w:cs="Times New Roman"/>
          <w:sz w:val="24"/>
          <w:szCs w:val="24"/>
        </w:rPr>
        <w:t>3</w:t>
      </w:r>
      <w:r w:rsidR="00596A2F" w:rsidRPr="008F5E85">
        <w:rPr>
          <w:rFonts w:ascii="Times New Roman" w:hAnsi="Times New Roman" w:cs="Times New Roman"/>
          <w:sz w:val="24"/>
          <w:szCs w:val="24"/>
        </w:rPr>
        <w:t>.12.5</w:t>
      </w:r>
      <w:r w:rsidRPr="008F5E85">
        <w:rPr>
          <w:rFonts w:ascii="Times New Roman" w:hAnsi="Times New Roman" w:cs="Times New Roman"/>
          <w:sz w:val="24"/>
          <w:szCs w:val="24"/>
        </w:rPr>
        <w:t>.</w:t>
      </w:r>
      <w:r w:rsidRPr="008F5E85">
        <w:rPr>
          <w:rFonts w:ascii="Times New Roman" w:hAnsi="Times New Roman" w:cs="Times New Roman"/>
          <w:sz w:val="24"/>
          <w:szCs w:val="24"/>
        </w:rPr>
        <w:tab/>
      </w:r>
      <w:r w:rsidR="00596A2F"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 xml:space="preserve">На всем протяжении выполнения Работ Генеральный Подрядчик обязуется не допускать устройства постоянного или временного жилья на </w:t>
      </w:r>
      <w:r w:rsidR="0069583C" w:rsidRPr="008F5E85">
        <w:rPr>
          <w:rFonts w:ascii="Times New Roman" w:hAnsi="Times New Roman" w:cs="Times New Roman"/>
          <w:sz w:val="24"/>
          <w:szCs w:val="24"/>
        </w:rPr>
        <w:t>Объект</w:t>
      </w:r>
      <w:r w:rsidR="006F4F4B" w:rsidRPr="008F5E85">
        <w:rPr>
          <w:rFonts w:ascii="Times New Roman" w:hAnsi="Times New Roman" w:cs="Times New Roman"/>
          <w:sz w:val="24"/>
          <w:szCs w:val="24"/>
        </w:rPr>
        <w:t>е</w:t>
      </w:r>
      <w:r w:rsidR="007A2B27" w:rsidRPr="008F5E85">
        <w:rPr>
          <w:rFonts w:ascii="Times New Roman" w:hAnsi="Times New Roman" w:cs="Times New Roman"/>
          <w:sz w:val="24"/>
          <w:szCs w:val="24"/>
        </w:rPr>
        <w:t>.</w:t>
      </w:r>
    </w:p>
    <w:p w:rsidR="007A2B27" w:rsidRPr="008F5E85" w:rsidRDefault="003B4CB3"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1</w:t>
      </w:r>
      <w:r w:rsidR="00207668" w:rsidRPr="008F5E85">
        <w:rPr>
          <w:rFonts w:ascii="Times New Roman" w:hAnsi="Times New Roman" w:cs="Times New Roman"/>
          <w:bCs/>
          <w:sz w:val="24"/>
          <w:szCs w:val="24"/>
        </w:rPr>
        <w:t>2</w:t>
      </w:r>
      <w:r w:rsidRPr="008F5E85">
        <w:rPr>
          <w:rFonts w:ascii="Times New Roman" w:hAnsi="Times New Roman" w:cs="Times New Roman"/>
          <w:bCs/>
          <w:sz w:val="24"/>
          <w:szCs w:val="24"/>
        </w:rPr>
        <w:t>.3</w:t>
      </w:r>
      <w:r w:rsidR="00596A2F" w:rsidRPr="008F5E85">
        <w:rPr>
          <w:rFonts w:ascii="Times New Roman" w:hAnsi="Times New Roman" w:cs="Times New Roman"/>
          <w:bCs/>
          <w:sz w:val="24"/>
          <w:szCs w:val="24"/>
        </w:rPr>
        <w:t>.12</w:t>
      </w:r>
      <w:r w:rsidR="00533C0A" w:rsidRPr="008F5E85">
        <w:rPr>
          <w:rFonts w:ascii="Times New Roman" w:hAnsi="Times New Roman" w:cs="Times New Roman"/>
          <w:bCs/>
          <w:sz w:val="24"/>
          <w:szCs w:val="24"/>
        </w:rPr>
        <w:t>.</w:t>
      </w:r>
      <w:r w:rsidR="00596A2F" w:rsidRPr="008F5E85">
        <w:rPr>
          <w:rFonts w:ascii="Times New Roman" w:hAnsi="Times New Roman" w:cs="Times New Roman"/>
          <w:bCs/>
          <w:sz w:val="24"/>
          <w:szCs w:val="24"/>
        </w:rPr>
        <w:t>6</w:t>
      </w:r>
      <w:r w:rsidR="00604D3C" w:rsidRPr="008F5E85">
        <w:rPr>
          <w:rFonts w:ascii="Times New Roman" w:hAnsi="Times New Roman" w:cs="Times New Roman"/>
          <w:bCs/>
          <w:sz w:val="24"/>
          <w:szCs w:val="24"/>
        </w:rPr>
        <w:t>.</w:t>
      </w:r>
      <w:r w:rsidR="00596A2F" w:rsidRPr="008F5E85">
        <w:rPr>
          <w:rFonts w:ascii="Times New Roman" w:hAnsi="Times New Roman" w:cs="Times New Roman"/>
          <w:bCs/>
          <w:sz w:val="24"/>
          <w:szCs w:val="24"/>
        </w:rPr>
        <w:t xml:space="preserve"> </w:t>
      </w:r>
      <w:r w:rsidR="00604D3C" w:rsidRPr="008F5E85">
        <w:rPr>
          <w:rFonts w:ascii="Times New Roman" w:hAnsi="Times New Roman" w:cs="Times New Roman"/>
          <w:bCs/>
          <w:sz w:val="24"/>
          <w:szCs w:val="24"/>
        </w:rPr>
        <w:tab/>
      </w:r>
      <w:r w:rsidR="007A2B27" w:rsidRPr="008F5E85">
        <w:rPr>
          <w:rFonts w:ascii="Times New Roman" w:hAnsi="Times New Roman" w:cs="Times New Roman"/>
          <w:sz w:val="24"/>
          <w:szCs w:val="24"/>
        </w:rPr>
        <w:t>На всем протяжении выполнения Работ Генеральный Подрядчик обязуется предпринимать все необходимые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Генеральный Подрядчик обязуется включить требования положений настоящей статьи во все договоры с Субподрядчиками.</w:t>
      </w:r>
    </w:p>
    <w:p w:rsidR="007A2B27" w:rsidRPr="008F5E85" w:rsidRDefault="007A2B27" w:rsidP="005660CC">
      <w:pPr>
        <w:pStyle w:val="a4"/>
        <w:numPr>
          <w:ilvl w:val="2"/>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Защита результатов Работ</w:t>
      </w:r>
    </w:p>
    <w:p w:rsidR="007A2B27" w:rsidRPr="008F5E85" w:rsidRDefault="007A2B27"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lastRenderedPageBreak/>
        <w:t xml:space="preserve">Генеральный Подрядчик принимает все необходимые меры по защите всех законченных и незаконченных Работ и их частей, </w:t>
      </w:r>
      <w:r w:rsidR="00A03350" w:rsidRPr="008F5E85">
        <w:rPr>
          <w:rFonts w:ascii="Times New Roman" w:hAnsi="Times New Roman" w:cs="Times New Roman"/>
          <w:sz w:val="24"/>
          <w:szCs w:val="24"/>
        </w:rPr>
        <w:t>в том числе</w:t>
      </w:r>
      <w:r w:rsidRPr="008F5E85">
        <w:rPr>
          <w:rFonts w:ascii="Times New Roman" w:hAnsi="Times New Roman" w:cs="Times New Roman"/>
          <w:sz w:val="24"/>
          <w:szCs w:val="24"/>
        </w:rPr>
        <w:t>: защита от повреждений, воровства, вандализма и т.д.</w:t>
      </w:r>
    </w:p>
    <w:p w:rsidR="007A2B27" w:rsidRPr="008F5E85" w:rsidRDefault="007A2B27" w:rsidP="005660CC">
      <w:pPr>
        <w:pStyle w:val="a4"/>
        <w:numPr>
          <w:ilvl w:val="2"/>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Взаимодействие с третьими лицами при выполнении Работ</w:t>
      </w:r>
      <w:r w:rsidR="003D0115" w:rsidRPr="008F5E85">
        <w:rPr>
          <w:rFonts w:ascii="Times New Roman" w:hAnsi="Times New Roman" w:cs="Times New Roman"/>
          <w:b/>
          <w:sz w:val="24"/>
          <w:szCs w:val="24"/>
        </w:rPr>
        <w:t xml:space="preserve"> </w:t>
      </w:r>
    </w:p>
    <w:p w:rsidR="00FF2F3A" w:rsidRPr="008F5E85" w:rsidRDefault="007A2B27" w:rsidP="005660CC">
      <w:pPr>
        <w:pStyle w:val="a4"/>
        <w:numPr>
          <w:ilvl w:val="3"/>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При выполнении Работ по настоящему Договору Генеральный Подрядчик не должен препятствовать производственной деятельности иных подрядных организаций</w:t>
      </w:r>
      <w:r w:rsidR="005704D9" w:rsidRPr="008F5E85">
        <w:rPr>
          <w:rFonts w:ascii="Times New Roman" w:hAnsi="Times New Roman" w:cs="Times New Roman"/>
          <w:sz w:val="24"/>
          <w:szCs w:val="24"/>
        </w:rPr>
        <w:t xml:space="preserve"> или Субподрядчиков</w:t>
      </w:r>
      <w:r w:rsidRPr="008F5E85">
        <w:rPr>
          <w:rFonts w:ascii="Times New Roman" w:hAnsi="Times New Roman" w:cs="Times New Roman"/>
          <w:sz w:val="24"/>
          <w:szCs w:val="24"/>
        </w:rPr>
        <w:t>, осуществляющих свою деятельность на Строительной площадке.</w:t>
      </w:r>
    </w:p>
    <w:p w:rsidR="003B4CB3" w:rsidRPr="008F5E85" w:rsidRDefault="007A2B27" w:rsidP="005660CC">
      <w:pPr>
        <w:pStyle w:val="a4"/>
        <w:numPr>
          <w:ilvl w:val="3"/>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гарантирует, что будет своевременно и в достаточном объеме предоставлять Заказчику, а также прямым подрядчикам Заказчика все данные, необходимые для эффективной координации работ между всеми лицами</w:t>
      </w:r>
      <w:r w:rsidR="005704D9" w:rsidRPr="008F5E85">
        <w:rPr>
          <w:rFonts w:ascii="Times New Roman" w:hAnsi="Times New Roman" w:cs="Times New Roman"/>
          <w:sz w:val="24"/>
          <w:szCs w:val="24"/>
        </w:rPr>
        <w:t>,</w:t>
      </w:r>
      <w:r w:rsidRPr="008F5E85">
        <w:rPr>
          <w:rFonts w:ascii="Times New Roman" w:hAnsi="Times New Roman" w:cs="Times New Roman"/>
          <w:sz w:val="24"/>
          <w:szCs w:val="24"/>
        </w:rPr>
        <w:t xml:space="preserve"> осуществляющими работы на Строительной площадке</w:t>
      </w:r>
      <w:r w:rsidR="00372930" w:rsidRPr="008F5E85">
        <w:rPr>
          <w:rFonts w:ascii="Times New Roman" w:hAnsi="Times New Roman" w:cs="Times New Roman"/>
          <w:sz w:val="24"/>
          <w:szCs w:val="24"/>
        </w:rPr>
        <w:t xml:space="preserve"> и на территории Центра</w:t>
      </w:r>
      <w:r w:rsidRPr="008F5E85">
        <w:rPr>
          <w:rFonts w:ascii="Times New Roman" w:hAnsi="Times New Roman" w:cs="Times New Roman"/>
          <w:sz w:val="24"/>
          <w:szCs w:val="24"/>
        </w:rPr>
        <w:t>.</w:t>
      </w:r>
    </w:p>
    <w:p w:rsidR="003B4CB3" w:rsidRPr="008F5E85" w:rsidRDefault="007A2B27" w:rsidP="005660CC">
      <w:pPr>
        <w:pStyle w:val="a4"/>
        <w:numPr>
          <w:ilvl w:val="3"/>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обязан координировать свои действия и действия прямых подрядчиков Заказчика на Строительной площадке</w:t>
      </w:r>
      <w:r w:rsidRPr="008F5E85" w:rsidDel="005E18A3">
        <w:rPr>
          <w:rFonts w:ascii="Times New Roman" w:hAnsi="Times New Roman" w:cs="Times New Roman"/>
          <w:sz w:val="24"/>
          <w:szCs w:val="24"/>
        </w:rPr>
        <w:t xml:space="preserve"> </w:t>
      </w:r>
      <w:r w:rsidRPr="008F5E85">
        <w:rPr>
          <w:rFonts w:ascii="Times New Roman" w:hAnsi="Times New Roman" w:cs="Times New Roman"/>
          <w:sz w:val="24"/>
          <w:szCs w:val="24"/>
        </w:rPr>
        <w:t>так, чтобы все стороны взаимодействовали максимально эффективно.</w:t>
      </w:r>
    </w:p>
    <w:p w:rsidR="007A2B27" w:rsidRPr="008F5E85" w:rsidRDefault="007A2B27" w:rsidP="005660CC">
      <w:pPr>
        <w:pStyle w:val="a4"/>
        <w:numPr>
          <w:ilvl w:val="3"/>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Генеральный Подрядчик обязан координировать свои действия </w:t>
      </w:r>
      <w:r w:rsidR="00FF2F3A" w:rsidRPr="008F5E85">
        <w:rPr>
          <w:rFonts w:ascii="Times New Roman" w:hAnsi="Times New Roman" w:cs="Times New Roman"/>
          <w:sz w:val="24"/>
          <w:szCs w:val="24"/>
        </w:rPr>
        <w:t>с</w:t>
      </w:r>
      <w:r w:rsidR="003A018D" w:rsidRPr="008F5E85">
        <w:rPr>
          <w:rFonts w:ascii="Times New Roman" w:hAnsi="Times New Roman" w:cs="Times New Roman"/>
          <w:sz w:val="24"/>
          <w:szCs w:val="24"/>
        </w:rPr>
        <w:t xml:space="preserve"> Эксплуатирующей организацией</w:t>
      </w:r>
      <w:r w:rsidRPr="008F5E85">
        <w:rPr>
          <w:rFonts w:ascii="Times New Roman" w:hAnsi="Times New Roman" w:cs="Times New Roman"/>
          <w:sz w:val="24"/>
          <w:szCs w:val="24"/>
        </w:rPr>
        <w:t>.</w:t>
      </w:r>
    </w:p>
    <w:p w:rsidR="007A2B27" w:rsidRPr="008F5E85" w:rsidRDefault="007A2B27" w:rsidP="005660CC">
      <w:pPr>
        <w:pStyle w:val="a4"/>
        <w:numPr>
          <w:ilvl w:val="2"/>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Исполнительная документация и обучение</w:t>
      </w:r>
    </w:p>
    <w:p w:rsidR="007A2B27" w:rsidRPr="008F5E85" w:rsidRDefault="003B4CB3"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bookmarkStart w:id="87" w:name="_Ref303605491"/>
      <w:r w:rsidRPr="008F5E85">
        <w:rPr>
          <w:rFonts w:ascii="Times New Roman" w:hAnsi="Times New Roman" w:cs="Times New Roman"/>
          <w:sz w:val="24"/>
          <w:szCs w:val="24"/>
        </w:rPr>
        <w:t>1</w:t>
      </w:r>
      <w:r w:rsidR="00A512B4" w:rsidRPr="008F5E85">
        <w:rPr>
          <w:rFonts w:ascii="Times New Roman" w:hAnsi="Times New Roman" w:cs="Times New Roman"/>
          <w:sz w:val="24"/>
          <w:szCs w:val="24"/>
        </w:rPr>
        <w:t>2</w:t>
      </w:r>
      <w:r w:rsidRPr="008F5E85">
        <w:rPr>
          <w:rFonts w:ascii="Times New Roman" w:hAnsi="Times New Roman" w:cs="Times New Roman"/>
          <w:sz w:val="24"/>
          <w:szCs w:val="24"/>
        </w:rPr>
        <w:t>.3</w:t>
      </w:r>
      <w:r w:rsidR="00971DE9" w:rsidRPr="008F5E85">
        <w:rPr>
          <w:rFonts w:ascii="Times New Roman" w:hAnsi="Times New Roman" w:cs="Times New Roman"/>
          <w:sz w:val="24"/>
          <w:szCs w:val="24"/>
        </w:rPr>
        <w:t>.15</w:t>
      </w:r>
      <w:r w:rsidR="00FF2F3A" w:rsidRPr="008F5E85">
        <w:rPr>
          <w:rFonts w:ascii="Times New Roman" w:hAnsi="Times New Roman" w:cs="Times New Roman"/>
          <w:sz w:val="24"/>
          <w:szCs w:val="24"/>
        </w:rPr>
        <w:t>.1.</w:t>
      </w:r>
      <w:r w:rsidR="00FF2F3A" w:rsidRPr="008F5E85">
        <w:rPr>
          <w:rFonts w:ascii="Times New Roman" w:hAnsi="Times New Roman" w:cs="Times New Roman"/>
          <w:sz w:val="24"/>
          <w:szCs w:val="24"/>
        </w:rPr>
        <w:tab/>
      </w:r>
      <w:r w:rsidR="007A2B27" w:rsidRPr="008F5E85">
        <w:rPr>
          <w:rFonts w:ascii="Times New Roman" w:hAnsi="Times New Roman" w:cs="Times New Roman"/>
          <w:sz w:val="24"/>
          <w:szCs w:val="24"/>
        </w:rPr>
        <w:t xml:space="preserve">За три недели до даты </w:t>
      </w:r>
      <w:r w:rsidR="00DE3F92" w:rsidRPr="008F5E85">
        <w:rPr>
          <w:rFonts w:ascii="Times New Roman" w:hAnsi="Times New Roman" w:cs="Times New Roman"/>
          <w:sz w:val="24"/>
          <w:szCs w:val="24"/>
        </w:rPr>
        <w:t>п</w:t>
      </w:r>
      <w:r w:rsidR="007A2B27" w:rsidRPr="008F5E85">
        <w:rPr>
          <w:rFonts w:ascii="Times New Roman" w:hAnsi="Times New Roman" w:cs="Times New Roman"/>
          <w:sz w:val="24"/>
          <w:szCs w:val="24"/>
        </w:rPr>
        <w:t>редварительной приемки Работ Генеральный Подрядчик обязан передать Заказчику следующую документацию (</w:t>
      </w:r>
      <w:r w:rsidR="00A3755C" w:rsidRPr="008F5E85">
        <w:rPr>
          <w:rFonts w:ascii="Times New Roman" w:hAnsi="Times New Roman" w:cs="Times New Roman"/>
          <w:sz w:val="24"/>
          <w:szCs w:val="24"/>
        </w:rPr>
        <w:t xml:space="preserve">5 </w:t>
      </w:r>
      <w:r w:rsidR="00250A37" w:rsidRPr="008F5E85">
        <w:rPr>
          <w:rFonts w:ascii="Times New Roman" w:hAnsi="Times New Roman" w:cs="Times New Roman"/>
          <w:sz w:val="24"/>
          <w:szCs w:val="24"/>
        </w:rPr>
        <w:t xml:space="preserve">экземпляров оригиналов </w:t>
      </w:r>
      <w:r w:rsidR="007A2B27" w:rsidRPr="008F5E85">
        <w:rPr>
          <w:rFonts w:ascii="Times New Roman" w:hAnsi="Times New Roman" w:cs="Times New Roman"/>
          <w:sz w:val="24"/>
          <w:szCs w:val="24"/>
        </w:rPr>
        <w:t>на бумажном носителе</w:t>
      </w:r>
      <w:r w:rsidR="00250A37" w:rsidRPr="008F5E85">
        <w:rPr>
          <w:rFonts w:ascii="Times New Roman" w:hAnsi="Times New Roman" w:cs="Times New Roman"/>
          <w:sz w:val="24"/>
          <w:szCs w:val="24"/>
        </w:rPr>
        <w:t>, подписанных Генеральным Подрядчиком,</w:t>
      </w:r>
      <w:r w:rsidR="007A2B27" w:rsidRPr="008F5E85">
        <w:rPr>
          <w:rFonts w:ascii="Times New Roman" w:hAnsi="Times New Roman" w:cs="Times New Roman"/>
          <w:sz w:val="24"/>
          <w:szCs w:val="24"/>
        </w:rPr>
        <w:t xml:space="preserve"> </w:t>
      </w:r>
      <w:r w:rsidR="00250A37" w:rsidRPr="008F5E85">
        <w:rPr>
          <w:rFonts w:ascii="Times New Roman" w:hAnsi="Times New Roman" w:cs="Times New Roman"/>
          <w:sz w:val="24"/>
          <w:szCs w:val="24"/>
        </w:rPr>
        <w:t xml:space="preserve">1 экземпляр в электронном виде </w:t>
      </w:r>
      <w:r w:rsidR="00176F44" w:rsidRPr="008F5E85">
        <w:rPr>
          <w:rFonts w:ascii="Times New Roman" w:hAnsi="Times New Roman" w:cs="Times New Roman"/>
          <w:sz w:val="24"/>
          <w:szCs w:val="24"/>
        </w:rPr>
        <w:t xml:space="preserve"> в формате </w:t>
      </w:r>
      <w:r w:rsidR="00176F44" w:rsidRPr="008F5E85">
        <w:rPr>
          <w:rFonts w:ascii="Times New Roman" w:hAnsi="Times New Roman" w:cs="Times New Roman"/>
          <w:sz w:val="24"/>
          <w:szCs w:val="24"/>
          <w:lang w:val="en-US"/>
        </w:rPr>
        <w:t>AutoCAD</w:t>
      </w:r>
      <w:r w:rsidR="00250A37" w:rsidRPr="008F5E85">
        <w:rPr>
          <w:rFonts w:ascii="Times New Roman" w:hAnsi="Times New Roman" w:cs="Times New Roman"/>
          <w:sz w:val="24"/>
          <w:szCs w:val="24"/>
        </w:rPr>
        <w:t>,</w:t>
      </w:r>
      <w:r w:rsidR="00176F44" w:rsidRPr="008F5E85">
        <w:rPr>
          <w:rFonts w:ascii="Times New Roman" w:hAnsi="Times New Roman" w:cs="Times New Roman"/>
          <w:sz w:val="24"/>
          <w:szCs w:val="24"/>
        </w:rPr>
        <w:t xml:space="preserve"> </w:t>
      </w:r>
      <w:r w:rsidR="00250A37" w:rsidRPr="008F5E85">
        <w:rPr>
          <w:rFonts w:ascii="Times New Roman" w:hAnsi="Times New Roman" w:cs="Times New Roman"/>
          <w:sz w:val="24"/>
          <w:szCs w:val="24"/>
        </w:rPr>
        <w:t xml:space="preserve">в </w:t>
      </w:r>
      <w:r w:rsidR="00176F44" w:rsidRPr="008F5E85">
        <w:rPr>
          <w:rFonts w:ascii="Times New Roman" w:hAnsi="Times New Roman" w:cs="Times New Roman"/>
          <w:sz w:val="24"/>
          <w:szCs w:val="24"/>
        </w:rPr>
        <w:t>сканированн</w:t>
      </w:r>
      <w:r w:rsidR="00250A37" w:rsidRPr="008F5E85">
        <w:rPr>
          <w:rFonts w:ascii="Times New Roman" w:hAnsi="Times New Roman" w:cs="Times New Roman"/>
          <w:sz w:val="24"/>
          <w:szCs w:val="24"/>
        </w:rPr>
        <w:t xml:space="preserve">ом виде в формате </w:t>
      </w:r>
      <w:r w:rsidR="00250A37" w:rsidRPr="008F5E85">
        <w:rPr>
          <w:rFonts w:ascii="Times New Roman" w:hAnsi="Times New Roman" w:cs="Times New Roman"/>
          <w:sz w:val="24"/>
          <w:szCs w:val="24"/>
          <w:lang w:val="en-US"/>
        </w:rPr>
        <w:t>PDF</w:t>
      </w:r>
      <w:r w:rsidR="00250A37" w:rsidRPr="008F5E85">
        <w:rPr>
          <w:rFonts w:ascii="Times New Roman" w:hAnsi="Times New Roman" w:cs="Times New Roman"/>
          <w:sz w:val="24"/>
          <w:szCs w:val="24"/>
        </w:rPr>
        <w:t>,</w:t>
      </w:r>
      <w:r w:rsidR="00176F44" w:rsidRPr="008F5E85">
        <w:rPr>
          <w:rFonts w:ascii="Times New Roman" w:hAnsi="Times New Roman" w:cs="Times New Roman"/>
          <w:sz w:val="24"/>
          <w:szCs w:val="24"/>
        </w:rPr>
        <w:t>подписанн</w:t>
      </w:r>
      <w:r w:rsidR="00250A37" w:rsidRPr="008F5E85">
        <w:rPr>
          <w:rFonts w:ascii="Times New Roman" w:hAnsi="Times New Roman" w:cs="Times New Roman"/>
          <w:sz w:val="24"/>
          <w:szCs w:val="24"/>
        </w:rPr>
        <w:t>ую</w:t>
      </w:r>
      <w:r w:rsidR="00176F44" w:rsidRPr="008F5E85">
        <w:rPr>
          <w:rFonts w:ascii="Times New Roman" w:hAnsi="Times New Roman" w:cs="Times New Roman"/>
          <w:sz w:val="24"/>
          <w:szCs w:val="24"/>
        </w:rPr>
        <w:t xml:space="preserve"> </w:t>
      </w:r>
      <w:r w:rsidR="004E080F" w:rsidRPr="008F5E85">
        <w:rPr>
          <w:rFonts w:ascii="Times New Roman" w:hAnsi="Times New Roman" w:cs="Times New Roman"/>
          <w:sz w:val="24"/>
          <w:szCs w:val="24"/>
        </w:rPr>
        <w:t>Генеральным Подрядчиком</w:t>
      </w:r>
      <w:r w:rsidR="00291F15" w:rsidRPr="008F5E85">
        <w:rPr>
          <w:rFonts w:ascii="Times New Roman" w:hAnsi="Times New Roman" w:cs="Times New Roman"/>
          <w:sz w:val="24"/>
          <w:szCs w:val="24"/>
        </w:rPr>
        <w:t>)</w:t>
      </w:r>
      <w:r w:rsidR="0018196A" w:rsidRPr="008F5E85">
        <w:rPr>
          <w:rFonts w:ascii="Times New Roman" w:hAnsi="Times New Roman" w:cs="Times New Roman"/>
          <w:sz w:val="24"/>
          <w:szCs w:val="24"/>
        </w:rPr>
        <w:t xml:space="preserve"> (далее – Исполнительная документация)</w:t>
      </w:r>
      <w:r w:rsidR="007A2B27" w:rsidRPr="008F5E85">
        <w:rPr>
          <w:rFonts w:ascii="Times New Roman" w:hAnsi="Times New Roman" w:cs="Times New Roman"/>
          <w:sz w:val="24"/>
          <w:szCs w:val="24"/>
        </w:rPr>
        <w:t>:</w:t>
      </w:r>
      <w:bookmarkEnd w:id="87"/>
      <w:r w:rsidR="00250A37" w:rsidRPr="008F5E85">
        <w:rPr>
          <w:rFonts w:ascii="Times New Roman" w:hAnsi="Times New Roman" w:cs="Times New Roman"/>
          <w:sz w:val="24"/>
          <w:szCs w:val="24"/>
        </w:rPr>
        <w:t xml:space="preserve"> </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7A2B27" w:rsidRPr="008F5E85">
        <w:rPr>
          <w:rFonts w:ascii="Times New Roman" w:hAnsi="Times New Roman" w:cs="Times New Roman"/>
          <w:sz w:val="24"/>
          <w:szCs w:val="24"/>
        </w:rPr>
        <w:t xml:space="preserve">олный комплект </w:t>
      </w:r>
      <w:r w:rsidR="002E3C3A" w:rsidRPr="008F5E85">
        <w:rPr>
          <w:rFonts w:ascii="Times New Roman" w:hAnsi="Times New Roman" w:cs="Times New Roman"/>
          <w:sz w:val="24"/>
          <w:szCs w:val="24"/>
        </w:rPr>
        <w:t xml:space="preserve">Исполнительной </w:t>
      </w:r>
      <w:r w:rsidR="007A2B27" w:rsidRPr="008F5E85">
        <w:rPr>
          <w:rFonts w:ascii="Times New Roman" w:hAnsi="Times New Roman" w:cs="Times New Roman"/>
          <w:sz w:val="24"/>
          <w:szCs w:val="24"/>
        </w:rPr>
        <w:t xml:space="preserve">документации по всем выполненным Работам, необходимый для получения заключения о соответствии </w:t>
      </w:r>
      <w:r w:rsidR="0069583C" w:rsidRPr="008F5E85">
        <w:rPr>
          <w:rFonts w:ascii="Times New Roman" w:hAnsi="Times New Roman" w:cs="Times New Roman"/>
          <w:sz w:val="24"/>
          <w:szCs w:val="24"/>
        </w:rPr>
        <w:t>построенн</w:t>
      </w:r>
      <w:r w:rsidR="002C1B01" w:rsidRPr="008F5E85">
        <w:rPr>
          <w:rFonts w:ascii="Times New Roman" w:hAnsi="Times New Roman" w:cs="Times New Roman"/>
          <w:sz w:val="24"/>
          <w:szCs w:val="24"/>
        </w:rPr>
        <w:t>ого</w:t>
      </w:r>
      <w:r w:rsidR="0069583C" w:rsidRPr="008F5E85">
        <w:rPr>
          <w:rFonts w:ascii="Times New Roman" w:hAnsi="Times New Roman" w:cs="Times New Roman"/>
          <w:sz w:val="24"/>
          <w:szCs w:val="24"/>
        </w:rPr>
        <w:t xml:space="preserve"> Объект</w:t>
      </w:r>
      <w:r w:rsidR="002C1B01" w:rsidRPr="008F5E85">
        <w:rPr>
          <w:rFonts w:ascii="Times New Roman" w:hAnsi="Times New Roman" w:cs="Times New Roman"/>
          <w:sz w:val="24"/>
          <w:szCs w:val="24"/>
        </w:rPr>
        <w:t>а</w:t>
      </w:r>
      <w:r w:rsidR="0069583C" w:rsidRPr="008F5E85">
        <w:rPr>
          <w:rFonts w:ascii="Times New Roman" w:hAnsi="Times New Roman" w:cs="Times New Roman"/>
          <w:sz w:val="24"/>
          <w:szCs w:val="24"/>
        </w:rPr>
        <w:t xml:space="preserve"> </w:t>
      </w:r>
      <w:r w:rsidR="00D21C7A" w:rsidRPr="008F5E85">
        <w:rPr>
          <w:rFonts w:ascii="Times New Roman" w:hAnsi="Times New Roman" w:cs="Times New Roman"/>
          <w:sz w:val="24"/>
          <w:szCs w:val="24"/>
        </w:rPr>
        <w:t>Проектной д</w:t>
      </w:r>
      <w:r w:rsidR="007A2B27" w:rsidRPr="008F5E85">
        <w:rPr>
          <w:rFonts w:ascii="Times New Roman" w:hAnsi="Times New Roman" w:cs="Times New Roman"/>
          <w:sz w:val="24"/>
          <w:szCs w:val="24"/>
        </w:rPr>
        <w:t>окументации</w:t>
      </w:r>
      <w:r w:rsidR="00372930"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т</w:t>
      </w:r>
      <w:r w:rsidR="007A2B27" w:rsidRPr="008F5E85">
        <w:rPr>
          <w:rFonts w:ascii="Times New Roman" w:hAnsi="Times New Roman" w:cs="Times New Roman"/>
          <w:sz w:val="24"/>
          <w:szCs w:val="24"/>
        </w:rPr>
        <w:t>ехнические отчеты и результаты лабораторных испытаний электроустановки (петля «фаза-ноль</w:t>
      </w:r>
      <w:r w:rsidR="00372930" w:rsidRPr="008F5E85">
        <w:rPr>
          <w:rFonts w:ascii="Times New Roman" w:hAnsi="Times New Roman" w:cs="Times New Roman"/>
          <w:sz w:val="24"/>
          <w:szCs w:val="24"/>
        </w:rPr>
        <w:t>», ток утечки автоматов и т.д.);</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в</w:t>
      </w:r>
      <w:r w:rsidR="007A2B27" w:rsidRPr="008F5E85">
        <w:rPr>
          <w:rFonts w:ascii="Times New Roman" w:hAnsi="Times New Roman" w:cs="Times New Roman"/>
          <w:sz w:val="24"/>
          <w:szCs w:val="24"/>
        </w:rPr>
        <w:t>се акты, включая</w:t>
      </w:r>
      <w:r w:rsidR="007612DB" w:rsidRPr="008F5E85">
        <w:rPr>
          <w:rFonts w:ascii="Times New Roman" w:hAnsi="Times New Roman" w:cs="Times New Roman"/>
          <w:sz w:val="24"/>
          <w:szCs w:val="24"/>
        </w:rPr>
        <w:t xml:space="preserve"> акты </w:t>
      </w:r>
      <w:r w:rsidR="007A2B27" w:rsidRPr="008F5E85">
        <w:rPr>
          <w:rFonts w:ascii="Times New Roman" w:hAnsi="Times New Roman" w:cs="Times New Roman"/>
          <w:sz w:val="24"/>
          <w:szCs w:val="24"/>
        </w:rPr>
        <w:t xml:space="preserve">скрытых </w:t>
      </w:r>
      <w:r w:rsidR="005051BD" w:rsidRPr="008F5E85">
        <w:rPr>
          <w:rFonts w:ascii="Times New Roman" w:hAnsi="Times New Roman" w:cs="Times New Roman"/>
          <w:sz w:val="24"/>
          <w:szCs w:val="24"/>
        </w:rPr>
        <w:t>Р</w:t>
      </w:r>
      <w:r w:rsidR="007A2B27" w:rsidRPr="008F5E85">
        <w:rPr>
          <w:rFonts w:ascii="Times New Roman" w:hAnsi="Times New Roman" w:cs="Times New Roman"/>
          <w:sz w:val="24"/>
          <w:szCs w:val="24"/>
        </w:rPr>
        <w:t xml:space="preserve">абот, </w:t>
      </w:r>
      <w:proofErr w:type="spellStart"/>
      <w:r w:rsidR="007A2B27" w:rsidRPr="008F5E85">
        <w:rPr>
          <w:rFonts w:ascii="Times New Roman" w:hAnsi="Times New Roman" w:cs="Times New Roman"/>
          <w:sz w:val="24"/>
          <w:szCs w:val="24"/>
        </w:rPr>
        <w:t>пусконаладки</w:t>
      </w:r>
      <w:proofErr w:type="spellEnd"/>
      <w:r w:rsidR="007A2B27" w:rsidRPr="008F5E85">
        <w:rPr>
          <w:rFonts w:ascii="Times New Roman" w:hAnsi="Times New Roman" w:cs="Times New Roman"/>
          <w:sz w:val="24"/>
          <w:szCs w:val="24"/>
        </w:rPr>
        <w:t>, промывки, гидравлических испытаний и т.д.</w:t>
      </w:r>
      <w:r w:rsidR="00372930"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и</w:t>
      </w:r>
      <w:r w:rsidR="007A2B27" w:rsidRPr="008F5E85">
        <w:rPr>
          <w:rFonts w:ascii="Times New Roman" w:hAnsi="Times New Roman" w:cs="Times New Roman"/>
          <w:sz w:val="24"/>
          <w:szCs w:val="24"/>
        </w:rPr>
        <w:t>нструкции по эксплуатации и технические паспорта</w:t>
      </w:r>
      <w:r w:rsidR="00372930"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г</w:t>
      </w:r>
      <w:r w:rsidR="007A2B27" w:rsidRPr="008F5E85">
        <w:rPr>
          <w:rFonts w:ascii="Times New Roman" w:hAnsi="Times New Roman" w:cs="Times New Roman"/>
          <w:sz w:val="24"/>
          <w:szCs w:val="24"/>
        </w:rPr>
        <w:t>арантийные сертификаты</w:t>
      </w:r>
      <w:r w:rsidR="00372930"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7A2B27" w:rsidRPr="008F5E85">
        <w:rPr>
          <w:rFonts w:ascii="Times New Roman" w:hAnsi="Times New Roman" w:cs="Times New Roman"/>
          <w:sz w:val="24"/>
          <w:szCs w:val="24"/>
        </w:rPr>
        <w:t>рочие сертификаты (пожарные, санитарные, гигиенические, соответствия, качества и т.д.)</w:t>
      </w:r>
      <w:r w:rsidR="00372930" w:rsidRPr="008F5E85">
        <w:rPr>
          <w:rFonts w:ascii="Times New Roman" w:hAnsi="Times New Roman" w:cs="Times New Roman"/>
          <w:sz w:val="24"/>
          <w:szCs w:val="24"/>
        </w:rPr>
        <w:t>;</w:t>
      </w:r>
    </w:p>
    <w:p w:rsidR="00AF4A91"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7A2B27" w:rsidRPr="008F5E85">
        <w:rPr>
          <w:rFonts w:ascii="Times New Roman" w:hAnsi="Times New Roman" w:cs="Times New Roman"/>
          <w:sz w:val="24"/>
          <w:szCs w:val="24"/>
        </w:rPr>
        <w:t xml:space="preserve">олную спецификацию с перечнем всего установленного </w:t>
      </w:r>
      <w:r w:rsidR="007B27DB" w:rsidRPr="008F5E85">
        <w:rPr>
          <w:rFonts w:ascii="Times New Roman" w:hAnsi="Times New Roman" w:cs="Times New Roman"/>
          <w:sz w:val="24"/>
          <w:szCs w:val="24"/>
        </w:rPr>
        <w:t>Оборудован</w:t>
      </w:r>
      <w:r w:rsidR="007A2B27" w:rsidRPr="008F5E85">
        <w:rPr>
          <w:rFonts w:ascii="Times New Roman" w:hAnsi="Times New Roman" w:cs="Times New Roman"/>
          <w:sz w:val="24"/>
          <w:szCs w:val="24"/>
        </w:rPr>
        <w:t xml:space="preserve">ия и использованных </w:t>
      </w:r>
      <w:r w:rsidR="007B27DB" w:rsidRPr="008F5E85">
        <w:rPr>
          <w:rFonts w:ascii="Times New Roman" w:hAnsi="Times New Roman" w:cs="Times New Roman"/>
          <w:sz w:val="24"/>
          <w:szCs w:val="24"/>
        </w:rPr>
        <w:t>Материал</w:t>
      </w:r>
      <w:r w:rsidR="007A2B27" w:rsidRPr="008F5E85">
        <w:rPr>
          <w:rFonts w:ascii="Times New Roman" w:hAnsi="Times New Roman" w:cs="Times New Roman"/>
          <w:sz w:val="24"/>
          <w:szCs w:val="24"/>
        </w:rPr>
        <w:t xml:space="preserve">ов с указанием артикулов, наименований и контактных данных </w:t>
      </w:r>
      <w:r w:rsidR="00372930" w:rsidRPr="008F5E85">
        <w:rPr>
          <w:rFonts w:ascii="Times New Roman" w:hAnsi="Times New Roman" w:cs="Times New Roman"/>
          <w:sz w:val="24"/>
          <w:szCs w:val="24"/>
        </w:rPr>
        <w:t>П</w:t>
      </w:r>
      <w:r w:rsidR="007A2B27" w:rsidRPr="008F5E85">
        <w:rPr>
          <w:rFonts w:ascii="Times New Roman" w:hAnsi="Times New Roman" w:cs="Times New Roman"/>
          <w:sz w:val="24"/>
          <w:szCs w:val="24"/>
        </w:rPr>
        <w:t>оставщиков</w:t>
      </w:r>
      <w:r w:rsidR="00372930" w:rsidRPr="008F5E85">
        <w:rPr>
          <w:rFonts w:ascii="Times New Roman" w:hAnsi="Times New Roman" w:cs="Times New Roman"/>
          <w:sz w:val="24"/>
          <w:szCs w:val="24"/>
        </w:rPr>
        <w:t>;</w:t>
      </w:r>
    </w:p>
    <w:p w:rsidR="007A2B27" w:rsidRPr="008F5E85" w:rsidRDefault="007A2B27" w:rsidP="005660CC">
      <w:pPr>
        <w:tabs>
          <w:tab w:val="left" w:pos="993"/>
          <w:tab w:val="left" w:pos="1276"/>
          <w:tab w:val="left" w:pos="1701"/>
          <w:tab w:val="left" w:pos="1843"/>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При этом документы, оформленные на иностранном языке, должны иметь </w:t>
      </w:r>
      <w:r w:rsidR="00372930" w:rsidRPr="008F5E85">
        <w:rPr>
          <w:rFonts w:ascii="Times New Roman" w:hAnsi="Times New Roman"/>
          <w:sz w:val="24"/>
          <w:szCs w:val="24"/>
        </w:rPr>
        <w:t>нотариально</w:t>
      </w:r>
      <w:r w:rsidRPr="008F5E85">
        <w:rPr>
          <w:rFonts w:ascii="Times New Roman" w:hAnsi="Times New Roman"/>
          <w:sz w:val="24"/>
          <w:szCs w:val="24"/>
        </w:rPr>
        <w:t xml:space="preserve"> заверенный перевод на русский язык.</w:t>
      </w:r>
    </w:p>
    <w:p w:rsidR="00971DE9" w:rsidRPr="008F5E85" w:rsidRDefault="007A2B27" w:rsidP="00B71DF8">
      <w:pPr>
        <w:pStyle w:val="a4"/>
        <w:numPr>
          <w:ilvl w:val="3"/>
          <w:numId w:val="52"/>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Заказчик предоставля</w:t>
      </w:r>
      <w:r w:rsidR="00103B25" w:rsidRPr="008F5E85">
        <w:rPr>
          <w:rFonts w:ascii="Times New Roman" w:hAnsi="Times New Roman" w:cs="Times New Roman"/>
          <w:sz w:val="24"/>
          <w:szCs w:val="24"/>
        </w:rPr>
        <w:t>е</w:t>
      </w:r>
      <w:r w:rsidRPr="008F5E85">
        <w:rPr>
          <w:rFonts w:ascii="Times New Roman" w:hAnsi="Times New Roman" w:cs="Times New Roman"/>
          <w:sz w:val="24"/>
          <w:szCs w:val="24"/>
        </w:rPr>
        <w:t>т свои замечания к переданной Исполнительной документации в течение 10 (десяти)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 xml:space="preserve">дней с момента ее получения от Генерального Подрядчика. </w:t>
      </w:r>
      <w:proofErr w:type="gramStart"/>
      <w:r w:rsidRPr="008F5E85">
        <w:rPr>
          <w:rFonts w:ascii="Times New Roman" w:hAnsi="Times New Roman" w:cs="Times New Roman"/>
          <w:sz w:val="24"/>
          <w:szCs w:val="24"/>
        </w:rPr>
        <w:t>После предоставления замечаний со стороны Заказчика по Исполнительной документации Генеральный Подрядчик обязуется исправить таковые в течение 5 (пяти)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дней и передать Заказчику окончательный вариант Исполнительной документации</w:t>
      </w:r>
      <w:r w:rsidR="00A53990" w:rsidRPr="008F5E85">
        <w:rPr>
          <w:rFonts w:ascii="Times New Roman" w:hAnsi="Times New Roman" w:cs="Times New Roman"/>
          <w:sz w:val="24"/>
          <w:szCs w:val="24"/>
        </w:rPr>
        <w:t xml:space="preserve"> </w:t>
      </w:r>
      <w:r w:rsidR="007E4101" w:rsidRPr="008F5E85">
        <w:rPr>
          <w:rFonts w:ascii="Times New Roman" w:hAnsi="Times New Roman" w:cs="Times New Roman"/>
          <w:sz w:val="24"/>
          <w:szCs w:val="24"/>
        </w:rPr>
        <w:t xml:space="preserve">(5 экземпляров оригиналов на бумажном носителе, подписанных Генеральным Подрядчиком, 1 экземпляр в электронном виде в формате </w:t>
      </w:r>
      <w:r w:rsidR="007E4101" w:rsidRPr="008F5E85">
        <w:rPr>
          <w:rFonts w:ascii="Times New Roman" w:hAnsi="Times New Roman" w:cs="Times New Roman"/>
          <w:sz w:val="24"/>
          <w:szCs w:val="24"/>
          <w:lang w:val="en-US"/>
        </w:rPr>
        <w:t>AutoCAD</w:t>
      </w:r>
      <w:r w:rsidR="007E4101" w:rsidRPr="008F5E85">
        <w:rPr>
          <w:rFonts w:ascii="Times New Roman" w:hAnsi="Times New Roman" w:cs="Times New Roman"/>
          <w:sz w:val="24"/>
          <w:szCs w:val="24"/>
        </w:rPr>
        <w:t xml:space="preserve">, в сканированном виде в формате </w:t>
      </w:r>
      <w:r w:rsidR="007E4101" w:rsidRPr="008F5E85">
        <w:rPr>
          <w:rFonts w:ascii="Times New Roman" w:hAnsi="Times New Roman" w:cs="Times New Roman"/>
          <w:sz w:val="24"/>
          <w:szCs w:val="24"/>
          <w:lang w:val="en-US"/>
        </w:rPr>
        <w:t>PDF</w:t>
      </w:r>
      <w:r w:rsidR="007E4101" w:rsidRPr="008F5E85">
        <w:rPr>
          <w:rFonts w:ascii="Times New Roman" w:hAnsi="Times New Roman" w:cs="Times New Roman"/>
          <w:sz w:val="24"/>
          <w:szCs w:val="24"/>
        </w:rPr>
        <w:t>, подписанную Генеральным Подрядчиком)</w:t>
      </w:r>
      <w:r w:rsidRPr="008F5E85">
        <w:rPr>
          <w:rFonts w:ascii="Times New Roman" w:hAnsi="Times New Roman" w:cs="Times New Roman"/>
          <w:sz w:val="24"/>
          <w:szCs w:val="24"/>
        </w:rPr>
        <w:t>.</w:t>
      </w:r>
      <w:proofErr w:type="gramEnd"/>
    </w:p>
    <w:p w:rsidR="00971DE9" w:rsidRPr="008F5E85" w:rsidRDefault="00A3755C" w:rsidP="00B71DF8">
      <w:pPr>
        <w:pStyle w:val="a4"/>
        <w:numPr>
          <w:ilvl w:val="3"/>
          <w:numId w:val="52"/>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обязан хранить и систематизировать оригиналы Исполнительной </w:t>
      </w:r>
      <w:r w:rsidR="001B5FAE" w:rsidRPr="008F5E85">
        <w:rPr>
          <w:rFonts w:ascii="Times New Roman" w:hAnsi="Times New Roman" w:cs="Times New Roman"/>
          <w:sz w:val="24"/>
          <w:szCs w:val="24"/>
        </w:rPr>
        <w:t>документац</w:t>
      </w:r>
      <w:r w:rsidRPr="008F5E85">
        <w:rPr>
          <w:rFonts w:ascii="Times New Roman" w:hAnsi="Times New Roman" w:cs="Times New Roman"/>
          <w:sz w:val="24"/>
          <w:szCs w:val="24"/>
        </w:rPr>
        <w:t>ии до полной приемки Работ, вкл</w:t>
      </w:r>
      <w:r w:rsidR="00971DE9" w:rsidRPr="008F5E85">
        <w:rPr>
          <w:rFonts w:ascii="Times New Roman" w:hAnsi="Times New Roman" w:cs="Times New Roman"/>
          <w:sz w:val="24"/>
          <w:szCs w:val="24"/>
        </w:rPr>
        <w:t>ючая все необходимые испытания.</w:t>
      </w:r>
    </w:p>
    <w:p w:rsidR="00971DE9" w:rsidRPr="008F5E85" w:rsidRDefault="00A3755C" w:rsidP="00B71DF8">
      <w:pPr>
        <w:pStyle w:val="a4"/>
        <w:numPr>
          <w:ilvl w:val="3"/>
          <w:numId w:val="52"/>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После окончания Работ (испытаний) Генеральный Подрядчик </w:t>
      </w:r>
      <w:r w:rsidR="00372930" w:rsidRPr="008F5E85">
        <w:rPr>
          <w:rFonts w:ascii="Times New Roman" w:hAnsi="Times New Roman" w:cs="Times New Roman"/>
          <w:sz w:val="24"/>
          <w:szCs w:val="24"/>
        </w:rPr>
        <w:t>обязан</w:t>
      </w:r>
      <w:r w:rsidRPr="008F5E85">
        <w:rPr>
          <w:rFonts w:ascii="Times New Roman" w:hAnsi="Times New Roman" w:cs="Times New Roman"/>
          <w:sz w:val="24"/>
          <w:szCs w:val="24"/>
        </w:rPr>
        <w:t xml:space="preserve"> составить реестр всей Исполнительной </w:t>
      </w:r>
      <w:r w:rsidR="001B5FAE" w:rsidRPr="008F5E85">
        <w:rPr>
          <w:rFonts w:ascii="Times New Roman" w:hAnsi="Times New Roman" w:cs="Times New Roman"/>
          <w:sz w:val="24"/>
          <w:szCs w:val="24"/>
        </w:rPr>
        <w:t>документац</w:t>
      </w:r>
      <w:r w:rsidRPr="008F5E85">
        <w:rPr>
          <w:rFonts w:ascii="Times New Roman" w:hAnsi="Times New Roman" w:cs="Times New Roman"/>
          <w:sz w:val="24"/>
          <w:szCs w:val="24"/>
        </w:rPr>
        <w:t xml:space="preserve">ии и передать </w:t>
      </w:r>
      <w:r w:rsidR="00372930" w:rsidRPr="008F5E85">
        <w:rPr>
          <w:rFonts w:ascii="Times New Roman" w:hAnsi="Times New Roman" w:cs="Times New Roman"/>
          <w:sz w:val="24"/>
          <w:szCs w:val="24"/>
        </w:rPr>
        <w:t>полный комплект Исполнительной документации</w:t>
      </w:r>
      <w:r w:rsidRPr="008F5E85">
        <w:rPr>
          <w:rFonts w:ascii="Times New Roman" w:hAnsi="Times New Roman" w:cs="Times New Roman"/>
          <w:sz w:val="24"/>
          <w:szCs w:val="24"/>
        </w:rPr>
        <w:t xml:space="preserve"> Заказчику за подписью уполномоченного представителя Генерального Подрядчика.</w:t>
      </w:r>
    </w:p>
    <w:p w:rsidR="00971DE9" w:rsidRPr="008F5E85" w:rsidRDefault="00860F31" w:rsidP="00B71DF8">
      <w:pPr>
        <w:pStyle w:val="a4"/>
        <w:numPr>
          <w:ilvl w:val="3"/>
          <w:numId w:val="52"/>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Исполнительная документация должна включать правила эксплуатации как отдельных узлов и агрегатов отдельных систем, так </w:t>
      </w:r>
      <w:r w:rsidR="009103E1" w:rsidRPr="008F5E85">
        <w:rPr>
          <w:rFonts w:ascii="Times New Roman" w:hAnsi="Times New Roman" w:cs="Times New Roman"/>
          <w:sz w:val="24"/>
          <w:szCs w:val="24"/>
        </w:rPr>
        <w:t>и инженерно-технической системы</w:t>
      </w:r>
      <w:r w:rsidR="004E080F" w:rsidRPr="008F5E85">
        <w:rPr>
          <w:rFonts w:ascii="Times New Roman" w:hAnsi="Times New Roman" w:cs="Times New Roman"/>
          <w:sz w:val="24"/>
          <w:szCs w:val="24"/>
        </w:rPr>
        <w:t xml:space="preserve"> </w:t>
      </w:r>
      <w:r w:rsidRPr="008F5E85">
        <w:rPr>
          <w:rFonts w:ascii="Times New Roman" w:hAnsi="Times New Roman" w:cs="Times New Roman"/>
          <w:sz w:val="24"/>
          <w:szCs w:val="24"/>
        </w:rPr>
        <w:t>Объекта</w:t>
      </w:r>
      <w:r w:rsidR="00ED758B" w:rsidRPr="008F5E85">
        <w:rPr>
          <w:rFonts w:ascii="Times New Roman" w:hAnsi="Times New Roman" w:cs="Times New Roman"/>
          <w:sz w:val="24"/>
          <w:szCs w:val="24"/>
        </w:rPr>
        <w:t xml:space="preserve"> </w:t>
      </w:r>
      <w:r w:rsidR="00FD181A" w:rsidRPr="008F5E85">
        <w:rPr>
          <w:rFonts w:ascii="Times New Roman" w:hAnsi="Times New Roman" w:cs="Times New Roman"/>
          <w:sz w:val="24"/>
          <w:szCs w:val="24"/>
        </w:rPr>
        <w:t>в целом</w:t>
      </w:r>
      <w:r w:rsidRPr="008F5E85">
        <w:rPr>
          <w:rFonts w:ascii="Times New Roman" w:hAnsi="Times New Roman" w:cs="Times New Roman"/>
          <w:sz w:val="24"/>
          <w:szCs w:val="24"/>
        </w:rPr>
        <w:t xml:space="preserve">. </w:t>
      </w:r>
    </w:p>
    <w:p w:rsidR="00971DE9" w:rsidRPr="008F5E85" w:rsidRDefault="00A3755C" w:rsidP="00B71DF8">
      <w:pPr>
        <w:pStyle w:val="a4"/>
        <w:numPr>
          <w:ilvl w:val="3"/>
          <w:numId w:val="52"/>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Без передачи Генеральным Подрядчиком Исполнительной </w:t>
      </w:r>
      <w:r w:rsidR="001B5FAE" w:rsidRPr="008F5E85">
        <w:rPr>
          <w:rFonts w:ascii="Times New Roman" w:hAnsi="Times New Roman" w:cs="Times New Roman"/>
          <w:sz w:val="24"/>
          <w:szCs w:val="24"/>
        </w:rPr>
        <w:t>документац</w:t>
      </w:r>
      <w:r w:rsidRPr="008F5E85">
        <w:rPr>
          <w:rFonts w:ascii="Times New Roman" w:hAnsi="Times New Roman" w:cs="Times New Roman"/>
          <w:sz w:val="24"/>
          <w:szCs w:val="24"/>
        </w:rPr>
        <w:t xml:space="preserve">ии </w:t>
      </w:r>
      <w:r w:rsidR="006430AA" w:rsidRPr="008F5E85">
        <w:rPr>
          <w:rFonts w:ascii="Times New Roman" w:hAnsi="Times New Roman" w:cs="Times New Roman"/>
          <w:sz w:val="24"/>
          <w:szCs w:val="24"/>
        </w:rPr>
        <w:t xml:space="preserve">окончательная </w:t>
      </w:r>
      <w:r w:rsidRPr="008F5E85">
        <w:rPr>
          <w:rFonts w:ascii="Times New Roman" w:hAnsi="Times New Roman" w:cs="Times New Roman"/>
          <w:sz w:val="24"/>
          <w:szCs w:val="24"/>
        </w:rPr>
        <w:t xml:space="preserve">приемка Работ </w:t>
      </w:r>
      <w:r w:rsidR="003D0115" w:rsidRPr="008F5E85">
        <w:rPr>
          <w:rFonts w:ascii="Times New Roman" w:hAnsi="Times New Roman" w:cs="Times New Roman"/>
          <w:sz w:val="24"/>
          <w:szCs w:val="24"/>
        </w:rPr>
        <w:t xml:space="preserve">(подписание Акта приемки законченного строительством Объекта) </w:t>
      </w:r>
      <w:r w:rsidRPr="008F5E85">
        <w:rPr>
          <w:rFonts w:ascii="Times New Roman" w:hAnsi="Times New Roman" w:cs="Times New Roman"/>
          <w:sz w:val="24"/>
          <w:szCs w:val="24"/>
        </w:rPr>
        <w:t>Заказчиком не осуществляется, Работы не оплачиваются.</w:t>
      </w:r>
    </w:p>
    <w:p w:rsidR="007A2B27" w:rsidRPr="008F5E85" w:rsidRDefault="007A2B27" w:rsidP="00B71DF8">
      <w:pPr>
        <w:pStyle w:val="a4"/>
        <w:numPr>
          <w:ilvl w:val="3"/>
          <w:numId w:val="52"/>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По согласованию с Заказчиком Генеральный Подрядчик </w:t>
      </w:r>
      <w:r w:rsidR="00A3755C" w:rsidRPr="008F5E85">
        <w:rPr>
          <w:rFonts w:ascii="Times New Roman" w:hAnsi="Times New Roman" w:cs="Times New Roman"/>
          <w:sz w:val="24"/>
          <w:szCs w:val="24"/>
        </w:rPr>
        <w:t>обязан</w:t>
      </w:r>
      <w:r w:rsidRPr="008F5E85">
        <w:rPr>
          <w:rFonts w:ascii="Times New Roman" w:hAnsi="Times New Roman" w:cs="Times New Roman"/>
          <w:sz w:val="24"/>
          <w:szCs w:val="24"/>
        </w:rPr>
        <w:t xml:space="preserve"> провести </w:t>
      </w:r>
      <w:r w:rsidR="00372930" w:rsidRPr="008F5E85">
        <w:rPr>
          <w:rFonts w:ascii="Times New Roman" w:hAnsi="Times New Roman" w:cs="Times New Roman"/>
          <w:sz w:val="24"/>
          <w:szCs w:val="24"/>
        </w:rPr>
        <w:t>обучение</w:t>
      </w:r>
      <w:r w:rsidRPr="008F5E85">
        <w:rPr>
          <w:rFonts w:ascii="Times New Roman" w:hAnsi="Times New Roman" w:cs="Times New Roman"/>
          <w:sz w:val="24"/>
          <w:szCs w:val="24"/>
        </w:rPr>
        <w:t xml:space="preserve"> для персонала Заказчика и </w:t>
      </w:r>
      <w:r w:rsidR="003A018D" w:rsidRPr="008F5E85">
        <w:rPr>
          <w:rFonts w:ascii="Times New Roman" w:hAnsi="Times New Roman" w:cs="Times New Roman"/>
          <w:sz w:val="24"/>
          <w:szCs w:val="24"/>
        </w:rPr>
        <w:t>Эксплуатирующей организации</w:t>
      </w:r>
      <w:r w:rsidRPr="008F5E85">
        <w:rPr>
          <w:rFonts w:ascii="Times New Roman" w:hAnsi="Times New Roman" w:cs="Times New Roman"/>
          <w:sz w:val="24"/>
          <w:szCs w:val="24"/>
        </w:rPr>
        <w:t xml:space="preserve"> по пользованию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ием. Учебная программа должна выполняться на русском языке и давать </w:t>
      </w:r>
      <w:proofErr w:type="gramStart"/>
      <w:r w:rsidRPr="008F5E85">
        <w:rPr>
          <w:rFonts w:ascii="Times New Roman" w:hAnsi="Times New Roman" w:cs="Times New Roman"/>
          <w:sz w:val="24"/>
          <w:szCs w:val="24"/>
        </w:rPr>
        <w:t>обучающимся</w:t>
      </w:r>
      <w:proofErr w:type="gramEnd"/>
      <w:r w:rsidRPr="008F5E85">
        <w:rPr>
          <w:rFonts w:ascii="Times New Roman" w:hAnsi="Times New Roman" w:cs="Times New Roman"/>
          <w:sz w:val="24"/>
          <w:szCs w:val="24"/>
        </w:rPr>
        <w:t xml:space="preserve"> полное понимание работы всех инженерных систем. В учебную программу должно войти обучение, как минимум по следующим направлениям:</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р</w:t>
      </w:r>
      <w:r w:rsidR="007A2B27" w:rsidRPr="008F5E85">
        <w:rPr>
          <w:rFonts w:ascii="Times New Roman" w:hAnsi="Times New Roman" w:cs="Times New Roman"/>
          <w:sz w:val="24"/>
          <w:szCs w:val="24"/>
        </w:rPr>
        <w:t>егулировка температуры</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р</w:t>
      </w:r>
      <w:r w:rsidR="007A2B27" w:rsidRPr="008F5E85">
        <w:rPr>
          <w:rFonts w:ascii="Times New Roman" w:hAnsi="Times New Roman" w:cs="Times New Roman"/>
          <w:sz w:val="24"/>
          <w:szCs w:val="24"/>
        </w:rPr>
        <w:t>егулярные измерения и тестирование</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р</w:t>
      </w:r>
      <w:r w:rsidR="007A2B27" w:rsidRPr="008F5E85">
        <w:rPr>
          <w:rFonts w:ascii="Times New Roman" w:hAnsi="Times New Roman" w:cs="Times New Roman"/>
          <w:sz w:val="24"/>
          <w:szCs w:val="24"/>
        </w:rPr>
        <w:t>егулярное обслуживание: ежедневное, еженедельное, ежемесячное, ежегодное</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7A2B27" w:rsidRPr="008F5E85">
        <w:rPr>
          <w:rFonts w:ascii="Times New Roman" w:hAnsi="Times New Roman" w:cs="Times New Roman"/>
          <w:sz w:val="24"/>
          <w:szCs w:val="24"/>
        </w:rPr>
        <w:t>роцедуры чистки</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д</w:t>
      </w:r>
      <w:r w:rsidR="007A2B27" w:rsidRPr="008F5E85">
        <w:rPr>
          <w:rFonts w:ascii="Times New Roman" w:hAnsi="Times New Roman" w:cs="Times New Roman"/>
          <w:sz w:val="24"/>
          <w:szCs w:val="24"/>
        </w:rPr>
        <w:t>емонтаж внутренних частей</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д</w:t>
      </w:r>
      <w:r w:rsidR="007A2B27" w:rsidRPr="008F5E85">
        <w:rPr>
          <w:rFonts w:ascii="Times New Roman" w:hAnsi="Times New Roman" w:cs="Times New Roman"/>
          <w:sz w:val="24"/>
          <w:szCs w:val="24"/>
        </w:rPr>
        <w:t>емонтаж вращающихся частей</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7A2B27" w:rsidRPr="008F5E85">
        <w:rPr>
          <w:rFonts w:ascii="Times New Roman" w:hAnsi="Times New Roman" w:cs="Times New Roman"/>
          <w:sz w:val="24"/>
          <w:szCs w:val="24"/>
        </w:rPr>
        <w:t>рофилактическое обслуживание</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а</w:t>
      </w:r>
      <w:r w:rsidR="007A2B27" w:rsidRPr="008F5E85">
        <w:rPr>
          <w:rFonts w:ascii="Times New Roman" w:hAnsi="Times New Roman" w:cs="Times New Roman"/>
          <w:sz w:val="24"/>
          <w:szCs w:val="24"/>
        </w:rPr>
        <w:t>нализ неисправностей</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7A2B27" w:rsidRPr="008F5E85">
        <w:rPr>
          <w:rFonts w:ascii="Times New Roman" w:hAnsi="Times New Roman" w:cs="Times New Roman"/>
          <w:sz w:val="24"/>
          <w:szCs w:val="24"/>
        </w:rPr>
        <w:t>орядок контроля рабочих характеристик системы</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7A2B27" w:rsidRPr="008F5E85">
        <w:rPr>
          <w:rFonts w:ascii="Times New Roman" w:hAnsi="Times New Roman" w:cs="Times New Roman"/>
          <w:sz w:val="24"/>
          <w:szCs w:val="24"/>
        </w:rPr>
        <w:t>орядок пуска</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7A2B27" w:rsidRPr="008F5E85">
        <w:rPr>
          <w:rFonts w:ascii="Times New Roman" w:hAnsi="Times New Roman" w:cs="Times New Roman"/>
          <w:sz w:val="24"/>
          <w:szCs w:val="24"/>
        </w:rPr>
        <w:t>орядок остановки</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7A2B27" w:rsidRPr="008F5E85">
        <w:rPr>
          <w:rFonts w:ascii="Times New Roman" w:hAnsi="Times New Roman" w:cs="Times New Roman"/>
          <w:sz w:val="24"/>
          <w:szCs w:val="24"/>
        </w:rPr>
        <w:t>орядок работы со всеми устройствами по технике безопасности</w:t>
      </w:r>
      <w:r w:rsidR="00A3755C" w:rsidRPr="008F5E85">
        <w:rPr>
          <w:rFonts w:ascii="Times New Roman" w:hAnsi="Times New Roman" w:cs="Times New Roman"/>
          <w:sz w:val="24"/>
          <w:szCs w:val="24"/>
        </w:rPr>
        <w:t>;</w:t>
      </w:r>
    </w:p>
    <w:p w:rsidR="00FF2F3A" w:rsidRPr="008F5E85" w:rsidRDefault="009B0E7C"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7A2B27" w:rsidRPr="008F5E85">
        <w:rPr>
          <w:rFonts w:ascii="Times New Roman" w:hAnsi="Times New Roman" w:cs="Times New Roman"/>
          <w:sz w:val="24"/>
          <w:szCs w:val="24"/>
        </w:rPr>
        <w:t>орядок действий в аварийных ситуациях</w:t>
      </w:r>
      <w:r w:rsidR="00A3755C" w:rsidRPr="008F5E85">
        <w:rPr>
          <w:rFonts w:ascii="Times New Roman" w:hAnsi="Times New Roman" w:cs="Times New Roman"/>
          <w:sz w:val="24"/>
          <w:szCs w:val="24"/>
        </w:rPr>
        <w:t>.</w:t>
      </w:r>
    </w:p>
    <w:p w:rsidR="007A2B27" w:rsidRPr="008F5E85" w:rsidRDefault="00FF2F3A" w:rsidP="00B71DF8">
      <w:pPr>
        <w:pStyle w:val="a4"/>
        <w:numPr>
          <w:ilvl w:val="3"/>
          <w:numId w:val="52"/>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Генеральный Подрядчик обязан:</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 xml:space="preserve">руководить всеми учебными занятиями так, чтобы персонал Генерального Подрядчика и специалисты, выделенные от </w:t>
      </w:r>
      <w:r w:rsidR="006430AA" w:rsidRPr="008F5E85">
        <w:rPr>
          <w:rFonts w:ascii="Times New Roman" w:hAnsi="Times New Roman" w:cs="Times New Roman"/>
          <w:sz w:val="24"/>
          <w:szCs w:val="24"/>
        </w:rPr>
        <w:t xml:space="preserve">Поставщиков </w:t>
      </w:r>
      <w:r w:rsidR="007A2B27" w:rsidRPr="008F5E85">
        <w:rPr>
          <w:rFonts w:ascii="Times New Roman" w:hAnsi="Times New Roman" w:cs="Times New Roman"/>
          <w:sz w:val="24"/>
          <w:szCs w:val="24"/>
        </w:rPr>
        <w:t>и Субподрядчиков Генерального Подрядчика, обеспечивали требуемый уровень, качество и содержание обучения</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FF2F3A" w:rsidRPr="008F5E85">
        <w:rPr>
          <w:rFonts w:ascii="Times New Roman" w:hAnsi="Times New Roman" w:cs="Times New Roman"/>
          <w:sz w:val="24"/>
          <w:szCs w:val="24"/>
        </w:rPr>
        <w:t>о</w:t>
      </w:r>
      <w:r w:rsidR="007A2B27" w:rsidRPr="008F5E85">
        <w:rPr>
          <w:rFonts w:ascii="Times New Roman" w:hAnsi="Times New Roman" w:cs="Times New Roman"/>
          <w:sz w:val="24"/>
          <w:szCs w:val="24"/>
        </w:rPr>
        <w:t>рганизовывать и проводить учебные занятия силами персонала Генерального Подрядчика</w:t>
      </w:r>
      <w:r w:rsidR="0018196A" w:rsidRPr="008F5E85">
        <w:rPr>
          <w:rFonts w:ascii="Times New Roman" w:hAnsi="Times New Roman" w:cs="Times New Roman"/>
          <w:sz w:val="24"/>
          <w:szCs w:val="24"/>
        </w:rPr>
        <w:t>/его Субподрядчиков</w:t>
      </w:r>
      <w:r w:rsidR="007A2B27" w:rsidRPr="008F5E85">
        <w:rPr>
          <w:rFonts w:ascii="Times New Roman" w:hAnsi="Times New Roman" w:cs="Times New Roman"/>
          <w:sz w:val="24"/>
          <w:szCs w:val="24"/>
        </w:rPr>
        <w:t xml:space="preserve"> и специалистов, выделенных от его </w:t>
      </w:r>
      <w:r w:rsidR="00A3755C" w:rsidRPr="008F5E85">
        <w:rPr>
          <w:rFonts w:ascii="Times New Roman" w:hAnsi="Times New Roman" w:cs="Times New Roman"/>
          <w:sz w:val="24"/>
          <w:szCs w:val="24"/>
        </w:rPr>
        <w:t>П</w:t>
      </w:r>
      <w:r w:rsidR="007A2B27" w:rsidRPr="008F5E85">
        <w:rPr>
          <w:rFonts w:ascii="Times New Roman" w:hAnsi="Times New Roman" w:cs="Times New Roman"/>
          <w:sz w:val="24"/>
          <w:szCs w:val="24"/>
        </w:rPr>
        <w:t>оставщиков</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FF2F3A" w:rsidRPr="008F5E85">
        <w:rPr>
          <w:rFonts w:ascii="Times New Roman" w:hAnsi="Times New Roman" w:cs="Times New Roman"/>
          <w:sz w:val="24"/>
          <w:szCs w:val="24"/>
        </w:rPr>
        <w:t>п</w:t>
      </w:r>
      <w:r w:rsidR="007A2B27" w:rsidRPr="008F5E85">
        <w:rPr>
          <w:rFonts w:ascii="Times New Roman" w:hAnsi="Times New Roman" w:cs="Times New Roman"/>
          <w:sz w:val="24"/>
          <w:szCs w:val="24"/>
        </w:rPr>
        <w:t>одготовить всю необходимую обучающую документацию для учебных занятий</w:t>
      </w:r>
      <w:r w:rsidR="00A3755C" w:rsidRPr="008F5E85">
        <w:rPr>
          <w:rFonts w:ascii="Times New Roman" w:hAnsi="Times New Roman" w:cs="Times New Roman"/>
          <w:sz w:val="24"/>
          <w:szCs w:val="24"/>
        </w:rPr>
        <w:t>;</w:t>
      </w:r>
    </w:p>
    <w:p w:rsidR="000B2AFB"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FF2F3A" w:rsidRPr="008F5E85">
        <w:rPr>
          <w:rFonts w:ascii="Times New Roman" w:hAnsi="Times New Roman" w:cs="Times New Roman"/>
          <w:sz w:val="24"/>
          <w:szCs w:val="24"/>
        </w:rPr>
        <w:t>п</w:t>
      </w:r>
      <w:r w:rsidR="007A2B27" w:rsidRPr="008F5E85">
        <w:rPr>
          <w:rFonts w:ascii="Times New Roman" w:hAnsi="Times New Roman" w:cs="Times New Roman"/>
          <w:sz w:val="24"/>
          <w:szCs w:val="24"/>
        </w:rPr>
        <w:t>олучить письменное подтверждение от Заказчика о том, что обучение было выполнено успешно.</w:t>
      </w:r>
    </w:p>
    <w:p w:rsidR="00FF2F3A" w:rsidRPr="008F5E85" w:rsidRDefault="007A2B27" w:rsidP="00B71DF8">
      <w:pPr>
        <w:pStyle w:val="a4"/>
        <w:numPr>
          <w:ilvl w:val="2"/>
          <w:numId w:val="52"/>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Демобилизация</w:t>
      </w:r>
    </w:p>
    <w:p w:rsidR="00FF2F3A" w:rsidRPr="008F5E85" w:rsidRDefault="003B4CB3"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1</w:t>
      </w:r>
      <w:r w:rsidR="00A512B4" w:rsidRPr="008F5E85">
        <w:rPr>
          <w:rFonts w:ascii="Times New Roman" w:hAnsi="Times New Roman" w:cs="Times New Roman"/>
          <w:bCs/>
          <w:sz w:val="24"/>
          <w:szCs w:val="24"/>
        </w:rPr>
        <w:t>2</w:t>
      </w:r>
      <w:r w:rsidRPr="008F5E85">
        <w:rPr>
          <w:rFonts w:ascii="Times New Roman" w:hAnsi="Times New Roman" w:cs="Times New Roman"/>
          <w:bCs/>
          <w:sz w:val="24"/>
          <w:szCs w:val="24"/>
        </w:rPr>
        <w:t>.3</w:t>
      </w:r>
      <w:r w:rsidR="00971DE9" w:rsidRPr="008F5E85">
        <w:rPr>
          <w:rFonts w:ascii="Times New Roman" w:hAnsi="Times New Roman" w:cs="Times New Roman"/>
          <w:bCs/>
          <w:sz w:val="24"/>
          <w:szCs w:val="24"/>
        </w:rPr>
        <w:t>.16</w:t>
      </w:r>
      <w:r w:rsidR="00FF2F3A" w:rsidRPr="008F5E85">
        <w:rPr>
          <w:rFonts w:ascii="Times New Roman" w:hAnsi="Times New Roman" w:cs="Times New Roman"/>
          <w:bCs/>
          <w:sz w:val="24"/>
          <w:szCs w:val="24"/>
        </w:rPr>
        <w:t>.1.</w:t>
      </w:r>
      <w:r w:rsidR="00FF2F3A" w:rsidRPr="008F5E85">
        <w:rPr>
          <w:rFonts w:ascii="Times New Roman" w:hAnsi="Times New Roman" w:cs="Times New Roman"/>
          <w:sz w:val="24"/>
          <w:szCs w:val="24"/>
        </w:rPr>
        <w:tab/>
      </w:r>
      <w:r w:rsidR="00533C0A" w:rsidRPr="008F5E85">
        <w:rPr>
          <w:rFonts w:ascii="Times New Roman" w:hAnsi="Times New Roman" w:cs="Times New Roman"/>
          <w:sz w:val="24"/>
          <w:szCs w:val="24"/>
        </w:rPr>
        <w:t xml:space="preserve"> </w:t>
      </w:r>
      <w:proofErr w:type="gramStart"/>
      <w:r w:rsidR="007A2B27" w:rsidRPr="008F5E85">
        <w:rPr>
          <w:rFonts w:ascii="Times New Roman" w:hAnsi="Times New Roman" w:cs="Times New Roman"/>
          <w:sz w:val="24"/>
          <w:szCs w:val="24"/>
        </w:rPr>
        <w:t>Генеральный Подрядчик обязуется в течение 5 (пяти) Календарных</w:t>
      </w:r>
      <w:r w:rsidR="007A2B27" w:rsidRPr="008F5E85" w:rsidDel="00DC1832">
        <w:rPr>
          <w:rFonts w:ascii="Times New Roman" w:hAnsi="Times New Roman" w:cs="Times New Roman"/>
          <w:sz w:val="24"/>
          <w:szCs w:val="24"/>
        </w:rPr>
        <w:t xml:space="preserve"> </w:t>
      </w:r>
      <w:r w:rsidR="007A2B27" w:rsidRPr="008F5E85">
        <w:rPr>
          <w:rFonts w:ascii="Times New Roman" w:hAnsi="Times New Roman" w:cs="Times New Roman"/>
          <w:sz w:val="24"/>
          <w:szCs w:val="24"/>
        </w:rPr>
        <w:t xml:space="preserve">дней со дня подписания Акта приемки законченного строительством </w:t>
      </w:r>
      <w:r w:rsidR="006430AA" w:rsidRPr="008F5E85">
        <w:rPr>
          <w:rFonts w:ascii="Times New Roman" w:hAnsi="Times New Roman" w:cs="Times New Roman"/>
          <w:sz w:val="24"/>
          <w:szCs w:val="24"/>
        </w:rPr>
        <w:t xml:space="preserve">Объекта </w:t>
      </w:r>
      <w:r w:rsidR="007A2B27" w:rsidRPr="008F5E85">
        <w:rPr>
          <w:rFonts w:ascii="Times New Roman" w:hAnsi="Times New Roman" w:cs="Times New Roman"/>
          <w:sz w:val="24"/>
          <w:szCs w:val="24"/>
        </w:rPr>
        <w:t>или прекращения настоящего Договора по любому основанию вывезти з</w:t>
      </w:r>
      <w:r w:rsidR="00372930" w:rsidRPr="008F5E85">
        <w:rPr>
          <w:rFonts w:ascii="Times New Roman" w:hAnsi="Times New Roman" w:cs="Times New Roman"/>
          <w:sz w:val="24"/>
          <w:szCs w:val="24"/>
        </w:rPr>
        <w:t>а пределы Строительной площадки</w:t>
      </w:r>
      <w:r w:rsidR="007A2B27" w:rsidRPr="008F5E85">
        <w:rPr>
          <w:rFonts w:ascii="Times New Roman" w:hAnsi="Times New Roman" w:cs="Times New Roman"/>
          <w:sz w:val="24"/>
          <w:szCs w:val="24"/>
        </w:rPr>
        <w:t xml:space="preserve"> </w:t>
      </w:r>
      <w:r w:rsidR="0069583C" w:rsidRPr="008F5E85">
        <w:rPr>
          <w:rFonts w:ascii="Times New Roman" w:hAnsi="Times New Roman" w:cs="Times New Roman"/>
          <w:sz w:val="24"/>
          <w:szCs w:val="24"/>
        </w:rPr>
        <w:t xml:space="preserve">(или части Строительной площадки, относящейся к указанному Объекту) </w:t>
      </w:r>
      <w:r w:rsidR="007A2B27" w:rsidRPr="008F5E85">
        <w:rPr>
          <w:rFonts w:ascii="Times New Roman" w:hAnsi="Times New Roman" w:cs="Times New Roman"/>
          <w:sz w:val="24"/>
          <w:szCs w:val="24"/>
        </w:rPr>
        <w:t xml:space="preserve">принадлежащие ему строительную технику и </w:t>
      </w:r>
      <w:r w:rsidR="004E080F" w:rsidRPr="008F5E85">
        <w:rPr>
          <w:rFonts w:ascii="Times New Roman" w:hAnsi="Times New Roman" w:cs="Times New Roman"/>
          <w:sz w:val="24"/>
          <w:szCs w:val="24"/>
        </w:rPr>
        <w:t>оборудование</w:t>
      </w:r>
      <w:r w:rsidR="007A2B27" w:rsidRPr="008F5E85">
        <w:rPr>
          <w:rFonts w:ascii="Times New Roman" w:hAnsi="Times New Roman" w:cs="Times New Roman"/>
          <w:sz w:val="24"/>
          <w:szCs w:val="24"/>
        </w:rPr>
        <w:t xml:space="preserve">, транспортные средства, инструменты, приборы, инвентарь, строительные </w:t>
      </w:r>
      <w:r w:rsidR="007612DB" w:rsidRPr="008F5E85">
        <w:rPr>
          <w:rFonts w:ascii="Times New Roman" w:hAnsi="Times New Roman" w:cs="Times New Roman"/>
          <w:sz w:val="24"/>
          <w:szCs w:val="24"/>
        </w:rPr>
        <w:t>материалы</w:t>
      </w:r>
      <w:r w:rsidR="007A2B27" w:rsidRPr="008F5E85">
        <w:rPr>
          <w:rFonts w:ascii="Times New Roman" w:hAnsi="Times New Roman" w:cs="Times New Roman"/>
          <w:sz w:val="24"/>
          <w:szCs w:val="24"/>
        </w:rPr>
        <w:t>, изделия, временные конструкции, временные здания и сооружения, а также строительный</w:t>
      </w:r>
      <w:proofErr w:type="gramEnd"/>
      <w:r w:rsidR="007A2B27" w:rsidRPr="008F5E85">
        <w:rPr>
          <w:rFonts w:ascii="Times New Roman" w:hAnsi="Times New Roman" w:cs="Times New Roman"/>
          <w:sz w:val="24"/>
          <w:szCs w:val="24"/>
        </w:rPr>
        <w:t xml:space="preserve"> мусор.</w:t>
      </w:r>
    </w:p>
    <w:p w:rsidR="00667F25" w:rsidRPr="008F5E85" w:rsidRDefault="003B4CB3"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1</w:t>
      </w:r>
      <w:r w:rsidR="00A512B4" w:rsidRPr="008F5E85">
        <w:rPr>
          <w:rFonts w:ascii="Times New Roman" w:hAnsi="Times New Roman" w:cs="Times New Roman"/>
          <w:bCs/>
          <w:sz w:val="24"/>
          <w:szCs w:val="24"/>
        </w:rPr>
        <w:t>2</w:t>
      </w:r>
      <w:r w:rsidRPr="008F5E85">
        <w:rPr>
          <w:rFonts w:ascii="Times New Roman" w:hAnsi="Times New Roman" w:cs="Times New Roman"/>
          <w:bCs/>
          <w:sz w:val="24"/>
          <w:szCs w:val="24"/>
        </w:rPr>
        <w:t>.3</w:t>
      </w:r>
      <w:r w:rsidR="005A3775" w:rsidRPr="008F5E85">
        <w:rPr>
          <w:rFonts w:ascii="Times New Roman" w:hAnsi="Times New Roman" w:cs="Times New Roman"/>
          <w:bCs/>
          <w:sz w:val="24"/>
          <w:szCs w:val="24"/>
        </w:rPr>
        <w:t>.16</w:t>
      </w:r>
      <w:r w:rsidR="00FF2F3A" w:rsidRPr="008F5E85">
        <w:rPr>
          <w:rFonts w:ascii="Times New Roman" w:hAnsi="Times New Roman" w:cs="Times New Roman"/>
          <w:bCs/>
          <w:sz w:val="24"/>
          <w:szCs w:val="24"/>
        </w:rPr>
        <w:t>.2.</w:t>
      </w:r>
      <w:r w:rsidR="00533C0A" w:rsidRPr="008F5E85">
        <w:rPr>
          <w:rFonts w:ascii="Times New Roman" w:hAnsi="Times New Roman" w:cs="Times New Roman"/>
          <w:bCs/>
          <w:sz w:val="24"/>
          <w:szCs w:val="24"/>
        </w:rPr>
        <w:t xml:space="preserve"> </w:t>
      </w:r>
      <w:r w:rsidR="00FF2F3A" w:rsidRPr="008F5E85">
        <w:rPr>
          <w:rFonts w:ascii="Times New Roman" w:hAnsi="Times New Roman" w:cs="Times New Roman"/>
          <w:bCs/>
          <w:sz w:val="24"/>
          <w:szCs w:val="24"/>
        </w:rPr>
        <w:tab/>
      </w:r>
      <w:r w:rsidR="00860F31" w:rsidRPr="008F5E85">
        <w:rPr>
          <w:rFonts w:ascii="Times New Roman" w:hAnsi="Times New Roman" w:cs="Times New Roman"/>
          <w:sz w:val="24"/>
          <w:szCs w:val="24"/>
        </w:rPr>
        <w:t xml:space="preserve">Все мероприятия по демобилизации осуществляются по предварительному письменному согласованию с Заказчиком. </w:t>
      </w:r>
    </w:p>
    <w:p w:rsidR="00187F30" w:rsidRPr="008F5E85" w:rsidRDefault="00187F30" w:rsidP="00B71DF8">
      <w:pPr>
        <w:pStyle w:val="a4"/>
        <w:numPr>
          <w:ilvl w:val="2"/>
          <w:numId w:val="52"/>
        </w:numPr>
        <w:tabs>
          <w:tab w:val="left" w:pos="993"/>
          <w:tab w:val="left" w:pos="1276"/>
          <w:tab w:val="left" w:pos="1701"/>
          <w:tab w:val="left" w:pos="1843"/>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Документооборот</w:t>
      </w:r>
    </w:p>
    <w:p w:rsidR="005A3775" w:rsidRPr="008F5E85" w:rsidRDefault="00860F31" w:rsidP="00B71DF8">
      <w:pPr>
        <w:pStyle w:val="a4"/>
        <w:numPr>
          <w:ilvl w:val="3"/>
          <w:numId w:val="53"/>
        </w:numPr>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Интернет-платформа </w:t>
      </w:r>
      <w:proofErr w:type="spellStart"/>
      <w:r w:rsidRPr="008F5E85">
        <w:rPr>
          <w:rFonts w:ascii="Times New Roman" w:hAnsi="Times New Roman" w:cs="Times New Roman"/>
          <w:bCs/>
          <w:sz w:val="24"/>
          <w:szCs w:val="24"/>
        </w:rPr>
        <w:t>conjectPM</w:t>
      </w:r>
      <w:proofErr w:type="spellEnd"/>
      <w:r w:rsidRPr="008F5E85">
        <w:rPr>
          <w:rFonts w:ascii="Times New Roman" w:hAnsi="Times New Roman" w:cs="Times New Roman"/>
          <w:bCs/>
          <w:sz w:val="24"/>
          <w:szCs w:val="24"/>
        </w:rPr>
        <w:t xml:space="preserve"> будет использоваться для обмена документами и чертежами, а также для всей проектной корреспонденции в Проекте. </w:t>
      </w:r>
      <w:r w:rsidRPr="008F5E85">
        <w:rPr>
          <w:rFonts w:ascii="Times New Roman" w:hAnsi="Times New Roman" w:cs="Times New Roman"/>
          <w:sz w:val="24"/>
          <w:szCs w:val="24"/>
        </w:rPr>
        <w:t xml:space="preserve">Генеральный Подрядчик </w:t>
      </w:r>
      <w:r w:rsidRPr="008F5E85">
        <w:rPr>
          <w:rFonts w:ascii="Times New Roman" w:hAnsi="Times New Roman" w:cs="Times New Roman"/>
          <w:bCs/>
          <w:sz w:val="24"/>
          <w:szCs w:val="24"/>
        </w:rPr>
        <w:t>получит доступ ко всем соответствующим документам и информации. Генеральный Подрядчик обязан</w:t>
      </w:r>
      <w:r w:rsidRPr="008F5E85">
        <w:rPr>
          <w:rFonts w:ascii="Times New Roman" w:hAnsi="Times New Roman" w:cs="Times New Roman"/>
          <w:sz w:val="24"/>
          <w:szCs w:val="24"/>
        </w:rPr>
        <w:t xml:space="preserve"> использовать </w:t>
      </w:r>
      <w:r w:rsidRPr="008F5E85">
        <w:rPr>
          <w:rFonts w:ascii="Times New Roman" w:hAnsi="Times New Roman" w:cs="Times New Roman"/>
          <w:bCs/>
          <w:sz w:val="24"/>
          <w:szCs w:val="24"/>
        </w:rPr>
        <w:t xml:space="preserve">Интернет-платформу </w:t>
      </w:r>
      <w:proofErr w:type="spellStart"/>
      <w:r w:rsidRPr="008F5E85">
        <w:rPr>
          <w:rFonts w:ascii="Times New Roman" w:hAnsi="Times New Roman" w:cs="Times New Roman"/>
          <w:bCs/>
          <w:sz w:val="24"/>
          <w:szCs w:val="24"/>
        </w:rPr>
        <w:t>conjectPM</w:t>
      </w:r>
      <w:proofErr w:type="spellEnd"/>
      <w:r w:rsidRPr="008F5E85">
        <w:rPr>
          <w:rFonts w:ascii="Times New Roman" w:hAnsi="Times New Roman" w:cs="Times New Roman"/>
          <w:bCs/>
          <w:sz w:val="24"/>
          <w:szCs w:val="24"/>
        </w:rPr>
        <w:t xml:space="preserve"> для распространения и согласования </w:t>
      </w:r>
      <w:r w:rsidR="0018196A" w:rsidRPr="008F5E85">
        <w:rPr>
          <w:rFonts w:ascii="Times New Roman" w:hAnsi="Times New Roman" w:cs="Times New Roman"/>
          <w:bCs/>
          <w:sz w:val="24"/>
          <w:szCs w:val="24"/>
        </w:rPr>
        <w:t xml:space="preserve">указанных </w:t>
      </w:r>
      <w:r w:rsidRPr="008F5E85">
        <w:rPr>
          <w:rFonts w:ascii="Times New Roman" w:hAnsi="Times New Roman" w:cs="Times New Roman"/>
          <w:bCs/>
          <w:sz w:val="24"/>
          <w:szCs w:val="24"/>
        </w:rPr>
        <w:t>документов.</w:t>
      </w:r>
    </w:p>
    <w:p w:rsidR="005A3775" w:rsidRPr="008F5E85" w:rsidRDefault="00860F31" w:rsidP="00B71DF8">
      <w:pPr>
        <w:pStyle w:val="a4"/>
        <w:numPr>
          <w:ilvl w:val="3"/>
          <w:numId w:val="53"/>
        </w:numPr>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lastRenderedPageBreak/>
        <w:t xml:space="preserve">Генеральный Подрядчик обязуется приобрести требуемое количество лицензий </w:t>
      </w:r>
      <w:proofErr w:type="spellStart"/>
      <w:r w:rsidRPr="008F5E85">
        <w:rPr>
          <w:rFonts w:ascii="Times New Roman" w:hAnsi="Times New Roman" w:cs="Times New Roman"/>
          <w:bCs/>
          <w:sz w:val="24"/>
          <w:szCs w:val="24"/>
        </w:rPr>
        <w:t>conjectPM</w:t>
      </w:r>
      <w:proofErr w:type="spellEnd"/>
      <w:r w:rsidRPr="008F5E85">
        <w:rPr>
          <w:rFonts w:ascii="Times New Roman" w:hAnsi="Times New Roman" w:cs="Times New Roman"/>
          <w:bCs/>
          <w:sz w:val="24"/>
          <w:szCs w:val="24"/>
        </w:rPr>
        <w:t xml:space="preserve"> </w:t>
      </w:r>
      <w:proofErr w:type="spellStart"/>
      <w:r w:rsidRPr="008F5E85">
        <w:rPr>
          <w:rFonts w:ascii="Times New Roman" w:hAnsi="Times New Roman" w:cs="Times New Roman"/>
          <w:bCs/>
          <w:sz w:val="24"/>
          <w:szCs w:val="24"/>
        </w:rPr>
        <w:t>Professional</w:t>
      </w:r>
      <w:proofErr w:type="spellEnd"/>
      <w:r w:rsidRPr="008F5E85">
        <w:rPr>
          <w:rFonts w:ascii="Times New Roman" w:hAnsi="Times New Roman" w:cs="Times New Roman"/>
          <w:bCs/>
          <w:sz w:val="24"/>
          <w:szCs w:val="24"/>
        </w:rPr>
        <w:t xml:space="preserve"> непосредственно у компании ООО</w:t>
      </w:r>
      <w:r w:rsidRPr="008F5E85">
        <w:rPr>
          <w:rFonts w:ascii="Times New Roman" w:hAnsi="Times New Roman" w:cs="Times New Roman"/>
          <w:sz w:val="24"/>
          <w:szCs w:val="24"/>
        </w:rPr>
        <w:t xml:space="preserve"> «</w:t>
      </w:r>
      <w:proofErr w:type="spellStart"/>
      <w:r w:rsidRPr="008F5E85">
        <w:rPr>
          <w:rFonts w:ascii="Times New Roman" w:hAnsi="Times New Roman" w:cs="Times New Roman"/>
          <w:sz w:val="24"/>
          <w:szCs w:val="24"/>
        </w:rPr>
        <w:t>Конджект</w:t>
      </w:r>
      <w:proofErr w:type="spellEnd"/>
      <w:r w:rsidRPr="008F5E85">
        <w:rPr>
          <w:rFonts w:ascii="Times New Roman" w:hAnsi="Times New Roman" w:cs="Times New Roman"/>
          <w:sz w:val="24"/>
          <w:szCs w:val="24"/>
        </w:rPr>
        <w:t xml:space="preserve">» </w:t>
      </w:r>
      <w:r w:rsidRPr="008F5E85">
        <w:rPr>
          <w:rFonts w:ascii="Times New Roman" w:hAnsi="Times New Roman" w:cs="Times New Roman"/>
          <w:bCs/>
          <w:sz w:val="24"/>
          <w:szCs w:val="24"/>
        </w:rPr>
        <w:t>как часть выполнения своих договорных обязательств по настоящему Договору.</w:t>
      </w:r>
    </w:p>
    <w:p w:rsidR="005A3775" w:rsidRPr="008F5E85" w:rsidRDefault="00860F31" w:rsidP="00B71DF8">
      <w:pPr>
        <w:pStyle w:val="a4"/>
        <w:numPr>
          <w:ilvl w:val="3"/>
          <w:numId w:val="53"/>
        </w:numPr>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В течение 10 (десяти) </w:t>
      </w:r>
      <w:r w:rsidR="002F169E" w:rsidRPr="008F5E85">
        <w:rPr>
          <w:rFonts w:ascii="Times New Roman" w:hAnsi="Times New Roman" w:cs="Times New Roman"/>
          <w:bCs/>
          <w:sz w:val="24"/>
          <w:szCs w:val="24"/>
        </w:rPr>
        <w:t xml:space="preserve">Календарных </w:t>
      </w:r>
      <w:r w:rsidRPr="008F5E85">
        <w:rPr>
          <w:rFonts w:ascii="Times New Roman" w:hAnsi="Times New Roman" w:cs="Times New Roman"/>
          <w:bCs/>
          <w:sz w:val="24"/>
          <w:szCs w:val="24"/>
        </w:rPr>
        <w:t xml:space="preserve">дней </w:t>
      </w:r>
      <w:proofErr w:type="gramStart"/>
      <w:r w:rsidRPr="008F5E85">
        <w:rPr>
          <w:rFonts w:ascii="Times New Roman" w:hAnsi="Times New Roman" w:cs="Times New Roman"/>
          <w:bCs/>
          <w:sz w:val="24"/>
          <w:szCs w:val="24"/>
        </w:rPr>
        <w:t>с даты подписания</w:t>
      </w:r>
      <w:proofErr w:type="gramEnd"/>
      <w:r w:rsidRPr="008F5E85">
        <w:rPr>
          <w:rFonts w:ascii="Times New Roman" w:hAnsi="Times New Roman" w:cs="Times New Roman"/>
          <w:bCs/>
          <w:sz w:val="24"/>
          <w:szCs w:val="24"/>
        </w:rPr>
        <w:t xml:space="preserve"> настоящего Договора Генеральный Подрядчик обязан</w:t>
      </w:r>
      <w:r w:rsidRPr="008F5E85">
        <w:rPr>
          <w:rFonts w:ascii="Times New Roman" w:hAnsi="Times New Roman" w:cs="Times New Roman"/>
          <w:sz w:val="24"/>
          <w:szCs w:val="24"/>
        </w:rPr>
        <w:t xml:space="preserve"> в </w:t>
      </w:r>
      <w:r w:rsidRPr="008F5E85">
        <w:rPr>
          <w:rFonts w:ascii="Times New Roman" w:hAnsi="Times New Roman" w:cs="Times New Roman"/>
          <w:bCs/>
          <w:sz w:val="24"/>
          <w:szCs w:val="24"/>
        </w:rPr>
        <w:t xml:space="preserve">письменной форме сообщить Заказчику ФИО, должность, телефон, адрес электронной почты лиц, которые получат лицензию на использование </w:t>
      </w:r>
      <w:proofErr w:type="spellStart"/>
      <w:r w:rsidRPr="008F5E85">
        <w:rPr>
          <w:rFonts w:ascii="Times New Roman" w:hAnsi="Times New Roman" w:cs="Times New Roman"/>
          <w:bCs/>
          <w:sz w:val="24"/>
          <w:szCs w:val="24"/>
        </w:rPr>
        <w:t>conjectPM</w:t>
      </w:r>
      <w:proofErr w:type="spellEnd"/>
      <w:r w:rsidRPr="008F5E85">
        <w:rPr>
          <w:rFonts w:ascii="Times New Roman" w:hAnsi="Times New Roman" w:cs="Times New Roman"/>
          <w:bCs/>
          <w:sz w:val="24"/>
          <w:szCs w:val="24"/>
        </w:rPr>
        <w:t xml:space="preserve"> </w:t>
      </w:r>
      <w:proofErr w:type="spellStart"/>
      <w:r w:rsidRPr="008F5E85">
        <w:rPr>
          <w:rFonts w:ascii="Times New Roman" w:hAnsi="Times New Roman" w:cs="Times New Roman"/>
          <w:bCs/>
          <w:sz w:val="24"/>
          <w:szCs w:val="24"/>
        </w:rPr>
        <w:t>Professional</w:t>
      </w:r>
      <w:proofErr w:type="spellEnd"/>
      <w:r w:rsidRPr="008F5E85">
        <w:rPr>
          <w:rFonts w:ascii="Times New Roman" w:hAnsi="Times New Roman" w:cs="Times New Roman"/>
          <w:bCs/>
          <w:sz w:val="24"/>
          <w:szCs w:val="24"/>
        </w:rPr>
        <w:t>.</w:t>
      </w:r>
    </w:p>
    <w:p w:rsidR="005A3775" w:rsidRPr="008F5E85" w:rsidRDefault="00860F31" w:rsidP="00B71DF8">
      <w:pPr>
        <w:pStyle w:val="a4"/>
        <w:numPr>
          <w:ilvl w:val="3"/>
          <w:numId w:val="53"/>
        </w:numPr>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Кодировки наименования документов и чертежей будут предоставлены и должны использоваться пользователями Субподрядчиков при загрузке документов и чертежей в Проектную платформу. </w:t>
      </w:r>
    </w:p>
    <w:p w:rsidR="00860F31" w:rsidRPr="008F5E85" w:rsidRDefault="00860F31" w:rsidP="00B71DF8">
      <w:pPr>
        <w:pStyle w:val="a4"/>
        <w:numPr>
          <w:ilvl w:val="3"/>
          <w:numId w:val="53"/>
        </w:numPr>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Системные требования для работы с </w:t>
      </w:r>
      <w:proofErr w:type="gramStart"/>
      <w:r w:rsidRPr="008F5E85">
        <w:rPr>
          <w:rFonts w:ascii="Times New Roman" w:hAnsi="Times New Roman" w:cs="Times New Roman"/>
          <w:bCs/>
          <w:sz w:val="24"/>
          <w:szCs w:val="24"/>
        </w:rPr>
        <w:t>Интернет-платформой</w:t>
      </w:r>
      <w:proofErr w:type="gramEnd"/>
      <w:r w:rsidRPr="008F5E85">
        <w:rPr>
          <w:rFonts w:ascii="Times New Roman" w:hAnsi="Times New Roman" w:cs="Times New Roman"/>
          <w:bCs/>
          <w:sz w:val="24"/>
          <w:szCs w:val="24"/>
        </w:rPr>
        <w:t xml:space="preserve"> </w:t>
      </w:r>
      <w:proofErr w:type="spellStart"/>
      <w:r w:rsidRPr="008F5E85">
        <w:rPr>
          <w:rFonts w:ascii="Times New Roman" w:hAnsi="Times New Roman" w:cs="Times New Roman"/>
          <w:bCs/>
          <w:sz w:val="24"/>
          <w:szCs w:val="24"/>
        </w:rPr>
        <w:t>conjectPM</w:t>
      </w:r>
      <w:proofErr w:type="spellEnd"/>
      <w:r w:rsidRPr="008F5E85">
        <w:rPr>
          <w:rFonts w:ascii="Times New Roman" w:hAnsi="Times New Roman" w:cs="Times New Roman"/>
          <w:bCs/>
          <w:sz w:val="24"/>
          <w:szCs w:val="24"/>
        </w:rPr>
        <w:t xml:space="preserve">: </w:t>
      </w:r>
    </w:p>
    <w:p w:rsidR="00667F25" w:rsidRPr="008F5E85" w:rsidRDefault="009B0E7C" w:rsidP="005660CC">
      <w:pPr>
        <w:tabs>
          <w:tab w:val="left" w:pos="993"/>
          <w:tab w:val="left" w:pos="1276"/>
          <w:tab w:val="left" w:pos="1701"/>
          <w:tab w:val="left" w:pos="1843"/>
        </w:tabs>
        <w:spacing w:after="0" w:line="240" w:lineRule="auto"/>
        <w:ind w:right="-1" w:firstLine="709"/>
        <w:jc w:val="both"/>
        <w:rPr>
          <w:rFonts w:ascii="Times New Roman" w:hAnsi="Times New Roman"/>
          <w:bCs/>
          <w:sz w:val="24"/>
          <w:szCs w:val="24"/>
          <w:lang w:val="en-US"/>
        </w:rPr>
      </w:pPr>
      <w:r w:rsidRPr="008F5E85">
        <w:rPr>
          <w:rFonts w:ascii="Times New Roman" w:hAnsi="Times New Roman"/>
          <w:bCs/>
          <w:sz w:val="24"/>
          <w:szCs w:val="24"/>
          <w:lang w:val="en-US"/>
        </w:rPr>
        <w:t xml:space="preserve">- </w:t>
      </w:r>
      <w:r w:rsidR="00860F31" w:rsidRPr="008F5E85">
        <w:rPr>
          <w:rFonts w:ascii="Times New Roman" w:hAnsi="Times New Roman"/>
          <w:bCs/>
          <w:sz w:val="24"/>
          <w:szCs w:val="24"/>
          <w:lang w:val="en-US"/>
        </w:rPr>
        <w:t>Windows® 2000, Windows® XP, Windows® Vista, Windows®7;</w:t>
      </w:r>
    </w:p>
    <w:p w:rsidR="00667F25" w:rsidRPr="008F5E85" w:rsidRDefault="00A53990" w:rsidP="005660CC">
      <w:pPr>
        <w:tabs>
          <w:tab w:val="left" w:pos="993"/>
          <w:tab w:val="left" w:pos="1276"/>
          <w:tab w:val="left" w:pos="1701"/>
          <w:tab w:val="left" w:pos="1843"/>
        </w:tabs>
        <w:spacing w:after="0" w:line="240" w:lineRule="auto"/>
        <w:ind w:right="-1" w:firstLine="709"/>
        <w:jc w:val="both"/>
        <w:rPr>
          <w:rFonts w:ascii="Times New Roman" w:hAnsi="Times New Roman"/>
          <w:sz w:val="24"/>
          <w:szCs w:val="24"/>
          <w:lang w:val="fr-FR"/>
        </w:rPr>
      </w:pPr>
      <w:r w:rsidRPr="008F5E85">
        <w:rPr>
          <w:rFonts w:ascii="Times New Roman" w:hAnsi="Times New Roman"/>
          <w:sz w:val="24"/>
          <w:szCs w:val="24"/>
          <w:lang w:val="fr-FR"/>
        </w:rPr>
        <w:t xml:space="preserve">- </w:t>
      </w:r>
      <w:r w:rsidR="00860F31" w:rsidRPr="008F5E85">
        <w:rPr>
          <w:rFonts w:ascii="Times New Roman" w:hAnsi="Times New Roman"/>
          <w:bCs/>
          <w:sz w:val="24"/>
          <w:szCs w:val="24"/>
          <w:lang w:val="fr-FR"/>
        </w:rPr>
        <w:t xml:space="preserve">Internet Browser (MS Internet Explorer® 7.x, 8.x, 9.x </w:t>
      </w:r>
      <w:r w:rsidR="00860F31" w:rsidRPr="008F5E85">
        <w:rPr>
          <w:rFonts w:ascii="Times New Roman" w:hAnsi="Times New Roman"/>
          <w:bCs/>
          <w:sz w:val="24"/>
          <w:szCs w:val="24"/>
        </w:rPr>
        <w:t>или</w:t>
      </w:r>
      <w:r w:rsidR="00860F31" w:rsidRPr="008F5E85">
        <w:rPr>
          <w:rFonts w:ascii="Times New Roman" w:hAnsi="Times New Roman"/>
          <w:bCs/>
          <w:sz w:val="24"/>
          <w:szCs w:val="24"/>
          <w:lang w:val="fr-FR"/>
        </w:rPr>
        <w:t xml:space="preserve"> Firefox 2.x + 3.x</w:t>
      </w:r>
      <w:r w:rsidR="00AF4A91" w:rsidRPr="008F5E85">
        <w:rPr>
          <w:rFonts w:ascii="Times New Roman" w:hAnsi="Times New Roman"/>
          <w:sz w:val="24"/>
          <w:szCs w:val="24"/>
          <w:lang w:val="fr-FR"/>
        </w:rPr>
        <w:t xml:space="preserve"> </w:t>
      </w:r>
      <w:r w:rsidR="00AF4A91" w:rsidRPr="008F5E85">
        <w:rPr>
          <w:rFonts w:ascii="Times New Roman" w:hAnsi="Times New Roman"/>
          <w:bCs/>
          <w:sz w:val="24"/>
          <w:szCs w:val="24"/>
        </w:rPr>
        <w:t>с</w:t>
      </w:r>
      <w:r w:rsidR="00AF4A91" w:rsidRPr="008F5E85">
        <w:rPr>
          <w:rFonts w:ascii="Times New Roman" w:hAnsi="Times New Roman"/>
          <w:sz w:val="24"/>
          <w:szCs w:val="24"/>
          <w:lang w:val="fr-FR"/>
        </w:rPr>
        <w:t xml:space="preserve"> Java 1.6 </w:t>
      </w:r>
      <w:r w:rsidR="00AF4A91" w:rsidRPr="008F5E85">
        <w:rPr>
          <w:rFonts w:ascii="Times New Roman" w:hAnsi="Times New Roman"/>
          <w:bCs/>
          <w:sz w:val="24"/>
          <w:szCs w:val="24"/>
        </w:rPr>
        <w:t>и</w:t>
      </w:r>
      <w:r w:rsidR="00AF4A91" w:rsidRPr="008F5E85">
        <w:rPr>
          <w:rFonts w:ascii="Times New Roman" w:hAnsi="Times New Roman"/>
          <w:sz w:val="24"/>
          <w:szCs w:val="24"/>
          <w:lang w:val="fr-FR"/>
        </w:rPr>
        <w:t xml:space="preserve"> </w:t>
      </w:r>
      <w:r w:rsidR="00AF4A91" w:rsidRPr="008F5E85">
        <w:rPr>
          <w:rFonts w:ascii="Times New Roman" w:hAnsi="Times New Roman"/>
          <w:bCs/>
          <w:sz w:val="24"/>
          <w:szCs w:val="24"/>
        </w:rPr>
        <w:t>выше</w:t>
      </w:r>
      <w:r w:rsidR="00AF4A91" w:rsidRPr="008F5E85">
        <w:rPr>
          <w:rFonts w:ascii="Times New Roman" w:hAnsi="Times New Roman"/>
          <w:sz w:val="24"/>
          <w:szCs w:val="24"/>
          <w:lang w:val="fr-FR"/>
        </w:rPr>
        <w:t>)</w:t>
      </w:r>
      <w:r w:rsidRPr="008F5E85">
        <w:rPr>
          <w:rFonts w:ascii="Times New Roman" w:hAnsi="Times New Roman"/>
          <w:sz w:val="24"/>
          <w:szCs w:val="24"/>
          <w:lang w:val="fr-FR"/>
        </w:rPr>
        <w:t>;</w:t>
      </w:r>
    </w:p>
    <w:p w:rsidR="00667F25" w:rsidRPr="008F5E85" w:rsidRDefault="009B0E7C" w:rsidP="005660CC">
      <w:pPr>
        <w:tabs>
          <w:tab w:val="left" w:pos="993"/>
          <w:tab w:val="left" w:pos="1276"/>
          <w:tab w:val="left" w:pos="1701"/>
          <w:tab w:val="left" w:pos="1843"/>
        </w:tabs>
        <w:spacing w:after="0" w:line="240" w:lineRule="auto"/>
        <w:ind w:right="-1" w:firstLine="709"/>
        <w:jc w:val="both"/>
        <w:rPr>
          <w:rFonts w:ascii="Times New Roman" w:hAnsi="Times New Roman"/>
          <w:bCs/>
          <w:sz w:val="24"/>
          <w:szCs w:val="24"/>
        </w:rPr>
      </w:pPr>
      <w:r w:rsidRPr="008F5E85">
        <w:rPr>
          <w:rFonts w:ascii="Times New Roman" w:hAnsi="Times New Roman"/>
          <w:bCs/>
          <w:sz w:val="24"/>
          <w:szCs w:val="24"/>
        </w:rPr>
        <w:t xml:space="preserve">- </w:t>
      </w:r>
      <w:proofErr w:type="spellStart"/>
      <w:r w:rsidR="00860F31" w:rsidRPr="008F5E85">
        <w:rPr>
          <w:rFonts w:ascii="Times New Roman" w:hAnsi="Times New Roman"/>
          <w:bCs/>
          <w:sz w:val="24"/>
          <w:szCs w:val="24"/>
        </w:rPr>
        <w:t>JavaScript</w:t>
      </w:r>
      <w:proofErr w:type="spellEnd"/>
      <w:r w:rsidR="00860F31" w:rsidRPr="008F5E85">
        <w:rPr>
          <w:rFonts w:ascii="Times New Roman" w:hAnsi="Times New Roman"/>
          <w:bCs/>
          <w:sz w:val="24"/>
          <w:szCs w:val="24"/>
        </w:rPr>
        <w:t xml:space="preserve"> и </w:t>
      </w:r>
      <w:proofErr w:type="spellStart"/>
      <w:r w:rsidR="00860F31" w:rsidRPr="008F5E85">
        <w:rPr>
          <w:rFonts w:ascii="Times New Roman" w:hAnsi="Times New Roman"/>
          <w:bCs/>
          <w:sz w:val="24"/>
          <w:szCs w:val="24"/>
        </w:rPr>
        <w:t>Cookies</w:t>
      </w:r>
      <w:proofErr w:type="spellEnd"/>
      <w:r w:rsidR="00860F31" w:rsidRPr="008F5E85">
        <w:rPr>
          <w:rFonts w:ascii="Times New Roman" w:hAnsi="Times New Roman"/>
          <w:bCs/>
          <w:sz w:val="24"/>
          <w:szCs w:val="24"/>
        </w:rPr>
        <w:t xml:space="preserve"> должны быть активированы;</w:t>
      </w:r>
    </w:p>
    <w:p w:rsidR="00667F25" w:rsidRPr="008F5E85" w:rsidRDefault="009B0E7C" w:rsidP="005660CC">
      <w:pPr>
        <w:tabs>
          <w:tab w:val="left" w:pos="993"/>
          <w:tab w:val="left" w:pos="1276"/>
          <w:tab w:val="left" w:pos="1701"/>
          <w:tab w:val="left" w:pos="1843"/>
        </w:tabs>
        <w:spacing w:after="0" w:line="240" w:lineRule="auto"/>
        <w:ind w:right="-1" w:firstLine="709"/>
        <w:jc w:val="both"/>
        <w:rPr>
          <w:rFonts w:ascii="Times New Roman" w:hAnsi="Times New Roman"/>
          <w:bCs/>
          <w:sz w:val="24"/>
          <w:szCs w:val="24"/>
        </w:rPr>
      </w:pPr>
      <w:r w:rsidRPr="008F5E85">
        <w:rPr>
          <w:rFonts w:ascii="Times New Roman" w:hAnsi="Times New Roman"/>
          <w:bCs/>
          <w:sz w:val="24"/>
          <w:szCs w:val="24"/>
        </w:rPr>
        <w:t>- р</w:t>
      </w:r>
      <w:r w:rsidR="00860F31" w:rsidRPr="008F5E85">
        <w:rPr>
          <w:rFonts w:ascii="Times New Roman" w:hAnsi="Times New Roman"/>
          <w:bCs/>
          <w:sz w:val="24"/>
          <w:szCs w:val="24"/>
        </w:rPr>
        <w:t>азрешение экрана 1024 x 768 пикселей или выше;</w:t>
      </w:r>
    </w:p>
    <w:p w:rsidR="00667F25" w:rsidRPr="008F5E85" w:rsidRDefault="009B0E7C" w:rsidP="005660CC">
      <w:pPr>
        <w:tabs>
          <w:tab w:val="left" w:pos="993"/>
          <w:tab w:val="left" w:pos="1276"/>
          <w:tab w:val="left" w:pos="1701"/>
          <w:tab w:val="left" w:pos="1843"/>
        </w:tabs>
        <w:spacing w:after="0" w:line="240" w:lineRule="auto"/>
        <w:ind w:right="-1" w:firstLine="709"/>
        <w:jc w:val="both"/>
        <w:rPr>
          <w:rFonts w:ascii="Times New Roman" w:hAnsi="Times New Roman"/>
          <w:bCs/>
          <w:sz w:val="24"/>
          <w:szCs w:val="24"/>
        </w:rPr>
      </w:pPr>
      <w:r w:rsidRPr="008F5E85">
        <w:rPr>
          <w:rFonts w:ascii="Times New Roman" w:hAnsi="Times New Roman"/>
          <w:bCs/>
          <w:sz w:val="24"/>
          <w:szCs w:val="24"/>
        </w:rPr>
        <w:t>- ш</w:t>
      </w:r>
      <w:r w:rsidR="00860F31" w:rsidRPr="008F5E85">
        <w:rPr>
          <w:rFonts w:ascii="Times New Roman" w:hAnsi="Times New Roman"/>
          <w:bCs/>
          <w:sz w:val="24"/>
          <w:szCs w:val="24"/>
        </w:rPr>
        <w:t xml:space="preserve">ирокополосный доступ </w:t>
      </w:r>
      <w:proofErr w:type="gramStart"/>
      <w:r w:rsidR="00860F31" w:rsidRPr="008F5E85">
        <w:rPr>
          <w:rFonts w:ascii="Times New Roman" w:hAnsi="Times New Roman"/>
          <w:bCs/>
          <w:sz w:val="24"/>
          <w:szCs w:val="24"/>
        </w:rPr>
        <w:t>к</w:t>
      </w:r>
      <w:proofErr w:type="gramEnd"/>
      <w:r w:rsidR="00860F31" w:rsidRPr="008F5E85">
        <w:rPr>
          <w:rFonts w:ascii="Times New Roman" w:hAnsi="Times New Roman"/>
          <w:bCs/>
          <w:sz w:val="24"/>
          <w:szCs w:val="24"/>
        </w:rPr>
        <w:t xml:space="preserve"> Интернет.</w:t>
      </w:r>
    </w:p>
    <w:p w:rsidR="00860F31" w:rsidRPr="008F5E85" w:rsidRDefault="00860F31" w:rsidP="00B71DF8">
      <w:pPr>
        <w:pStyle w:val="a4"/>
        <w:numPr>
          <w:ilvl w:val="3"/>
          <w:numId w:val="53"/>
        </w:numPr>
        <w:tabs>
          <w:tab w:val="left" w:pos="0"/>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 xml:space="preserve">Также рекомендуется добавить «*.conject.com» в список «надежные узлы» для всех персональных компьютеров, на которых используется </w:t>
      </w:r>
      <w:proofErr w:type="spellStart"/>
      <w:r w:rsidRPr="008F5E85">
        <w:rPr>
          <w:rFonts w:ascii="Times New Roman" w:hAnsi="Times New Roman" w:cs="Times New Roman"/>
          <w:bCs/>
          <w:sz w:val="24"/>
          <w:szCs w:val="24"/>
        </w:rPr>
        <w:t>conjectPM</w:t>
      </w:r>
      <w:proofErr w:type="spellEnd"/>
      <w:r w:rsidRPr="008F5E85">
        <w:rPr>
          <w:rFonts w:ascii="Times New Roman" w:hAnsi="Times New Roman" w:cs="Times New Roman"/>
          <w:bCs/>
          <w:sz w:val="24"/>
          <w:szCs w:val="24"/>
        </w:rPr>
        <w:t>, и отключить блокировку всплывающих окон для этого сайта</w:t>
      </w:r>
      <w:r w:rsidRPr="008F5E85">
        <w:rPr>
          <w:rFonts w:ascii="Times New Roman" w:hAnsi="Times New Roman" w:cs="Times New Roman"/>
          <w:sz w:val="24"/>
          <w:szCs w:val="24"/>
        </w:rPr>
        <w:t>.</w:t>
      </w:r>
    </w:p>
    <w:p w:rsidR="00860F31" w:rsidRPr="008F5E85" w:rsidRDefault="00227B3B" w:rsidP="00B71DF8">
      <w:pPr>
        <w:pStyle w:val="a4"/>
        <w:numPr>
          <w:ilvl w:val="2"/>
          <w:numId w:val="5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Геодезический</w:t>
      </w:r>
      <w:r w:rsidRPr="008F5E85">
        <w:rPr>
          <w:rFonts w:ascii="Times New Roman" w:hAnsi="Times New Roman" w:cs="Times New Roman"/>
          <w:b/>
          <w:bCs/>
          <w:sz w:val="24"/>
          <w:szCs w:val="24"/>
        </w:rPr>
        <w:t>, лабораторный контроль и освидетельствования</w:t>
      </w:r>
    </w:p>
    <w:p w:rsidR="00227B3B" w:rsidRPr="008F5E85" w:rsidRDefault="00227B3B"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Генеральный Подрядчик осуществляет контроль за выполнением геодезических работ в процессе строительства, в том числе:</w:t>
      </w:r>
    </w:p>
    <w:p w:rsidR="00B54713" w:rsidRPr="008F5E85" w:rsidRDefault="00B54713" w:rsidP="005660CC">
      <w:pPr>
        <w:pStyle w:val="Redraft"/>
        <w:numPr>
          <w:ilvl w:val="0"/>
          <w:numId w:val="0"/>
        </w:numPr>
        <w:tabs>
          <w:tab w:val="left" w:pos="993"/>
          <w:tab w:val="left" w:pos="1276"/>
          <w:tab w:val="left" w:pos="1701"/>
          <w:tab w:val="left" w:pos="1843"/>
        </w:tabs>
        <w:ind w:right="-1" w:firstLine="709"/>
        <w:rPr>
          <w:color w:val="auto"/>
          <w:sz w:val="24"/>
          <w:szCs w:val="24"/>
        </w:rPr>
      </w:pPr>
      <w:r w:rsidRPr="008F5E85">
        <w:rPr>
          <w:color w:val="auto"/>
          <w:sz w:val="24"/>
          <w:szCs w:val="24"/>
        </w:rPr>
        <w:t xml:space="preserve"> - </w:t>
      </w:r>
      <w:r w:rsidR="00227B3B" w:rsidRPr="008F5E85">
        <w:rPr>
          <w:color w:val="auto"/>
          <w:sz w:val="24"/>
          <w:szCs w:val="24"/>
        </w:rPr>
        <w:t>сохранность геодезической разбивочной основы для строительства, наличие документов, удостоверяющих качество геодезических инструментов на Строительной площадке;</w:t>
      </w:r>
    </w:p>
    <w:p w:rsidR="00B54713" w:rsidRPr="008F5E85" w:rsidRDefault="00B54713" w:rsidP="005660CC">
      <w:pPr>
        <w:pStyle w:val="Redraft"/>
        <w:numPr>
          <w:ilvl w:val="0"/>
          <w:numId w:val="0"/>
        </w:numPr>
        <w:tabs>
          <w:tab w:val="left" w:pos="993"/>
          <w:tab w:val="left" w:pos="1276"/>
          <w:tab w:val="left" w:pos="1701"/>
          <w:tab w:val="left" w:pos="1843"/>
        </w:tabs>
        <w:ind w:right="-1" w:firstLine="709"/>
        <w:rPr>
          <w:color w:val="auto"/>
          <w:sz w:val="24"/>
          <w:szCs w:val="24"/>
        </w:rPr>
      </w:pPr>
      <w:r w:rsidRPr="008F5E85">
        <w:rPr>
          <w:color w:val="auto"/>
          <w:sz w:val="24"/>
          <w:szCs w:val="24"/>
        </w:rPr>
        <w:t xml:space="preserve"> - </w:t>
      </w:r>
      <w:r w:rsidR="00227B3B" w:rsidRPr="008F5E85">
        <w:rPr>
          <w:color w:val="auto"/>
          <w:sz w:val="24"/>
          <w:szCs w:val="24"/>
        </w:rPr>
        <w:t>выдача Субподрядчикам разбивочных чертежей;</w:t>
      </w:r>
    </w:p>
    <w:p w:rsidR="00B54713" w:rsidRPr="008F5E85" w:rsidRDefault="00B54713" w:rsidP="005660CC">
      <w:pPr>
        <w:pStyle w:val="Redraft"/>
        <w:numPr>
          <w:ilvl w:val="0"/>
          <w:numId w:val="0"/>
        </w:numPr>
        <w:tabs>
          <w:tab w:val="left" w:pos="993"/>
          <w:tab w:val="left" w:pos="1276"/>
          <w:tab w:val="left" w:pos="1701"/>
          <w:tab w:val="left" w:pos="1843"/>
        </w:tabs>
        <w:ind w:right="-1" w:firstLine="709"/>
        <w:rPr>
          <w:color w:val="auto"/>
          <w:sz w:val="24"/>
          <w:szCs w:val="24"/>
        </w:rPr>
      </w:pPr>
      <w:r w:rsidRPr="008F5E85">
        <w:rPr>
          <w:color w:val="auto"/>
          <w:sz w:val="24"/>
          <w:szCs w:val="24"/>
        </w:rPr>
        <w:t xml:space="preserve"> - </w:t>
      </w:r>
      <w:r w:rsidR="00227B3B" w:rsidRPr="008F5E85">
        <w:rPr>
          <w:color w:val="auto"/>
          <w:sz w:val="24"/>
          <w:szCs w:val="24"/>
        </w:rPr>
        <w:t>осуществление регулярного геодезического контроля Работ на выявление отклонений, установленных СНиП, ГОСТ или требованиями Проектной документации и Рабочей документации;</w:t>
      </w:r>
    </w:p>
    <w:p w:rsidR="00B54713" w:rsidRPr="008F5E85" w:rsidRDefault="00B54713" w:rsidP="005660CC">
      <w:pPr>
        <w:pStyle w:val="Redraft"/>
        <w:numPr>
          <w:ilvl w:val="0"/>
          <w:numId w:val="0"/>
        </w:numPr>
        <w:tabs>
          <w:tab w:val="left" w:pos="993"/>
          <w:tab w:val="left" w:pos="1276"/>
          <w:tab w:val="left" w:pos="1701"/>
          <w:tab w:val="left" w:pos="1843"/>
        </w:tabs>
        <w:ind w:right="-1" w:firstLine="709"/>
        <w:rPr>
          <w:color w:val="auto"/>
          <w:sz w:val="24"/>
          <w:szCs w:val="24"/>
        </w:rPr>
      </w:pPr>
      <w:r w:rsidRPr="008F5E85">
        <w:rPr>
          <w:color w:val="auto"/>
          <w:sz w:val="24"/>
          <w:szCs w:val="24"/>
        </w:rPr>
        <w:t xml:space="preserve"> - </w:t>
      </w:r>
      <w:r w:rsidR="00227B3B" w:rsidRPr="008F5E85">
        <w:rPr>
          <w:color w:val="auto"/>
          <w:sz w:val="24"/>
          <w:szCs w:val="24"/>
        </w:rPr>
        <w:t>осуществление геодезических измере</w:t>
      </w:r>
      <w:r w:rsidR="009103E1" w:rsidRPr="008F5E85">
        <w:rPr>
          <w:color w:val="auto"/>
          <w:sz w:val="24"/>
          <w:szCs w:val="24"/>
        </w:rPr>
        <w:t>ний осадок строящегося Объекта,</w:t>
      </w:r>
      <w:r w:rsidR="00227B3B" w:rsidRPr="008F5E85">
        <w:rPr>
          <w:color w:val="auto"/>
          <w:sz w:val="24"/>
          <w:szCs w:val="24"/>
        </w:rPr>
        <w:t xml:space="preserve"> деформаций оснований строящихся зданий и сооружений, выполнение контрольных геодезических съемок и по их результатам нанесение всех изменений на исполнительный генеральный план Объекта;</w:t>
      </w:r>
    </w:p>
    <w:p w:rsidR="00533C0A" w:rsidRPr="008F5E85" w:rsidRDefault="00B54713" w:rsidP="008F5E85">
      <w:pPr>
        <w:pStyle w:val="Redraft"/>
        <w:numPr>
          <w:ilvl w:val="0"/>
          <w:numId w:val="0"/>
        </w:numPr>
        <w:tabs>
          <w:tab w:val="left" w:pos="993"/>
          <w:tab w:val="left" w:pos="1276"/>
          <w:tab w:val="left" w:pos="1701"/>
          <w:tab w:val="left" w:pos="1843"/>
        </w:tabs>
        <w:ind w:right="-1" w:firstLine="709"/>
        <w:rPr>
          <w:color w:val="auto"/>
          <w:sz w:val="24"/>
          <w:szCs w:val="24"/>
        </w:rPr>
      </w:pPr>
      <w:r w:rsidRPr="008F5E85">
        <w:rPr>
          <w:color w:val="auto"/>
          <w:sz w:val="24"/>
          <w:szCs w:val="24"/>
        </w:rPr>
        <w:t xml:space="preserve"> - </w:t>
      </w:r>
      <w:r w:rsidR="00227B3B" w:rsidRPr="008F5E85">
        <w:rPr>
          <w:color w:val="auto"/>
          <w:sz w:val="24"/>
          <w:szCs w:val="24"/>
        </w:rPr>
        <w:t>осуществление Субподрядчиками исполнительной геодезической съемки.</w:t>
      </w:r>
    </w:p>
    <w:p w:rsidR="00533C0A" w:rsidRPr="008F5E85" w:rsidRDefault="00533C0A" w:rsidP="00533C0A">
      <w:pPr>
        <w:pStyle w:val="BMKSchedule3"/>
        <w:numPr>
          <w:ilvl w:val="0"/>
          <w:numId w:val="0"/>
        </w:numPr>
        <w:tabs>
          <w:tab w:val="left" w:pos="993"/>
          <w:tab w:val="left" w:pos="1276"/>
          <w:tab w:val="left" w:pos="1701"/>
          <w:tab w:val="left" w:pos="1843"/>
        </w:tabs>
        <w:spacing w:after="0"/>
        <w:ind w:right="-1"/>
        <w:rPr>
          <w:sz w:val="24"/>
          <w:szCs w:val="24"/>
          <w:lang w:val="ru-RU"/>
        </w:rPr>
      </w:pPr>
    </w:p>
    <w:p w:rsidR="007A2B27" w:rsidRPr="008F5E85" w:rsidRDefault="007A2B27" w:rsidP="00B71DF8">
      <w:pPr>
        <w:pStyle w:val="a4"/>
        <w:numPr>
          <w:ilvl w:val="0"/>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ЖУРНАЛ ПРОИЗВОДСТВА РАБОТ И ЖУРНАЛ СПЕЦИАЛЬНЫХ РАБОТ</w:t>
      </w:r>
    </w:p>
    <w:p w:rsidR="00691DEA" w:rsidRPr="008F5E85" w:rsidRDefault="00691DEA"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В течение срока действия настоящего Договора Генеральный Подрядчик должен ежедневно вести журнал производства Работ на русском языке. Каждая запись в журнале должна быть подписана </w:t>
      </w:r>
      <w:r w:rsidR="00B8040B" w:rsidRPr="008F5E85">
        <w:rPr>
          <w:rFonts w:ascii="Times New Roman" w:hAnsi="Times New Roman" w:cs="Times New Roman"/>
          <w:sz w:val="24"/>
          <w:szCs w:val="24"/>
        </w:rPr>
        <w:t>Строительным контролем</w:t>
      </w:r>
      <w:r w:rsidRPr="008F5E85">
        <w:rPr>
          <w:rFonts w:ascii="Times New Roman" w:hAnsi="Times New Roman" w:cs="Times New Roman"/>
          <w:sz w:val="24"/>
          <w:szCs w:val="24"/>
        </w:rPr>
        <w:t xml:space="preserve"> и </w:t>
      </w:r>
      <w:r w:rsidR="007633D2" w:rsidRPr="008F5E85">
        <w:rPr>
          <w:rFonts w:ascii="Times New Roman" w:hAnsi="Times New Roman" w:cs="Times New Roman"/>
          <w:sz w:val="24"/>
          <w:szCs w:val="24"/>
        </w:rPr>
        <w:t>Генеральным Подрядчиком</w:t>
      </w:r>
      <w:r w:rsidRPr="008F5E85">
        <w:rPr>
          <w:rFonts w:ascii="Times New Roman" w:hAnsi="Times New Roman" w:cs="Times New Roman"/>
          <w:sz w:val="24"/>
          <w:szCs w:val="24"/>
        </w:rPr>
        <w:t>.</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Cs/>
          <w:sz w:val="24"/>
          <w:szCs w:val="24"/>
        </w:rPr>
      </w:pPr>
      <w:proofErr w:type="gramStart"/>
      <w:r w:rsidRPr="008F5E85">
        <w:rPr>
          <w:rFonts w:ascii="Times New Roman" w:hAnsi="Times New Roman" w:cs="Times New Roman"/>
          <w:sz w:val="24"/>
          <w:szCs w:val="24"/>
        </w:rPr>
        <w:t xml:space="preserve">Журнал производства Работ должен отражать весь ход производства Работ, а также все связанные с производством Работ факты и обстоятельства, имеющие существенное значение для реализации Работ по Договору (например, дата начала и окончания Работ, уведомления о проведенных испытаниях, задержки, связанные с несвоевременным выполнением </w:t>
      </w:r>
      <w:r w:rsidR="006430AA" w:rsidRPr="008F5E85">
        <w:rPr>
          <w:rFonts w:ascii="Times New Roman" w:hAnsi="Times New Roman" w:cs="Times New Roman"/>
          <w:sz w:val="24"/>
          <w:szCs w:val="24"/>
        </w:rPr>
        <w:t>Работ</w:t>
      </w:r>
      <w:r w:rsidRPr="008F5E85">
        <w:rPr>
          <w:rFonts w:ascii="Times New Roman" w:hAnsi="Times New Roman" w:cs="Times New Roman"/>
          <w:sz w:val="24"/>
          <w:szCs w:val="24"/>
        </w:rPr>
        <w:t>, случаи выхода из строя строительной техники и другие).</w:t>
      </w:r>
      <w:proofErr w:type="gramEnd"/>
    </w:p>
    <w:p w:rsidR="007A2B27" w:rsidRPr="008F5E85" w:rsidRDefault="00122C3A"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В случае</w:t>
      </w:r>
      <w:r w:rsidR="007A2B27" w:rsidRPr="008F5E85">
        <w:rPr>
          <w:rFonts w:ascii="Times New Roman" w:hAnsi="Times New Roman" w:cs="Times New Roman"/>
          <w:sz w:val="24"/>
          <w:szCs w:val="24"/>
        </w:rPr>
        <w:t xml:space="preserve"> если форма журнала производства </w:t>
      </w:r>
      <w:r w:rsidR="005051BD" w:rsidRPr="008F5E85">
        <w:rPr>
          <w:rFonts w:ascii="Times New Roman" w:hAnsi="Times New Roman" w:cs="Times New Roman"/>
          <w:sz w:val="24"/>
          <w:szCs w:val="24"/>
        </w:rPr>
        <w:t xml:space="preserve">Работ </w:t>
      </w:r>
      <w:r w:rsidR="007A2B27" w:rsidRPr="008F5E85">
        <w:rPr>
          <w:rFonts w:ascii="Times New Roman" w:hAnsi="Times New Roman" w:cs="Times New Roman"/>
          <w:sz w:val="24"/>
          <w:szCs w:val="24"/>
        </w:rPr>
        <w:t xml:space="preserve">не покрывает требования к ведению </w:t>
      </w:r>
      <w:r w:rsidR="002E3C3A" w:rsidRPr="008F5E85">
        <w:rPr>
          <w:rFonts w:ascii="Times New Roman" w:hAnsi="Times New Roman" w:cs="Times New Roman"/>
          <w:sz w:val="24"/>
          <w:szCs w:val="24"/>
        </w:rPr>
        <w:t xml:space="preserve">Исполнительной </w:t>
      </w:r>
      <w:r w:rsidR="00A02B41" w:rsidRPr="008F5E85">
        <w:rPr>
          <w:rFonts w:ascii="Times New Roman" w:hAnsi="Times New Roman" w:cs="Times New Roman"/>
          <w:sz w:val="24"/>
          <w:szCs w:val="24"/>
        </w:rPr>
        <w:t>документации, предусмотренные настоящим Договором, либо не отвечает требованиям</w:t>
      </w:r>
      <w:r w:rsidR="007A2B27" w:rsidRPr="008F5E85">
        <w:rPr>
          <w:rFonts w:ascii="Times New Roman" w:hAnsi="Times New Roman" w:cs="Times New Roman"/>
          <w:sz w:val="24"/>
          <w:szCs w:val="24"/>
        </w:rPr>
        <w:t xml:space="preserve"> надзорных органов, Генеральный Подрядчик в установленном порядке и в соответствии с положениями настоящей статьи Договора ведет журналы специальных работ.</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Если </w:t>
      </w:r>
      <w:r w:rsidR="00B8040B" w:rsidRPr="008F5E85">
        <w:rPr>
          <w:rFonts w:ascii="Times New Roman" w:hAnsi="Times New Roman" w:cs="Times New Roman"/>
          <w:sz w:val="24"/>
          <w:szCs w:val="24"/>
        </w:rPr>
        <w:t>Строительный контроль</w:t>
      </w:r>
      <w:r w:rsidR="007633D2" w:rsidRPr="008F5E85">
        <w:rPr>
          <w:rFonts w:ascii="Times New Roman" w:hAnsi="Times New Roman" w:cs="Times New Roman"/>
          <w:sz w:val="24"/>
          <w:szCs w:val="24"/>
        </w:rPr>
        <w:t xml:space="preserve"> </w:t>
      </w:r>
      <w:r w:rsidR="00103B25" w:rsidRPr="008F5E85">
        <w:rPr>
          <w:rFonts w:ascii="Times New Roman" w:hAnsi="Times New Roman" w:cs="Times New Roman"/>
          <w:sz w:val="24"/>
          <w:szCs w:val="24"/>
        </w:rPr>
        <w:t>имеет</w:t>
      </w:r>
      <w:r w:rsidRPr="008F5E85">
        <w:rPr>
          <w:rFonts w:ascii="Times New Roman" w:hAnsi="Times New Roman" w:cs="Times New Roman"/>
          <w:sz w:val="24"/>
          <w:szCs w:val="24"/>
        </w:rPr>
        <w:t xml:space="preserve"> замечания по ходу выполнения или качеству Работ, а </w:t>
      </w:r>
      <w:proofErr w:type="gramStart"/>
      <w:r w:rsidRPr="008F5E85">
        <w:rPr>
          <w:rFonts w:ascii="Times New Roman" w:hAnsi="Times New Roman" w:cs="Times New Roman"/>
          <w:sz w:val="24"/>
          <w:szCs w:val="24"/>
        </w:rPr>
        <w:t>также</w:t>
      </w:r>
      <w:proofErr w:type="gramEnd"/>
      <w:r w:rsidRPr="008F5E85">
        <w:rPr>
          <w:rFonts w:ascii="Times New Roman" w:hAnsi="Times New Roman" w:cs="Times New Roman"/>
          <w:sz w:val="24"/>
          <w:szCs w:val="24"/>
        </w:rPr>
        <w:t xml:space="preserve"> </w:t>
      </w:r>
      <w:r w:rsidR="00A02B41" w:rsidRPr="008F5E85">
        <w:rPr>
          <w:rFonts w:ascii="Times New Roman" w:hAnsi="Times New Roman" w:cs="Times New Roman"/>
          <w:sz w:val="24"/>
          <w:szCs w:val="24"/>
        </w:rPr>
        <w:t xml:space="preserve">если </w:t>
      </w:r>
      <w:r w:rsidR="00B8040B" w:rsidRPr="008F5E85">
        <w:rPr>
          <w:rFonts w:ascii="Times New Roman" w:hAnsi="Times New Roman" w:cs="Times New Roman"/>
          <w:sz w:val="24"/>
          <w:szCs w:val="24"/>
        </w:rPr>
        <w:t>Строительный контроль</w:t>
      </w:r>
      <w:r w:rsidR="007633D2"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не </w:t>
      </w:r>
      <w:r w:rsidR="00103B25" w:rsidRPr="008F5E85">
        <w:rPr>
          <w:rFonts w:ascii="Times New Roman" w:hAnsi="Times New Roman" w:cs="Times New Roman"/>
          <w:sz w:val="24"/>
          <w:szCs w:val="24"/>
        </w:rPr>
        <w:t>согласен</w:t>
      </w:r>
      <w:r w:rsidRPr="008F5E85">
        <w:rPr>
          <w:rFonts w:ascii="Times New Roman" w:hAnsi="Times New Roman" w:cs="Times New Roman"/>
          <w:sz w:val="24"/>
          <w:szCs w:val="24"/>
        </w:rPr>
        <w:t xml:space="preserve"> с записями, внесенными Генеральным Подрядчиком</w:t>
      </w:r>
      <w:r w:rsidR="00A02B41" w:rsidRPr="008F5E85">
        <w:rPr>
          <w:rFonts w:ascii="Times New Roman" w:hAnsi="Times New Roman" w:cs="Times New Roman"/>
          <w:sz w:val="24"/>
          <w:szCs w:val="24"/>
        </w:rPr>
        <w:t xml:space="preserve"> в журналы</w:t>
      </w:r>
      <w:r w:rsidRPr="008F5E85">
        <w:rPr>
          <w:rFonts w:ascii="Times New Roman" w:hAnsi="Times New Roman" w:cs="Times New Roman"/>
          <w:sz w:val="24"/>
          <w:szCs w:val="24"/>
        </w:rPr>
        <w:t xml:space="preserve">, </w:t>
      </w:r>
      <w:r w:rsidR="00B8040B" w:rsidRPr="008F5E85">
        <w:rPr>
          <w:rFonts w:ascii="Times New Roman" w:hAnsi="Times New Roman" w:cs="Times New Roman"/>
          <w:sz w:val="24"/>
          <w:szCs w:val="24"/>
        </w:rPr>
        <w:t>Строительный контроль</w:t>
      </w:r>
      <w:r w:rsidR="007633D2" w:rsidRPr="008F5E85">
        <w:rPr>
          <w:rFonts w:ascii="Times New Roman" w:hAnsi="Times New Roman" w:cs="Times New Roman"/>
          <w:sz w:val="24"/>
          <w:szCs w:val="24"/>
        </w:rPr>
        <w:t xml:space="preserve"> </w:t>
      </w:r>
      <w:r w:rsidR="00A02B41" w:rsidRPr="008F5E85">
        <w:rPr>
          <w:rFonts w:ascii="Times New Roman" w:hAnsi="Times New Roman" w:cs="Times New Roman"/>
          <w:sz w:val="24"/>
          <w:szCs w:val="24"/>
        </w:rPr>
        <w:t>вправе</w:t>
      </w:r>
      <w:r w:rsidRPr="008F5E85">
        <w:rPr>
          <w:rFonts w:ascii="Times New Roman" w:hAnsi="Times New Roman" w:cs="Times New Roman"/>
          <w:sz w:val="24"/>
          <w:szCs w:val="24"/>
        </w:rPr>
        <w:t xml:space="preserve"> изложить свое мнение в журнале производства Работ. В этом случае Генеральный Подрядчик в течение 3 (трёх)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 xml:space="preserve">дней </w:t>
      </w:r>
      <w:r w:rsidRPr="008F5E85">
        <w:rPr>
          <w:rFonts w:ascii="Times New Roman" w:hAnsi="Times New Roman" w:cs="Times New Roman"/>
          <w:sz w:val="24"/>
          <w:szCs w:val="24"/>
        </w:rPr>
        <w:lastRenderedPageBreak/>
        <w:t xml:space="preserve">обязан принять меры по устранению отмеченных </w:t>
      </w:r>
      <w:r w:rsidR="00B8040B" w:rsidRPr="008F5E85">
        <w:rPr>
          <w:rFonts w:ascii="Times New Roman" w:hAnsi="Times New Roman" w:cs="Times New Roman"/>
          <w:sz w:val="24"/>
          <w:szCs w:val="24"/>
        </w:rPr>
        <w:t>Строительным контролем</w:t>
      </w:r>
      <w:r w:rsidR="007633D2" w:rsidRPr="008F5E85">
        <w:rPr>
          <w:rFonts w:ascii="Times New Roman" w:hAnsi="Times New Roman" w:cs="Times New Roman"/>
          <w:sz w:val="24"/>
          <w:szCs w:val="24"/>
        </w:rPr>
        <w:t xml:space="preserve"> </w:t>
      </w:r>
      <w:r w:rsidR="005051BD" w:rsidRPr="008F5E85">
        <w:rPr>
          <w:rFonts w:ascii="Times New Roman" w:hAnsi="Times New Roman" w:cs="Times New Roman"/>
          <w:sz w:val="24"/>
          <w:szCs w:val="24"/>
        </w:rPr>
        <w:t xml:space="preserve">Недостатков </w:t>
      </w:r>
      <w:r w:rsidRPr="008F5E85">
        <w:rPr>
          <w:rFonts w:ascii="Times New Roman" w:hAnsi="Times New Roman" w:cs="Times New Roman"/>
          <w:sz w:val="24"/>
          <w:szCs w:val="24"/>
        </w:rPr>
        <w:t xml:space="preserve">и в указанный срок письменно проинформировать </w:t>
      </w:r>
      <w:r w:rsidR="00B8040B" w:rsidRPr="008F5E85">
        <w:rPr>
          <w:rFonts w:ascii="Times New Roman" w:hAnsi="Times New Roman" w:cs="Times New Roman"/>
          <w:sz w:val="24"/>
          <w:szCs w:val="24"/>
        </w:rPr>
        <w:t>Строительный контроль</w:t>
      </w:r>
      <w:r w:rsidR="007633D2" w:rsidRPr="008F5E85">
        <w:rPr>
          <w:rFonts w:ascii="Times New Roman" w:hAnsi="Times New Roman" w:cs="Times New Roman"/>
          <w:sz w:val="24"/>
          <w:szCs w:val="24"/>
        </w:rPr>
        <w:t xml:space="preserve"> </w:t>
      </w:r>
      <w:r w:rsidRPr="008F5E85">
        <w:rPr>
          <w:rFonts w:ascii="Times New Roman" w:hAnsi="Times New Roman" w:cs="Times New Roman"/>
          <w:sz w:val="24"/>
          <w:szCs w:val="24"/>
        </w:rPr>
        <w:t>о выполненных им мерах.</w:t>
      </w:r>
    </w:p>
    <w:p w:rsidR="00691DEA" w:rsidRPr="009266BC" w:rsidRDefault="00691DEA"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9266BC" w:rsidRPr="00B55F6F" w:rsidRDefault="009266BC"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9266BC" w:rsidRPr="00B55F6F" w:rsidRDefault="009266BC"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9266BC" w:rsidRPr="00B55F6F" w:rsidRDefault="009266BC"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7A2B27" w:rsidRPr="008F5E85" w:rsidRDefault="007A2B27" w:rsidP="005660CC">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b/>
          <w:bCs/>
          <w:caps/>
          <w:sz w:val="24"/>
          <w:szCs w:val="24"/>
        </w:rPr>
        <w:t>Транспортировка, подъем материалов и оборудования, вывоз мусора и уборка</w:t>
      </w:r>
    </w:p>
    <w:p w:rsidR="001E073C" w:rsidRPr="008F5E85" w:rsidRDefault="001E073C"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Генеральный Подрядчик отвечает за надлежащую упаковку, погрузку, транспортировку, получение, разгрузку, доставку, хранение и защиту любых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инструментов,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ия и прочих предметов, необходимых для выполнения Работ.</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Генеральный Подрядчик обязан проверить и убедиться в пригодности условий и состояния подъездных путей к Строительной площадке, мест разгрузки и путей доставки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ия и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и т.д. к Строительной площадке. Генеральный Подрядчик несет ответственность за возможность доставки и установки на Объекте габаритного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ия специфицируемого в </w:t>
      </w:r>
      <w:r w:rsidR="00D91F9B" w:rsidRPr="008F5E85">
        <w:rPr>
          <w:rFonts w:ascii="Times New Roman" w:hAnsi="Times New Roman" w:cs="Times New Roman"/>
          <w:sz w:val="24"/>
          <w:szCs w:val="24"/>
        </w:rPr>
        <w:t>Рабочей</w:t>
      </w:r>
      <w:r w:rsidRPr="008F5E85">
        <w:rPr>
          <w:rFonts w:ascii="Times New Roman" w:hAnsi="Times New Roman" w:cs="Times New Roman"/>
          <w:sz w:val="24"/>
          <w:szCs w:val="24"/>
        </w:rPr>
        <w:t xml:space="preserve"> </w:t>
      </w:r>
      <w:r w:rsidR="001B5FAE" w:rsidRPr="008F5E85">
        <w:rPr>
          <w:rFonts w:ascii="Times New Roman" w:hAnsi="Times New Roman" w:cs="Times New Roman"/>
          <w:sz w:val="24"/>
          <w:szCs w:val="24"/>
        </w:rPr>
        <w:t>документац</w:t>
      </w:r>
      <w:r w:rsidR="003A0C18" w:rsidRPr="008F5E85">
        <w:rPr>
          <w:rFonts w:ascii="Times New Roman" w:hAnsi="Times New Roman" w:cs="Times New Roman"/>
          <w:sz w:val="24"/>
          <w:szCs w:val="24"/>
        </w:rPr>
        <w:t xml:space="preserve">ии. </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Генеральный Подрядчик обязан обеспечить защиту путей подъема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ия,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ов и т.д. (</w:t>
      </w:r>
      <w:r w:rsidR="00A03350" w:rsidRPr="008F5E85">
        <w:rPr>
          <w:rFonts w:ascii="Times New Roman" w:hAnsi="Times New Roman" w:cs="Times New Roman"/>
          <w:sz w:val="24"/>
          <w:szCs w:val="24"/>
        </w:rPr>
        <w:t>в том числе</w:t>
      </w:r>
      <w:r w:rsidRPr="008F5E85">
        <w:rPr>
          <w:rFonts w:ascii="Times New Roman" w:hAnsi="Times New Roman" w:cs="Times New Roman"/>
          <w:sz w:val="24"/>
          <w:szCs w:val="24"/>
        </w:rPr>
        <w:t xml:space="preserve">: лестницы, лифты, углы стен). В случае повреждения отделки или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ия Объекта, Генеральный Подрядчик компенсирует Заказчику и/или третьим лицам все понесенные ими расходы, вызванные таким событием.</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Генеральный Подрядчик отвечает за обслуживание и поддержание порядка на путях выноса и вывоза мусора, доставки </w:t>
      </w:r>
      <w:r w:rsidR="002B2F11" w:rsidRPr="008F5E85">
        <w:rPr>
          <w:rFonts w:ascii="Times New Roman" w:hAnsi="Times New Roman" w:cs="Times New Roman"/>
          <w:sz w:val="24"/>
          <w:szCs w:val="24"/>
        </w:rPr>
        <w:t xml:space="preserve">на Строительную площадку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ия и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ов. При этом Генеральный Подрядчик обязан организовать устройство всех необходимых надписей и/или указателей на таких путях и получить все необходимые согласования от Заказчика и третьих лиц на размещение таких надписей и/или указателей.</w:t>
      </w:r>
    </w:p>
    <w:p w:rsidR="00596A2F"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Если для подъема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ия,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ов и т.д. используются лифты, Генеральный Подрядчик обязан не превышать установленный максимально допустимый вес. В случае нарушения данного условия Генеральный Подрядчик компенсирует Заказчику и/или третьим лицам все понесенные ими расходы, вызванные таким соб</w:t>
      </w:r>
      <w:r w:rsidR="00596A2F" w:rsidRPr="008F5E85">
        <w:rPr>
          <w:rFonts w:ascii="Times New Roman" w:hAnsi="Times New Roman" w:cs="Times New Roman"/>
          <w:sz w:val="24"/>
          <w:szCs w:val="24"/>
        </w:rPr>
        <w:t>ытием</w:t>
      </w:r>
      <w:r w:rsidR="00291F15" w:rsidRPr="008F5E85">
        <w:rPr>
          <w:rFonts w:ascii="Times New Roman" w:hAnsi="Times New Roman" w:cs="Times New Roman"/>
          <w:sz w:val="24"/>
          <w:szCs w:val="24"/>
        </w:rPr>
        <w:t>.</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обязуется осуществлять в проце</w:t>
      </w:r>
      <w:r w:rsidR="0089736E" w:rsidRPr="008F5E85">
        <w:rPr>
          <w:rFonts w:ascii="Times New Roman" w:hAnsi="Times New Roman" w:cs="Times New Roman"/>
          <w:sz w:val="24"/>
          <w:szCs w:val="24"/>
        </w:rPr>
        <w:t>ссе выполнения Работ регулярную</w:t>
      </w:r>
      <w:r w:rsidRPr="008F5E85">
        <w:rPr>
          <w:rFonts w:ascii="Times New Roman" w:hAnsi="Times New Roman" w:cs="Times New Roman"/>
          <w:sz w:val="24"/>
          <w:szCs w:val="24"/>
        </w:rPr>
        <w:t xml:space="preserve"> ежедневную уборку Строительной площадки, а по завершени</w:t>
      </w:r>
      <w:r w:rsidR="0089736E" w:rsidRPr="008F5E85">
        <w:rPr>
          <w:rFonts w:ascii="Times New Roman" w:hAnsi="Times New Roman" w:cs="Times New Roman"/>
          <w:sz w:val="24"/>
          <w:szCs w:val="24"/>
        </w:rPr>
        <w:t>и</w:t>
      </w:r>
      <w:r w:rsidRPr="008F5E85">
        <w:rPr>
          <w:rFonts w:ascii="Times New Roman" w:hAnsi="Times New Roman" w:cs="Times New Roman"/>
          <w:sz w:val="24"/>
          <w:szCs w:val="24"/>
        </w:rPr>
        <w:t xml:space="preserve"> Работ окончательную </w:t>
      </w:r>
      <w:r w:rsidR="0089736E" w:rsidRPr="008F5E85">
        <w:rPr>
          <w:rFonts w:ascii="Times New Roman" w:hAnsi="Times New Roman" w:cs="Times New Roman"/>
          <w:sz w:val="24"/>
          <w:szCs w:val="24"/>
        </w:rPr>
        <w:t xml:space="preserve">уборку Строительной площадки и </w:t>
      </w:r>
      <w:r w:rsidRPr="008F5E85">
        <w:rPr>
          <w:rFonts w:ascii="Times New Roman" w:hAnsi="Times New Roman" w:cs="Times New Roman"/>
          <w:sz w:val="24"/>
          <w:szCs w:val="24"/>
        </w:rPr>
        <w:t xml:space="preserve">влажную уборку </w:t>
      </w:r>
      <w:r w:rsidR="002B2F11" w:rsidRPr="008F5E85">
        <w:rPr>
          <w:rFonts w:ascii="Times New Roman" w:hAnsi="Times New Roman" w:cs="Times New Roman"/>
          <w:sz w:val="24"/>
          <w:szCs w:val="24"/>
        </w:rPr>
        <w:t>Объект</w:t>
      </w:r>
      <w:r w:rsidR="00FD181A" w:rsidRPr="008F5E85">
        <w:rPr>
          <w:rFonts w:ascii="Times New Roman" w:hAnsi="Times New Roman" w:cs="Times New Roman"/>
          <w:sz w:val="24"/>
          <w:szCs w:val="24"/>
        </w:rPr>
        <w:t>а</w:t>
      </w:r>
      <w:r w:rsidRPr="008F5E85">
        <w:rPr>
          <w:rFonts w:ascii="Times New Roman" w:hAnsi="Times New Roman" w:cs="Times New Roman"/>
          <w:sz w:val="24"/>
          <w:szCs w:val="24"/>
        </w:rPr>
        <w:t xml:space="preserve">. На всех рабочих местах должен всегда поддерживаться надлежащий порядок. Материалы должны быть аккуратно уложены, торчащие гвозди загнуты или вынуты, а остатки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ов должны храниться в специально отведенных местах. Генеральный Подрядчик, также, обязуется регулярно, ежедневно вывозить со Строительной площадки и уничтожать мусор за собственный счет в соответствии с требованиями действующих на территории РФ норм и стандартов.</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Генеральный Подрядчик несет ответственность за ежедневное поддержание чистоты и порядка на Строительной площадке. Генеральный Подрядчик должен подготовить письменный план, отображающий организацию вывоза строительных и бытовых отходов. План должен указывать место утилизации и представить сведения об организации, проводящей данную работу.</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В случае</w:t>
      </w:r>
      <w:proofErr w:type="gramStart"/>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если Генеральный Подрядчик не вывез мусор или не поддерживает чистоту и порядок на Строительной площадке, Заказчик имеет право без какого-либо предупреждения Генерального Подрядчика вывезти мусор или произвести уборку своими силами или силами третьих лиц и удержать понесенные Заказчиком в связи с этим расходы с финального или любого платежа Генеральному Подрядчику.</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Перед предварительной приемкой Работ Генеральный Подрядчик обязан провести генеральную влажную уборку Объекта (если таких приемок будет несколько, то уборка должна быть произведена перед каждой приемкой).</w:t>
      </w:r>
    </w:p>
    <w:p w:rsidR="00691DEA" w:rsidRPr="008F5E85" w:rsidRDefault="00691DEA" w:rsidP="00533C0A">
      <w:pPr>
        <w:tabs>
          <w:tab w:val="left" w:pos="993"/>
          <w:tab w:val="left" w:pos="1276"/>
        </w:tabs>
        <w:spacing w:after="0" w:line="240" w:lineRule="auto"/>
        <w:ind w:right="-1"/>
        <w:jc w:val="both"/>
        <w:rPr>
          <w:rFonts w:ascii="Times New Roman" w:hAnsi="Times New Roman"/>
          <w:b/>
          <w:bCs/>
          <w:caps/>
          <w:sz w:val="24"/>
          <w:szCs w:val="24"/>
        </w:rPr>
      </w:pPr>
    </w:p>
    <w:p w:rsidR="007A2B27" w:rsidRPr="008F5E85" w:rsidRDefault="007A2B27" w:rsidP="005660CC">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b/>
          <w:bCs/>
          <w:caps/>
          <w:sz w:val="24"/>
          <w:szCs w:val="24"/>
        </w:rPr>
        <w:t>охрана строительной площадки</w:t>
      </w:r>
    </w:p>
    <w:p w:rsidR="001E073C" w:rsidRPr="008F5E85" w:rsidRDefault="001E073C"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Генеральный Подрядчик обязан обеспечить круглосуточную надлежащую охрану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ия и другого имущества на территории Строительной площадки </w:t>
      </w:r>
      <w:proofErr w:type="gramStart"/>
      <w:r w:rsidRPr="008F5E85">
        <w:rPr>
          <w:rFonts w:ascii="Times New Roman" w:hAnsi="Times New Roman" w:cs="Times New Roman"/>
          <w:sz w:val="24"/>
          <w:szCs w:val="24"/>
        </w:rPr>
        <w:t>с даты передачи</w:t>
      </w:r>
      <w:proofErr w:type="gramEnd"/>
      <w:r w:rsidRPr="008F5E85">
        <w:rPr>
          <w:rFonts w:ascii="Times New Roman" w:hAnsi="Times New Roman" w:cs="Times New Roman"/>
          <w:sz w:val="24"/>
          <w:szCs w:val="24"/>
        </w:rPr>
        <w:t xml:space="preserve"> Строительной площадки Генеральному Подрядчику по Акту передачи Строительной площадки для выполнения Р</w:t>
      </w:r>
      <w:r w:rsidR="00596A2F" w:rsidRPr="008F5E85">
        <w:rPr>
          <w:rFonts w:ascii="Times New Roman" w:hAnsi="Times New Roman" w:cs="Times New Roman"/>
          <w:sz w:val="24"/>
          <w:szCs w:val="24"/>
        </w:rPr>
        <w:t>абот и до подписания Сторонами а</w:t>
      </w:r>
      <w:r w:rsidRPr="008F5E85">
        <w:rPr>
          <w:rFonts w:ascii="Times New Roman" w:hAnsi="Times New Roman" w:cs="Times New Roman"/>
          <w:sz w:val="24"/>
          <w:szCs w:val="24"/>
        </w:rPr>
        <w:t>кта</w:t>
      </w:r>
      <w:r w:rsidR="00596A2F" w:rsidRPr="008F5E85">
        <w:rPr>
          <w:rFonts w:ascii="Times New Roman" w:hAnsi="Times New Roman" w:cs="Times New Roman"/>
          <w:sz w:val="24"/>
          <w:szCs w:val="24"/>
        </w:rPr>
        <w:t xml:space="preserve"> возврата Строительной площадки от Генерального Подрядчика Заказчику</w:t>
      </w:r>
      <w:r w:rsidRPr="008F5E85">
        <w:rPr>
          <w:rFonts w:ascii="Times New Roman" w:hAnsi="Times New Roman" w:cs="Times New Roman"/>
          <w:sz w:val="24"/>
          <w:szCs w:val="24"/>
        </w:rPr>
        <w:t>.</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Охрана внутреннего периметра Строительной площадки, а также ответственность за сохранност</w:t>
      </w:r>
      <w:r w:rsidR="00A949B2" w:rsidRPr="008F5E85">
        <w:rPr>
          <w:rFonts w:ascii="Times New Roman" w:hAnsi="Times New Roman" w:cs="Times New Roman"/>
          <w:sz w:val="24"/>
          <w:szCs w:val="24"/>
        </w:rPr>
        <w:t xml:space="preserve">ь находящегося на Строительной </w:t>
      </w:r>
      <w:r w:rsidRPr="008F5E85">
        <w:rPr>
          <w:rFonts w:ascii="Times New Roman" w:hAnsi="Times New Roman" w:cs="Times New Roman"/>
          <w:sz w:val="24"/>
          <w:szCs w:val="24"/>
        </w:rPr>
        <w:t>площадке имущества (включая имущество Заказчика и третьих лиц), возлагается на Генерального Подрядчика и осуществляется за счет Генерального Подрядчика, на весь период выполнения Работ. При этом</w:t>
      </w:r>
      <w:proofErr w:type="gramStart"/>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Генеральный Подрядчик и все третьи лица - участники строительства, в том числе, Заказчик, прямые подрядчики Заказчика обязаны соблюдать правила пропускного режима, действующего на территории Строительной площадки и согласованные Генеральным Подрядчиком с Заказчиком.</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Генеральный Подрядчик обязан выставить пост невооруженной охраны</w:t>
      </w:r>
      <w:r w:rsidR="006430AA" w:rsidRPr="008F5E85">
        <w:rPr>
          <w:rFonts w:ascii="Times New Roman" w:hAnsi="Times New Roman" w:cs="Times New Roman"/>
          <w:sz w:val="24"/>
          <w:szCs w:val="24"/>
        </w:rPr>
        <w:t xml:space="preserve"> на Строительной площадке</w:t>
      </w:r>
      <w:r w:rsidRPr="008F5E85">
        <w:rPr>
          <w:rFonts w:ascii="Times New Roman" w:hAnsi="Times New Roman" w:cs="Times New Roman"/>
          <w:sz w:val="24"/>
          <w:szCs w:val="24"/>
        </w:rPr>
        <w:t>.</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Сотрудники охраны Генерального Подрядчика не должны пропускать на Строительную площадку, если иное не согласовано с Заказчиком, любых посторонних лиц, не явл</w:t>
      </w:r>
      <w:r w:rsidR="00103B25" w:rsidRPr="008F5E85">
        <w:rPr>
          <w:rFonts w:ascii="Times New Roman" w:hAnsi="Times New Roman" w:cs="Times New Roman"/>
          <w:sz w:val="24"/>
          <w:szCs w:val="24"/>
        </w:rPr>
        <w:t>яющихся сотрудниками Заказчика</w:t>
      </w:r>
      <w:r w:rsidRPr="008F5E85">
        <w:rPr>
          <w:rFonts w:ascii="Times New Roman" w:hAnsi="Times New Roman" w:cs="Times New Roman"/>
          <w:sz w:val="24"/>
          <w:szCs w:val="24"/>
        </w:rPr>
        <w:t xml:space="preserve">, прямых подрядчиков Заказчика, </w:t>
      </w:r>
      <w:r w:rsidR="003A018D" w:rsidRPr="008F5E85">
        <w:rPr>
          <w:rFonts w:ascii="Times New Roman" w:hAnsi="Times New Roman" w:cs="Times New Roman"/>
          <w:sz w:val="24"/>
          <w:szCs w:val="24"/>
        </w:rPr>
        <w:t>Эксплуатирующей организации</w:t>
      </w:r>
      <w:r w:rsidRPr="008F5E85">
        <w:rPr>
          <w:rFonts w:ascii="Times New Roman" w:hAnsi="Times New Roman" w:cs="Times New Roman"/>
          <w:sz w:val="24"/>
          <w:szCs w:val="24"/>
        </w:rPr>
        <w:t>, Генерального Подрядчика и его Субподрядчиков.</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Сотрудники охраны Генерального Подрядчика обязаны идентифицировать любое лицо, входящее на Строительную площадку.</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На вынос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инструментов, приборов,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ия должны оформляться соответствующие пропуска.</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Генеральный Подрядчик обязуется обеспечить полную сохранность, а также непрерывный контроль за сохранностью конструкций и инженерно-технических сетей, </w:t>
      </w:r>
      <w:r w:rsidR="00040CDC" w:rsidRPr="008F5E85">
        <w:rPr>
          <w:rFonts w:ascii="Times New Roman" w:hAnsi="Times New Roman" w:cs="Times New Roman"/>
          <w:sz w:val="24"/>
          <w:szCs w:val="24"/>
        </w:rPr>
        <w:t xml:space="preserve">а также иных объектов, </w:t>
      </w:r>
      <w:r w:rsidRPr="008F5E85">
        <w:rPr>
          <w:rFonts w:ascii="Times New Roman" w:hAnsi="Times New Roman" w:cs="Times New Roman"/>
          <w:sz w:val="24"/>
          <w:szCs w:val="24"/>
        </w:rPr>
        <w:t xml:space="preserve">находящихся </w:t>
      </w:r>
      <w:r w:rsidR="00040CDC" w:rsidRPr="008F5E85">
        <w:rPr>
          <w:rFonts w:ascii="Times New Roman" w:hAnsi="Times New Roman" w:cs="Times New Roman"/>
          <w:sz w:val="24"/>
          <w:szCs w:val="24"/>
        </w:rPr>
        <w:t>в зоне производства Работ или</w:t>
      </w:r>
      <w:r w:rsidRPr="008F5E85">
        <w:rPr>
          <w:rFonts w:ascii="Times New Roman" w:hAnsi="Times New Roman" w:cs="Times New Roman"/>
          <w:sz w:val="24"/>
          <w:szCs w:val="24"/>
        </w:rPr>
        <w:t xml:space="preserve"> пр</w:t>
      </w:r>
      <w:r w:rsidR="00040CDC" w:rsidRPr="008F5E85">
        <w:rPr>
          <w:rFonts w:ascii="Times New Roman" w:hAnsi="Times New Roman" w:cs="Times New Roman"/>
          <w:sz w:val="24"/>
          <w:szCs w:val="24"/>
        </w:rPr>
        <w:t>и</w:t>
      </w:r>
      <w:r w:rsidRPr="008F5E85">
        <w:rPr>
          <w:rFonts w:ascii="Times New Roman" w:hAnsi="Times New Roman" w:cs="Times New Roman"/>
          <w:sz w:val="24"/>
          <w:szCs w:val="24"/>
        </w:rPr>
        <w:t xml:space="preserve">легающих к </w:t>
      </w:r>
      <w:r w:rsidR="00040CDC" w:rsidRPr="008F5E85">
        <w:rPr>
          <w:rFonts w:ascii="Times New Roman" w:hAnsi="Times New Roman" w:cs="Times New Roman"/>
          <w:sz w:val="24"/>
          <w:szCs w:val="24"/>
        </w:rPr>
        <w:t>ней</w:t>
      </w:r>
      <w:r w:rsidRPr="008F5E85">
        <w:rPr>
          <w:rFonts w:ascii="Times New Roman" w:hAnsi="Times New Roman" w:cs="Times New Roman"/>
          <w:sz w:val="24"/>
          <w:szCs w:val="24"/>
        </w:rPr>
        <w:t>.</w:t>
      </w:r>
    </w:p>
    <w:p w:rsidR="00691DEA" w:rsidRPr="008F5E85" w:rsidRDefault="00691DEA" w:rsidP="00533C0A">
      <w:pPr>
        <w:tabs>
          <w:tab w:val="left" w:pos="993"/>
          <w:tab w:val="left" w:pos="1276"/>
        </w:tabs>
        <w:spacing w:after="0" w:line="240" w:lineRule="auto"/>
        <w:ind w:right="-1"/>
        <w:jc w:val="both"/>
        <w:rPr>
          <w:rFonts w:ascii="Times New Roman" w:hAnsi="Times New Roman"/>
          <w:b/>
          <w:bCs/>
          <w:caps/>
          <w:sz w:val="24"/>
          <w:szCs w:val="24"/>
        </w:rPr>
      </w:pPr>
    </w:p>
    <w:p w:rsidR="007A2B27" w:rsidRPr="008F5E85" w:rsidRDefault="005F6564" w:rsidP="005660CC">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88" w:name="_Ref303176586"/>
      <w:bookmarkStart w:id="89" w:name="_Ref304030573"/>
      <w:r w:rsidRPr="008F5E85">
        <w:rPr>
          <w:rFonts w:ascii="Times New Roman" w:hAnsi="Times New Roman" w:cs="Times New Roman"/>
          <w:b/>
          <w:bCs/>
          <w:caps/>
          <w:sz w:val="24"/>
          <w:szCs w:val="24"/>
        </w:rPr>
        <w:t>банковск</w:t>
      </w:r>
      <w:r w:rsidR="00363819" w:rsidRPr="008F5E85">
        <w:rPr>
          <w:rFonts w:ascii="Times New Roman" w:hAnsi="Times New Roman" w:cs="Times New Roman"/>
          <w:b/>
          <w:bCs/>
          <w:caps/>
          <w:sz w:val="24"/>
          <w:szCs w:val="24"/>
        </w:rPr>
        <w:t>ая</w:t>
      </w:r>
      <w:r w:rsidRPr="008F5E85">
        <w:rPr>
          <w:rFonts w:ascii="Times New Roman" w:hAnsi="Times New Roman" w:cs="Times New Roman"/>
          <w:b/>
          <w:bCs/>
          <w:caps/>
          <w:sz w:val="24"/>
          <w:szCs w:val="24"/>
        </w:rPr>
        <w:t xml:space="preserve"> </w:t>
      </w:r>
      <w:bookmarkEnd w:id="88"/>
      <w:r w:rsidRPr="008F5E85">
        <w:rPr>
          <w:rFonts w:ascii="Times New Roman" w:hAnsi="Times New Roman" w:cs="Times New Roman"/>
          <w:b/>
          <w:bCs/>
          <w:caps/>
          <w:sz w:val="24"/>
          <w:szCs w:val="24"/>
        </w:rPr>
        <w:t>гаранти</w:t>
      </w:r>
      <w:r w:rsidR="00363819" w:rsidRPr="008F5E85">
        <w:rPr>
          <w:rFonts w:ascii="Times New Roman" w:hAnsi="Times New Roman" w:cs="Times New Roman"/>
          <w:b/>
          <w:bCs/>
          <w:caps/>
          <w:sz w:val="24"/>
          <w:szCs w:val="24"/>
        </w:rPr>
        <w:t>я</w:t>
      </w:r>
      <w:r w:rsidRPr="008F5E85">
        <w:rPr>
          <w:rFonts w:ascii="Times New Roman" w:hAnsi="Times New Roman" w:cs="Times New Roman"/>
          <w:b/>
          <w:bCs/>
          <w:caps/>
          <w:sz w:val="24"/>
          <w:szCs w:val="24"/>
        </w:rPr>
        <w:t xml:space="preserve"> </w:t>
      </w:r>
      <w:r w:rsidR="0078536F" w:rsidRPr="008F5E85">
        <w:rPr>
          <w:rFonts w:ascii="Times New Roman" w:hAnsi="Times New Roman" w:cs="Times New Roman"/>
          <w:b/>
          <w:bCs/>
          <w:caps/>
          <w:sz w:val="24"/>
          <w:szCs w:val="24"/>
        </w:rPr>
        <w:t>и страхование</w:t>
      </w:r>
      <w:bookmarkEnd w:id="89"/>
    </w:p>
    <w:p w:rsidR="001E073C" w:rsidRPr="008F5E85" w:rsidRDefault="001E073C"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78536F" w:rsidRPr="008F5E85" w:rsidRDefault="005F6564"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sz w:val="24"/>
          <w:szCs w:val="24"/>
        </w:rPr>
      </w:pPr>
      <w:bookmarkStart w:id="90" w:name="_Ref304030579"/>
      <w:bookmarkStart w:id="91" w:name="_Ref319509871"/>
      <w:r w:rsidRPr="008F5E85">
        <w:rPr>
          <w:rFonts w:ascii="Times New Roman" w:hAnsi="Times New Roman" w:cs="Times New Roman"/>
          <w:b/>
          <w:sz w:val="24"/>
          <w:szCs w:val="24"/>
        </w:rPr>
        <w:t>Банковск</w:t>
      </w:r>
      <w:r w:rsidR="005E46E9" w:rsidRPr="008F5E85">
        <w:rPr>
          <w:rFonts w:ascii="Times New Roman" w:hAnsi="Times New Roman" w:cs="Times New Roman"/>
          <w:b/>
          <w:sz w:val="24"/>
          <w:szCs w:val="24"/>
        </w:rPr>
        <w:t>ая</w:t>
      </w:r>
      <w:r w:rsidRPr="008F5E85">
        <w:rPr>
          <w:rFonts w:ascii="Times New Roman" w:hAnsi="Times New Roman" w:cs="Times New Roman"/>
          <w:b/>
          <w:sz w:val="24"/>
          <w:szCs w:val="24"/>
        </w:rPr>
        <w:t xml:space="preserve"> </w:t>
      </w:r>
      <w:bookmarkEnd w:id="90"/>
      <w:r w:rsidR="00343E7A" w:rsidRPr="008F5E85">
        <w:rPr>
          <w:rFonts w:ascii="Times New Roman" w:hAnsi="Times New Roman" w:cs="Times New Roman"/>
          <w:b/>
          <w:sz w:val="24"/>
          <w:szCs w:val="24"/>
        </w:rPr>
        <w:t>Гаранти</w:t>
      </w:r>
      <w:bookmarkEnd w:id="91"/>
      <w:r w:rsidR="005E46E9" w:rsidRPr="008F5E85">
        <w:rPr>
          <w:rFonts w:ascii="Times New Roman" w:hAnsi="Times New Roman" w:cs="Times New Roman"/>
          <w:b/>
          <w:sz w:val="24"/>
          <w:szCs w:val="24"/>
        </w:rPr>
        <w:t>я</w:t>
      </w:r>
    </w:p>
    <w:p w:rsidR="001E5223" w:rsidRPr="008F5E85" w:rsidRDefault="000F7780" w:rsidP="005660CC">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 xml:space="preserve">В </w:t>
      </w:r>
      <w:r w:rsidR="00596A2F" w:rsidRPr="008F5E85">
        <w:rPr>
          <w:rFonts w:ascii="Times New Roman" w:hAnsi="Times New Roman" w:cs="Times New Roman"/>
          <w:sz w:val="24"/>
          <w:szCs w:val="24"/>
        </w:rPr>
        <w:t>целях получения</w:t>
      </w:r>
      <w:r w:rsidRPr="008F5E85">
        <w:rPr>
          <w:rFonts w:ascii="Times New Roman" w:hAnsi="Times New Roman" w:cs="Times New Roman"/>
          <w:sz w:val="24"/>
          <w:szCs w:val="24"/>
        </w:rPr>
        <w:t xml:space="preserve"> </w:t>
      </w:r>
      <w:r w:rsidR="002909A3" w:rsidRPr="008F5E85">
        <w:rPr>
          <w:rFonts w:ascii="Times New Roman" w:hAnsi="Times New Roman" w:cs="Times New Roman"/>
          <w:sz w:val="24"/>
          <w:szCs w:val="24"/>
        </w:rPr>
        <w:t>А</w:t>
      </w:r>
      <w:r w:rsidRPr="008F5E85">
        <w:rPr>
          <w:rFonts w:ascii="Times New Roman" w:hAnsi="Times New Roman" w:cs="Times New Roman"/>
          <w:sz w:val="24"/>
          <w:szCs w:val="24"/>
        </w:rPr>
        <w:t>в</w:t>
      </w:r>
      <w:r w:rsidR="00770C9D" w:rsidRPr="008F5E85">
        <w:rPr>
          <w:rFonts w:ascii="Times New Roman" w:hAnsi="Times New Roman" w:cs="Times New Roman"/>
          <w:sz w:val="24"/>
          <w:szCs w:val="24"/>
        </w:rPr>
        <w:t>а</w:t>
      </w:r>
      <w:r w:rsidRPr="008F5E85">
        <w:rPr>
          <w:rFonts w:ascii="Times New Roman" w:hAnsi="Times New Roman" w:cs="Times New Roman"/>
          <w:sz w:val="24"/>
          <w:szCs w:val="24"/>
        </w:rPr>
        <w:t>нсов</w:t>
      </w:r>
      <w:r w:rsidR="00B95BDD" w:rsidRPr="008F5E85">
        <w:rPr>
          <w:rFonts w:ascii="Times New Roman" w:hAnsi="Times New Roman" w:cs="Times New Roman"/>
          <w:sz w:val="24"/>
          <w:szCs w:val="24"/>
        </w:rPr>
        <w:t>ого</w:t>
      </w:r>
      <w:r w:rsidRPr="008F5E85">
        <w:rPr>
          <w:rFonts w:ascii="Times New Roman" w:hAnsi="Times New Roman" w:cs="Times New Roman"/>
          <w:sz w:val="24"/>
          <w:szCs w:val="24"/>
        </w:rPr>
        <w:t xml:space="preserve"> платеж</w:t>
      </w:r>
      <w:r w:rsidR="00B95BDD" w:rsidRPr="008F5E85">
        <w:rPr>
          <w:rFonts w:ascii="Times New Roman" w:hAnsi="Times New Roman" w:cs="Times New Roman"/>
          <w:sz w:val="24"/>
          <w:szCs w:val="24"/>
        </w:rPr>
        <w:t>а</w:t>
      </w:r>
      <w:r w:rsidRPr="008F5E85">
        <w:rPr>
          <w:rFonts w:ascii="Times New Roman" w:hAnsi="Times New Roman" w:cs="Times New Roman"/>
          <w:sz w:val="24"/>
          <w:szCs w:val="24"/>
        </w:rPr>
        <w:t xml:space="preserve"> согласно условиям настоящего Договора </w:t>
      </w:r>
      <w:r w:rsidR="001E5223" w:rsidRPr="008F5E85">
        <w:rPr>
          <w:rFonts w:ascii="Times New Roman" w:hAnsi="Times New Roman" w:cs="Times New Roman"/>
          <w:sz w:val="24"/>
          <w:szCs w:val="24"/>
        </w:rPr>
        <w:t>Генеральный Подрядчик обязуется предоставить Заказчику безотзывн</w:t>
      </w:r>
      <w:r w:rsidR="00B95BDD" w:rsidRPr="008F5E85">
        <w:rPr>
          <w:rFonts w:ascii="Times New Roman" w:hAnsi="Times New Roman" w:cs="Times New Roman"/>
          <w:sz w:val="24"/>
          <w:szCs w:val="24"/>
        </w:rPr>
        <w:t>ую</w:t>
      </w:r>
      <w:r w:rsidR="001E5223" w:rsidRPr="008F5E85">
        <w:rPr>
          <w:rFonts w:ascii="Times New Roman" w:hAnsi="Times New Roman" w:cs="Times New Roman"/>
          <w:sz w:val="24"/>
          <w:szCs w:val="24"/>
        </w:rPr>
        <w:t xml:space="preserve"> Банковск</w:t>
      </w:r>
      <w:r w:rsidR="00B95BDD" w:rsidRPr="008F5E85">
        <w:rPr>
          <w:rFonts w:ascii="Times New Roman" w:hAnsi="Times New Roman" w:cs="Times New Roman"/>
          <w:sz w:val="24"/>
          <w:szCs w:val="24"/>
        </w:rPr>
        <w:t>ую</w:t>
      </w:r>
      <w:r w:rsidR="001E5223" w:rsidRPr="008F5E85">
        <w:rPr>
          <w:rFonts w:ascii="Times New Roman" w:hAnsi="Times New Roman" w:cs="Times New Roman"/>
          <w:sz w:val="24"/>
          <w:szCs w:val="24"/>
        </w:rPr>
        <w:t xml:space="preserve"> </w:t>
      </w:r>
      <w:r w:rsidR="00343E7A" w:rsidRPr="008F5E85">
        <w:rPr>
          <w:rFonts w:ascii="Times New Roman" w:hAnsi="Times New Roman" w:cs="Times New Roman"/>
          <w:sz w:val="24"/>
          <w:szCs w:val="24"/>
        </w:rPr>
        <w:t>Гаранти</w:t>
      </w:r>
      <w:r w:rsidR="00B95BDD" w:rsidRPr="008F5E85">
        <w:rPr>
          <w:rFonts w:ascii="Times New Roman" w:hAnsi="Times New Roman" w:cs="Times New Roman"/>
          <w:sz w:val="24"/>
          <w:szCs w:val="24"/>
        </w:rPr>
        <w:t>ю на возврат Авансового платежа</w:t>
      </w:r>
      <w:r w:rsidR="001E5223" w:rsidRPr="008F5E85">
        <w:rPr>
          <w:rFonts w:ascii="Times New Roman" w:hAnsi="Times New Roman" w:cs="Times New Roman"/>
          <w:sz w:val="24"/>
          <w:szCs w:val="24"/>
        </w:rPr>
        <w:t>, обеспечивающ</w:t>
      </w:r>
      <w:r w:rsidR="00B95BDD" w:rsidRPr="008F5E85">
        <w:rPr>
          <w:rFonts w:ascii="Times New Roman" w:hAnsi="Times New Roman" w:cs="Times New Roman"/>
          <w:sz w:val="24"/>
          <w:szCs w:val="24"/>
        </w:rPr>
        <w:t>ую</w:t>
      </w:r>
      <w:r w:rsidR="001E5223" w:rsidRPr="008F5E85">
        <w:rPr>
          <w:rFonts w:ascii="Times New Roman" w:hAnsi="Times New Roman" w:cs="Times New Roman"/>
          <w:sz w:val="24"/>
          <w:szCs w:val="24"/>
        </w:rPr>
        <w:t xml:space="preserve"> возврат </w:t>
      </w:r>
      <w:r w:rsidR="00B46433" w:rsidRPr="008F5E85">
        <w:rPr>
          <w:rFonts w:ascii="Times New Roman" w:hAnsi="Times New Roman" w:cs="Times New Roman"/>
          <w:sz w:val="24"/>
          <w:szCs w:val="24"/>
        </w:rPr>
        <w:t>Авансов</w:t>
      </w:r>
      <w:r w:rsidR="00B95BDD" w:rsidRPr="008F5E85">
        <w:rPr>
          <w:rFonts w:ascii="Times New Roman" w:hAnsi="Times New Roman" w:cs="Times New Roman"/>
          <w:sz w:val="24"/>
          <w:szCs w:val="24"/>
        </w:rPr>
        <w:t>ого</w:t>
      </w:r>
      <w:r w:rsidR="00B46433" w:rsidRPr="008F5E85">
        <w:rPr>
          <w:rFonts w:ascii="Times New Roman" w:hAnsi="Times New Roman" w:cs="Times New Roman"/>
          <w:sz w:val="24"/>
          <w:szCs w:val="24"/>
        </w:rPr>
        <w:t xml:space="preserve"> платеж</w:t>
      </w:r>
      <w:r w:rsidR="00B95BDD" w:rsidRPr="008F5E85">
        <w:rPr>
          <w:rFonts w:ascii="Times New Roman" w:hAnsi="Times New Roman" w:cs="Times New Roman"/>
          <w:sz w:val="24"/>
          <w:szCs w:val="24"/>
        </w:rPr>
        <w:t>а</w:t>
      </w:r>
      <w:r w:rsidR="001E5223" w:rsidRPr="008F5E85">
        <w:rPr>
          <w:rFonts w:ascii="Times New Roman" w:hAnsi="Times New Roman" w:cs="Times New Roman"/>
          <w:sz w:val="24"/>
          <w:szCs w:val="24"/>
        </w:rPr>
        <w:t xml:space="preserve">, </w:t>
      </w:r>
      <w:r w:rsidR="00B46433" w:rsidRPr="008F5E85">
        <w:rPr>
          <w:rFonts w:ascii="Times New Roman" w:hAnsi="Times New Roman" w:cs="Times New Roman"/>
          <w:sz w:val="24"/>
          <w:szCs w:val="24"/>
        </w:rPr>
        <w:t>предусмотренн</w:t>
      </w:r>
      <w:r w:rsidR="00B95BDD" w:rsidRPr="008F5E85">
        <w:rPr>
          <w:rFonts w:ascii="Times New Roman" w:hAnsi="Times New Roman" w:cs="Times New Roman"/>
          <w:sz w:val="24"/>
          <w:szCs w:val="24"/>
        </w:rPr>
        <w:t>ого</w:t>
      </w:r>
      <w:r w:rsidR="00B46433" w:rsidRPr="008F5E85">
        <w:rPr>
          <w:rFonts w:ascii="Times New Roman" w:hAnsi="Times New Roman" w:cs="Times New Roman"/>
          <w:sz w:val="24"/>
          <w:szCs w:val="24"/>
        </w:rPr>
        <w:t xml:space="preserve"> </w:t>
      </w:r>
      <w:r w:rsidR="00A83992" w:rsidRPr="008F5E85">
        <w:rPr>
          <w:rFonts w:ascii="Times New Roman" w:hAnsi="Times New Roman" w:cs="Times New Roman"/>
          <w:sz w:val="24"/>
          <w:szCs w:val="24"/>
        </w:rPr>
        <w:t>настоящим Договором</w:t>
      </w:r>
      <w:r w:rsidR="007E5034" w:rsidRPr="008F5E85">
        <w:rPr>
          <w:rFonts w:ascii="Times New Roman" w:hAnsi="Times New Roman" w:cs="Times New Roman"/>
          <w:sz w:val="24"/>
          <w:szCs w:val="24"/>
        </w:rPr>
        <w:t>.</w:t>
      </w:r>
      <w:r w:rsidR="0058652D" w:rsidRPr="008F5E85">
        <w:rPr>
          <w:rFonts w:ascii="Times New Roman" w:hAnsi="Times New Roman" w:cs="Times New Roman"/>
          <w:sz w:val="24"/>
          <w:szCs w:val="24"/>
        </w:rPr>
        <w:t xml:space="preserve"> Банковская Гарантия должна быть сос</w:t>
      </w:r>
      <w:r w:rsidR="00A8721A" w:rsidRPr="008F5E85">
        <w:rPr>
          <w:rFonts w:ascii="Times New Roman" w:hAnsi="Times New Roman" w:cs="Times New Roman"/>
          <w:sz w:val="24"/>
          <w:szCs w:val="24"/>
        </w:rPr>
        <w:t>тавлена по форме Приложения № 11</w:t>
      </w:r>
      <w:r w:rsidR="0058652D" w:rsidRPr="008F5E85">
        <w:rPr>
          <w:rFonts w:ascii="Times New Roman" w:hAnsi="Times New Roman" w:cs="Times New Roman"/>
          <w:sz w:val="24"/>
          <w:szCs w:val="24"/>
        </w:rPr>
        <w:t xml:space="preserve"> к настоящему Договору.</w:t>
      </w:r>
    </w:p>
    <w:p w:rsidR="00074D21" w:rsidRPr="008F5E85" w:rsidRDefault="00074D21" w:rsidP="005660CC">
      <w:pPr>
        <w:pStyle w:val="a4"/>
        <w:numPr>
          <w:ilvl w:val="2"/>
          <w:numId w:val="46"/>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8F5E85">
        <w:rPr>
          <w:rFonts w:ascii="Times New Roman" w:eastAsia="Times New Roman" w:hAnsi="Times New Roman" w:cs="Times New Roman"/>
          <w:sz w:val="24"/>
          <w:szCs w:val="24"/>
        </w:rPr>
        <w:t>Б</w:t>
      </w:r>
      <w:r w:rsidR="0032010C" w:rsidRPr="008F5E85">
        <w:rPr>
          <w:rFonts w:ascii="Times New Roman" w:eastAsia="Times New Roman" w:hAnsi="Times New Roman" w:cs="Times New Roman"/>
          <w:sz w:val="24"/>
          <w:szCs w:val="24"/>
        </w:rPr>
        <w:t>енефициаром в Банковской Г</w:t>
      </w:r>
      <w:r w:rsidRPr="008F5E85">
        <w:rPr>
          <w:rFonts w:ascii="Times New Roman" w:eastAsia="Times New Roman" w:hAnsi="Times New Roman" w:cs="Times New Roman"/>
          <w:sz w:val="24"/>
          <w:szCs w:val="24"/>
        </w:rPr>
        <w:t xml:space="preserve">арантии должен быть указан Заказчик, Принципалом – </w:t>
      </w:r>
      <w:r w:rsidR="000D1575" w:rsidRPr="008F5E85">
        <w:rPr>
          <w:rFonts w:ascii="Times New Roman" w:eastAsia="Times New Roman" w:hAnsi="Times New Roman" w:cs="Times New Roman"/>
          <w:sz w:val="24"/>
          <w:szCs w:val="24"/>
        </w:rPr>
        <w:t xml:space="preserve">Генеральный </w:t>
      </w:r>
      <w:r w:rsidRPr="008F5E85">
        <w:rPr>
          <w:rFonts w:ascii="Times New Roman" w:eastAsia="Times New Roman" w:hAnsi="Times New Roman" w:cs="Times New Roman"/>
          <w:sz w:val="24"/>
          <w:szCs w:val="24"/>
        </w:rPr>
        <w:t>Подрядчик, Гарантом – банк или иная кредитная организация, выдавшая Банковскую Гарантию</w:t>
      </w:r>
      <w:r w:rsidR="00B95BDD" w:rsidRPr="008F5E85">
        <w:rPr>
          <w:rFonts w:ascii="Times New Roman" w:eastAsia="Times New Roman" w:hAnsi="Times New Roman" w:cs="Times New Roman"/>
          <w:sz w:val="24"/>
          <w:szCs w:val="24"/>
        </w:rPr>
        <w:t xml:space="preserve"> (далее – </w:t>
      </w:r>
      <w:r w:rsidR="00B95BDD" w:rsidRPr="008F5E85">
        <w:rPr>
          <w:rFonts w:ascii="Times New Roman" w:hAnsi="Times New Roman" w:cs="Times New Roman"/>
          <w:sz w:val="24"/>
          <w:szCs w:val="24"/>
        </w:rPr>
        <w:t>Гарант</w:t>
      </w:r>
      <w:r w:rsidR="00B95BDD" w:rsidRPr="008F5E85">
        <w:rPr>
          <w:rFonts w:ascii="Times New Roman" w:eastAsia="Times New Roman" w:hAnsi="Times New Roman" w:cs="Times New Roman"/>
          <w:sz w:val="24"/>
          <w:szCs w:val="24"/>
        </w:rPr>
        <w:t>)</w:t>
      </w:r>
      <w:r w:rsidRPr="008F5E85">
        <w:rPr>
          <w:rFonts w:ascii="Times New Roman" w:eastAsia="Times New Roman" w:hAnsi="Times New Roman" w:cs="Times New Roman"/>
          <w:sz w:val="24"/>
          <w:szCs w:val="24"/>
        </w:rPr>
        <w:t>.</w:t>
      </w:r>
    </w:p>
    <w:p w:rsidR="00B95BDD" w:rsidRPr="008F5E85" w:rsidRDefault="003307F2" w:rsidP="005660CC">
      <w:pPr>
        <w:pStyle w:val="a4"/>
        <w:numPr>
          <w:ilvl w:val="2"/>
          <w:numId w:val="46"/>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Гарант </w:t>
      </w:r>
      <w:r w:rsidR="00B95BDD" w:rsidRPr="008F5E85">
        <w:rPr>
          <w:rFonts w:ascii="Times New Roman" w:hAnsi="Times New Roman" w:cs="Times New Roman"/>
          <w:sz w:val="24"/>
          <w:szCs w:val="24"/>
        </w:rPr>
        <w:t>должен иметь действующую лицензию на банковскую деятельность, выданную Банком России и не находиться в процессе ликвидации или банкротства</w:t>
      </w:r>
      <w:r w:rsidR="00E12A7D" w:rsidRPr="008F5E85">
        <w:rPr>
          <w:rFonts w:ascii="Times New Roman" w:hAnsi="Times New Roman" w:cs="Times New Roman"/>
          <w:sz w:val="24"/>
          <w:szCs w:val="24"/>
        </w:rPr>
        <w:t>.</w:t>
      </w:r>
    </w:p>
    <w:p w:rsidR="000C7D29" w:rsidRPr="008F5E85" w:rsidRDefault="000C7D29" w:rsidP="005660CC">
      <w:pPr>
        <w:pStyle w:val="a4"/>
        <w:numPr>
          <w:ilvl w:val="2"/>
          <w:numId w:val="46"/>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Собственный капитал Гаранта должен превышать либо быть равен </w:t>
      </w:r>
      <w:r w:rsidR="0091523F" w:rsidRPr="008F5E85">
        <w:rPr>
          <w:rFonts w:ascii="Times New Roman" w:hAnsi="Times New Roman" w:cs="Times New Roman"/>
          <w:sz w:val="24"/>
          <w:szCs w:val="24"/>
        </w:rPr>
        <w:t>___</w:t>
      </w:r>
      <w:r w:rsidRPr="008F5E85">
        <w:rPr>
          <w:rFonts w:ascii="Times New Roman" w:hAnsi="Times New Roman" w:cs="Times New Roman"/>
          <w:sz w:val="24"/>
          <w:szCs w:val="24"/>
        </w:rPr>
        <w:t xml:space="preserve"> млрд. рублей на последнюю отчетную дату по данным информационного агентства Интерфакс. Активы Гаранта должны превышать либо быть равны </w:t>
      </w:r>
      <w:r w:rsidR="0091523F" w:rsidRPr="008F5E85">
        <w:rPr>
          <w:rFonts w:ascii="Times New Roman" w:hAnsi="Times New Roman" w:cs="Times New Roman"/>
          <w:sz w:val="24"/>
          <w:szCs w:val="24"/>
        </w:rPr>
        <w:t>___</w:t>
      </w:r>
      <w:r w:rsidRPr="008F5E85">
        <w:rPr>
          <w:rFonts w:ascii="Times New Roman" w:hAnsi="Times New Roman" w:cs="Times New Roman"/>
          <w:sz w:val="24"/>
          <w:szCs w:val="24"/>
        </w:rPr>
        <w:t xml:space="preserve"> млрд.</w:t>
      </w:r>
      <w:r w:rsidR="00427E4B" w:rsidRPr="008F5E85">
        <w:rPr>
          <w:rFonts w:ascii="Times New Roman" w:hAnsi="Times New Roman" w:cs="Times New Roman"/>
          <w:sz w:val="24"/>
          <w:szCs w:val="24"/>
        </w:rPr>
        <w:t xml:space="preserve"> </w:t>
      </w:r>
      <w:r w:rsidRPr="008F5E85">
        <w:rPr>
          <w:rFonts w:ascii="Times New Roman" w:hAnsi="Times New Roman" w:cs="Times New Roman"/>
          <w:sz w:val="24"/>
          <w:szCs w:val="24"/>
        </w:rPr>
        <w:t>рублей на последнюю отчетную дату по данным информационного агентства Интерфакс.</w:t>
      </w:r>
    </w:p>
    <w:p w:rsidR="009266BC" w:rsidRPr="009266BC" w:rsidRDefault="0091523F" w:rsidP="009266BC">
      <w:pPr>
        <w:pStyle w:val="a4"/>
        <w:tabs>
          <w:tab w:val="left" w:pos="0"/>
          <w:tab w:val="left" w:pos="142"/>
          <w:tab w:val="left" w:pos="851"/>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Суммы собственного капитала и активов Гаранта для настоящего Договора определяются в зависимости от суммы предоставляемой банковской гарантии, указанной в пункте 8.1.1. настоящего Договора,  и  устанавливаются в следующих размерах:</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2410"/>
        <w:gridCol w:w="2268"/>
        <w:gridCol w:w="2268"/>
      </w:tblGrid>
      <w:tr w:rsidR="008F5E85" w:rsidRPr="008F5E85" w:rsidTr="0091523F">
        <w:trPr>
          <w:cantSplit/>
        </w:trPr>
        <w:tc>
          <w:tcPr>
            <w:tcW w:w="3402" w:type="dxa"/>
            <w:tcBorders>
              <w:top w:val="single" w:sz="4" w:space="0" w:color="auto"/>
              <w:left w:val="single" w:sz="4" w:space="0" w:color="auto"/>
              <w:bottom w:val="single" w:sz="4" w:space="0" w:color="auto"/>
              <w:right w:val="single" w:sz="4" w:space="0" w:color="auto"/>
            </w:tcBorders>
          </w:tcPr>
          <w:p w:rsidR="0091523F" w:rsidRPr="008F5E85" w:rsidRDefault="0091523F" w:rsidP="006D53CD">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lastRenderedPageBreak/>
              <w:t>Сумма предоставляемой банковской гарантии</w:t>
            </w:r>
          </w:p>
        </w:tc>
        <w:tc>
          <w:tcPr>
            <w:tcW w:w="2410" w:type="dxa"/>
            <w:tcBorders>
              <w:top w:val="single" w:sz="4" w:space="0" w:color="auto"/>
              <w:left w:val="single" w:sz="4" w:space="0" w:color="auto"/>
              <w:bottom w:val="single" w:sz="4" w:space="0" w:color="auto"/>
              <w:right w:val="single" w:sz="4" w:space="0" w:color="auto"/>
            </w:tcBorders>
          </w:tcPr>
          <w:p w:rsidR="0091523F" w:rsidRPr="008F5E85" w:rsidRDefault="0091523F" w:rsidP="006D53CD">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Минимально допустимая сумма активов гаранта, млрд. рублей</w:t>
            </w:r>
          </w:p>
        </w:tc>
        <w:tc>
          <w:tcPr>
            <w:tcW w:w="2268" w:type="dxa"/>
            <w:tcBorders>
              <w:top w:val="single" w:sz="4" w:space="0" w:color="auto"/>
              <w:left w:val="single" w:sz="4" w:space="0" w:color="auto"/>
              <w:bottom w:val="single" w:sz="4" w:space="0" w:color="auto"/>
              <w:right w:val="single" w:sz="4" w:space="0" w:color="auto"/>
            </w:tcBorders>
          </w:tcPr>
          <w:p w:rsidR="008F5E85" w:rsidRPr="00FA3F4C" w:rsidRDefault="0091523F" w:rsidP="006D53CD">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Минимально допустимая сумма собственного капитала,</w:t>
            </w:r>
          </w:p>
          <w:p w:rsidR="0091523F" w:rsidRPr="008F5E85" w:rsidRDefault="0091523F" w:rsidP="006D53CD">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 млрд. рублей</w:t>
            </w:r>
          </w:p>
        </w:tc>
        <w:tc>
          <w:tcPr>
            <w:tcW w:w="2268" w:type="dxa"/>
            <w:tcBorders>
              <w:top w:val="single" w:sz="4" w:space="0" w:color="auto"/>
              <w:left w:val="single" w:sz="4" w:space="0" w:color="auto"/>
              <w:bottom w:val="single" w:sz="4" w:space="0" w:color="auto"/>
              <w:right w:val="single" w:sz="4" w:space="0" w:color="auto"/>
            </w:tcBorders>
          </w:tcPr>
          <w:p w:rsidR="0091523F" w:rsidRPr="008F5E85" w:rsidRDefault="0091523F" w:rsidP="006D53CD">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Необходимость применения критерия наличия кредитного рейтинга </w:t>
            </w:r>
          </w:p>
        </w:tc>
      </w:tr>
      <w:tr w:rsidR="008F5E85" w:rsidRPr="008F5E85" w:rsidTr="0091523F">
        <w:trPr>
          <w:cantSplit/>
        </w:trPr>
        <w:tc>
          <w:tcPr>
            <w:tcW w:w="10348" w:type="dxa"/>
            <w:gridSpan w:val="4"/>
            <w:tcBorders>
              <w:top w:val="single" w:sz="4" w:space="0" w:color="auto"/>
              <w:left w:val="single" w:sz="4" w:space="0" w:color="auto"/>
              <w:bottom w:val="single" w:sz="4" w:space="0" w:color="auto"/>
              <w:right w:val="single" w:sz="4" w:space="0" w:color="auto"/>
            </w:tcBorders>
          </w:tcPr>
          <w:p w:rsidR="0091523F" w:rsidRPr="008F5E85" w:rsidRDefault="0091523F" w:rsidP="006D53CD">
            <w:pPr>
              <w:pStyle w:val="-5"/>
              <w:widowControl w:val="0"/>
              <w:spacing w:before="0" w:after="0" w:line="240" w:lineRule="auto"/>
              <w:rPr>
                <w:rFonts w:eastAsiaTheme="minorEastAsia" w:cstheme="minorBidi"/>
                <w:bCs w:val="0"/>
                <w:szCs w:val="24"/>
              </w:rPr>
            </w:pPr>
            <w:r w:rsidRPr="008F5E85">
              <w:rPr>
                <w:rFonts w:eastAsiaTheme="minorEastAsia" w:cstheme="minorBidi"/>
                <w:bCs w:val="0"/>
                <w:szCs w:val="24"/>
              </w:rPr>
              <w:t>для банковских гарантий всех видов:</w:t>
            </w:r>
          </w:p>
        </w:tc>
      </w:tr>
      <w:tr w:rsidR="008F5E85" w:rsidRPr="008F5E85" w:rsidTr="0091523F">
        <w:trPr>
          <w:cantSplit/>
        </w:trPr>
        <w:tc>
          <w:tcPr>
            <w:tcW w:w="3402" w:type="dxa"/>
            <w:tcBorders>
              <w:top w:val="single" w:sz="4" w:space="0" w:color="auto"/>
              <w:left w:val="single" w:sz="4" w:space="0" w:color="auto"/>
              <w:bottom w:val="single" w:sz="4" w:space="0" w:color="auto"/>
              <w:right w:val="single" w:sz="4" w:space="0" w:color="auto"/>
            </w:tcBorders>
          </w:tcPr>
          <w:p w:rsidR="0091523F" w:rsidRPr="008F5E85" w:rsidRDefault="0091523F" w:rsidP="006D53CD">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до 30 млн.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91523F" w:rsidRPr="008F5E85" w:rsidRDefault="0091523F" w:rsidP="006D53CD">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50</w:t>
            </w:r>
          </w:p>
        </w:tc>
        <w:tc>
          <w:tcPr>
            <w:tcW w:w="2268" w:type="dxa"/>
            <w:tcBorders>
              <w:top w:val="single" w:sz="4" w:space="0" w:color="auto"/>
              <w:left w:val="single" w:sz="4" w:space="0" w:color="auto"/>
              <w:bottom w:val="single" w:sz="4" w:space="0" w:color="auto"/>
              <w:right w:val="single" w:sz="4" w:space="0" w:color="auto"/>
            </w:tcBorders>
          </w:tcPr>
          <w:p w:rsidR="0091523F" w:rsidRPr="008F5E85" w:rsidRDefault="0091523F" w:rsidP="006D53CD">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5</w:t>
            </w:r>
          </w:p>
        </w:tc>
        <w:tc>
          <w:tcPr>
            <w:tcW w:w="2268" w:type="dxa"/>
            <w:tcBorders>
              <w:top w:val="single" w:sz="4" w:space="0" w:color="auto"/>
              <w:left w:val="single" w:sz="4" w:space="0" w:color="auto"/>
              <w:bottom w:val="single" w:sz="4" w:space="0" w:color="auto"/>
              <w:right w:val="single" w:sz="4" w:space="0" w:color="auto"/>
            </w:tcBorders>
          </w:tcPr>
          <w:p w:rsidR="0091523F" w:rsidRPr="008F5E85" w:rsidRDefault="0091523F" w:rsidP="006D53CD">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не применяется</w:t>
            </w:r>
          </w:p>
        </w:tc>
      </w:tr>
      <w:tr w:rsidR="008F5E85" w:rsidRPr="008F5E85" w:rsidTr="0091523F">
        <w:trPr>
          <w:cantSplit/>
        </w:trPr>
        <w:tc>
          <w:tcPr>
            <w:tcW w:w="3402" w:type="dxa"/>
            <w:tcBorders>
              <w:top w:val="single" w:sz="4" w:space="0" w:color="auto"/>
              <w:left w:val="single" w:sz="4" w:space="0" w:color="auto"/>
              <w:bottom w:val="single" w:sz="4" w:space="0" w:color="auto"/>
              <w:right w:val="single" w:sz="4" w:space="0" w:color="auto"/>
            </w:tcBorders>
          </w:tcPr>
          <w:p w:rsidR="0091523F" w:rsidRPr="008F5E85" w:rsidRDefault="0091523F" w:rsidP="006D53CD">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свыше 30 млн. рублей и до 100 млн.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91523F" w:rsidRPr="008F5E85" w:rsidRDefault="0091523F" w:rsidP="006D53CD">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100</w:t>
            </w:r>
          </w:p>
        </w:tc>
        <w:tc>
          <w:tcPr>
            <w:tcW w:w="2268" w:type="dxa"/>
            <w:tcBorders>
              <w:top w:val="single" w:sz="4" w:space="0" w:color="auto"/>
              <w:left w:val="single" w:sz="4" w:space="0" w:color="auto"/>
              <w:bottom w:val="single" w:sz="4" w:space="0" w:color="auto"/>
              <w:right w:val="single" w:sz="4" w:space="0" w:color="auto"/>
            </w:tcBorders>
          </w:tcPr>
          <w:p w:rsidR="0091523F" w:rsidRPr="008F5E85" w:rsidRDefault="0091523F" w:rsidP="006D53CD">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w:t>
            </w:r>
          </w:p>
        </w:tc>
        <w:tc>
          <w:tcPr>
            <w:tcW w:w="2268" w:type="dxa"/>
            <w:tcBorders>
              <w:top w:val="single" w:sz="4" w:space="0" w:color="auto"/>
              <w:left w:val="single" w:sz="4" w:space="0" w:color="auto"/>
              <w:bottom w:val="single" w:sz="4" w:space="0" w:color="auto"/>
              <w:right w:val="single" w:sz="4" w:space="0" w:color="auto"/>
            </w:tcBorders>
          </w:tcPr>
          <w:p w:rsidR="0091523F" w:rsidRPr="008F5E85" w:rsidRDefault="0091523F" w:rsidP="006D53CD">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не применяется</w:t>
            </w:r>
          </w:p>
        </w:tc>
      </w:tr>
      <w:tr w:rsidR="008F5E85" w:rsidRPr="008F5E85" w:rsidTr="0091523F">
        <w:trPr>
          <w:cantSplit/>
        </w:trPr>
        <w:tc>
          <w:tcPr>
            <w:tcW w:w="3402" w:type="dxa"/>
            <w:tcBorders>
              <w:top w:val="single" w:sz="4" w:space="0" w:color="auto"/>
              <w:left w:val="single" w:sz="4" w:space="0" w:color="auto"/>
              <w:bottom w:val="single" w:sz="4" w:space="0" w:color="auto"/>
              <w:right w:val="single" w:sz="4" w:space="0" w:color="auto"/>
            </w:tcBorders>
          </w:tcPr>
          <w:p w:rsidR="0091523F" w:rsidRPr="008F5E85" w:rsidRDefault="0091523F" w:rsidP="006D53CD">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свыше 100 млн. рублей и до 500 млн.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91523F" w:rsidRPr="008F5E85" w:rsidRDefault="0091523F" w:rsidP="006D53CD">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100</w:t>
            </w:r>
          </w:p>
        </w:tc>
        <w:tc>
          <w:tcPr>
            <w:tcW w:w="2268" w:type="dxa"/>
            <w:tcBorders>
              <w:top w:val="single" w:sz="4" w:space="0" w:color="auto"/>
              <w:left w:val="single" w:sz="4" w:space="0" w:color="auto"/>
              <w:bottom w:val="single" w:sz="4" w:space="0" w:color="auto"/>
              <w:right w:val="single" w:sz="4" w:space="0" w:color="auto"/>
            </w:tcBorders>
          </w:tcPr>
          <w:p w:rsidR="0091523F" w:rsidRPr="008F5E85" w:rsidRDefault="0091523F" w:rsidP="006D53CD">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w:t>
            </w:r>
          </w:p>
        </w:tc>
        <w:tc>
          <w:tcPr>
            <w:tcW w:w="2268" w:type="dxa"/>
            <w:tcBorders>
              <w:top w:val="single" w:sz="4" w:space="0" w:color="auto"/>
              <w:left w:val="single" w:sz="4" w:space="0" w:color="auto"/>
              <w:bottom w:val="single" w:sz="4" w:space="0" w:color="auto"/>
              <w:right w:val="single" w:sz="4" w:space="0" w:color="auto"/>
            </w:tcBorders>
          </w:tcPr>
          <w:p w:rsidR="0091523F" w:rsidRPr="008F5E85" w:rsidRDefault="0091523F" w:rsidP="006D53CD">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применяется</w:t>
            </w:r>
          </w:p>
        </w:tc>
      </w:tr>
      <w:tr w:rsidR="008F5E85" w:rsidRPr="008F5E85" w:rsidTr="0091523F">
        <w:trPr>
          <w:cantSplit/>
        </w:trPr>
        <w:tc>
          <w:tcPr>
            <w:tcW w:w="3402" w:type="dxa"/>
            <w:tcBorders>
              <w:top w:val="single" w:sz="4" w:space="0" w:color="auto"/>
              <w:left w:val="single" w:sz="4" w:space="0" w:color="auto"/>
              <w:bottom w:val="single" w:sz="4" w:space="0" w:color="auto"/>
              <w:right w:val="single" w:sz="4" w:space="0" w:color="auto"/>
            </w:tcBorders>
          </w:tcPr>
          <w:p w:rsidR="0091523F" w:rsidRPr="008F5E85" w:rsidRDefault="0091523F" w:rsidP="006D53CD">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свыше 500 млн. рублей</w:t>
            </w:r>
          </w:p>
        </w:tc>
        <w:tc>
          <w:tcPr>
            <w:tcW w:w="2410" w:type="dxa"/>
            <w:tcBorders>
              <w:top w:val="single" w:sz="4" w:space="0" w:color="auto"/>
              <w:left w:val="single" w:sz="4" w:space="0" w:color="auto"/>
              <w:bottom w:val="single" w:sz="4" w:space="0" w:color="auto"/>
              <w:right w:val="single" w:sz="4" w:space="0" w:color="auto"/>
            </w:tcBorders>
          </w:tcPr>
          <w:p w:rsidR="0091523F" w:rsidRPr="008F5E85" w:rsidRDefault="0091523F" w:rsidP="006D53CD">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300</w:t>
            </w:r>
          </w:p>
        </w:tc>
        <w:tc>
          <w:tcPr>
            <w:tcW w:w="2268" w:type="dxa"/>
            <w:tcBorders>
              <w:top w:val="single" w:sz="4" w:space="0" w:color="auto"/>
              <w:left w:val="single" w:sz="4" w:space="0" w:color="auto"/>
              <w:bottom w:val="single" w:sz="4" w:space="0" w:color="auto"/>
              <w:right w:val="single" w:sz="4" w:space="0" w:color="auto"/>
            </w:tcBorders>
          </w:tcPr>
          <w:p w:rsidR="0091523F" w:rsidRPr="008F5E85" w:rsidRDefault="0091523F" w:rsidP="006D53CD">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30</w:t>
            </w:r>
          </w:p>
        </w:tc>
        <w:tc>
          <w:tcPr>
            <w:tcW w:w="2268" w:type="dxa"/>
            <w:tcBorders>
              <w:top w:val="single" w:sz="4" w:space="0" w:color="auto"/>
              <w:left w:val="single" w:sz="4" w:space="0" w:color="auto"/>
              <w:bottom w:val="single" w:sz="4" w:space="0" w:color="auto"/>
              <w:right w:val="single" w:sz="4" w:space="0" w:color="auto"/>
            </w:tcBorders>
          </w:tcPr>
          <w:p w:rsidR="0091523F" w:rsidRPr="008F5E85" w:rsidRDefault="0091523F" w:rsidP="006D53CD">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применяется</w:t>
            </w:r>
          </w:p>
        </w:tc>
      </w:tr>
    </w:tbl>
    <w:p w:rsidR="0091523F" w:rsidRPr="008F5E85" w:rsidRDefault="0091523F" w:rsidP="0091523F">
      <w:pPr>
        <w:pStyle w:val="a4"/>
        <w:tabs>
          <w:tab w:val="left" w:pos="993"/>
          <w:tab w:val="left" w:pos="1276"/>
          <w:tab w:val="left" w:pos="1418"/>
        </w:tabs>
        <w:spacing w:after="0" w:line="240" w:lineRule="auto"/>
        <w:ind w:left="709"/>
        <w:jc w:val="both"/>
        <w:rPr>
          <w:rFonts w:ascii="Times New Roman" w:hAnsi="Times New Roman" w:cs="Times New Roman"/>
          <w:sz w:val="24"/>
          <w:szCs w:val="24"/>
        </w:rPr>
      </w:pPr>
    </w:p>
    <w:p w:rsidR="00633216" w:rsidRPr="008F5E85" w:rsidRDefault="006B6753" w:rsidP="005660CC">
      <w:pPr>
        <w:pStyle w:val="a4"/>
        <w:numPr>
          <w:ilvl w:val="2"/>
          <w:numId w:val="46"/>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Гарант должен иметь</w:t>
      </w:r>
      <w:r w:rsidR="00C02378" w:rsidRPr="008F5E85">
        <w:rPr>
          <w:rFonts w:ascii="Times New Roman" w:hAnsi="Times New Roman" w:cs="Times New Roman"/>
          <w:sz w:val="24"/>
          <w:szCs w:val="24"/>
        </w:rPr>
        <w:t xml:space="preserve"> </w:t>
      </w:r>
      <w:r w:rsidR="001E5223" w:rsidRPr="008F5E85">
        <w:rPr>
          <w:rFonts w:ascii="Times New Roman" w:hAnsi="Times New Roman" w:cs="Times New Roman"/>
          <w:sz w:val="24"/>
          <w:szCs w:val="24"/>
        </w:rPr>
        <w:t xml:space="preserve">долгосрочный кредитный рейтинг </w:t>
      </w:r>
      <w:r w:rsidRPr="008F5E85">
        <w:rPr>
          <w:rFonts w:ascii="Times New Roman" w:hAnsi="Times New Roman" w:cs="Times New Roman"/>
          <w:sz w:val="24"/>
          <w:szCs w:val="24"/>
        </w:rPr>
        <w:t xml:space="preserve">по международной шкале, присвоенный как минимум одним из следующих рейтинговых агентств: </w:t>
      </w:r>
      <w:proofErr w:type="spellStart"/>
      <w:r w:rsidR="001E5223" w:rsidRPr="008F5E85">
        <w:rPr>
          <w:rFonts w:ascii="Times New Roman" w:hAnsi="Times New Roman" w:cs="Times New Roman"/>
          <w:sz w:val="24"/>
          <w:szCs w:val="24"/>
        </w:rPr>
        <w:t>Standard&amp;Poor’s</w:t>
      </w:r>
      <w:proofErr w:type="spellEnd"/>
      <w:r w:rsidRPr="008F5E85">
        <w:rPr>
          <w:rFonts w:ascii="Times New Roman" w:hAnsi="Times New Roman" w:cs="Times New Roman"/>
          <w:sz w:val="24"/>
          <w:szCs w:val="24"/>
        </w:rPr>
        <w:t xml:space="preserve">, </w:t>
      </w:r>
      <w:proofErr w:type="spellStart"/>
      <w:r w:rsidRPr="008F5E85">
        <w:rPr>
          <w:rFonts w:ascii="Times New Roman" w:hAnsi="Times New Roman" w:cs="Times New Roman"/>
          <w:sz w:val="24"/>
          <w:szCs w:val="24"/>
        </w:rPr>
        <w:t>Moody’s</w:t>
      </w:r>
      <w:proofErr w:type="spellEnd"/>
      <w:r w:rsidRPr="008F5E85">
        <w:rPr>
          <w:rFonts w:ascii="Times New Roman" w:hAnsi="Times New Roman" w:cs="Times New Roman"/>
          <w:sz w:val="24"/>
          <w:szCs w:val="24"/>
        </w:rPr>
        <w:t xml:space="preserve"> или </w:t>
      </w:r>
      <w:proofErr w:type="spellStart"/>
      <w:r w:rsidRPr="008F5E85">
        <w:rPr>
          <w:rFonts w:ascii="Times New Roman" w:hAnsi="Times New Roman" w:cs="Times New Roman"/>
          <w:sz w:val="24"/>
          <w:szCs w:val="24"/>
        </w:rPr>
        <w:t>Fitch</w:t>
      </w:r>
      <w:proofErr w:type="spellEnd"/>
      <w:r w:rsidR="001E5223" w:rsidRPr="008F5E85">
        <w:rPr>
          <w:rFonts w:ascii="Times New Roman" w:hAnsi="Times New Roman" w:cs="Times New Roman"/>
          <w:sz w:val="24"/>
          <w:szCs w:val="24"/>
        </w:rPr>
        <w:t xml:space="preserve"> </w:t>
      </w:r>
      <w:proofErr w:type="spellStart"/>
      <w:r w:rsidR="001E5223" w:rsidRPr="008F5E85">
        <w:rPr>
          <w:rFonts w:ascii="Times New Roman" w:hAnsi="Times New Roman" w:cs="Times New Roman"/>
          <w:sz w:val="24"/>
          <w:szCs w:val="24"/>
        </w:rPr>
        <w:t>Ratings</w:t>
      </w:r>
      <w:proofErr w:type="spellEnd"/>
      <w:r w:rsidRPr="008F5E85">
        <w:rPr>
          <w:rFonts w:ascii="Times New Roman" w:hAnsi="Times New Roman" w:cs="Times New Roman"/>
          <w:sz w:val="24"/>
          <w:szCs w:val="24"/>
        </w:rPr>
        <w:t xml:space="preserve">. </w:t>
      </w:r>
      <w:r w:rsidR="00633216" w:rsidRPr="008F5E85">
        <w:rPr>
          <w:rFonts w:ascii="Times New Roman" w:hAnsi="Times New Roman" w:cs="Times New Roman"/>
          <w:sz w:val="24"/>
          <w:szCs w:val="24"/>
        </w:rPr>
        <w:t>Значения кредитных рейтингов, при которых допускается принятие Банковск</w:t>
      </w:r>
      <w:r w:rsidR="00363819" w:rsidRPr="008F5E85">
        <w:rPr>
          <w:rFonts w:ascii="Times New Roman" w:hAnsi="Times New Roman" w:cs="Times New Roman"/>
          <w:sz w:val="24"/>
          <w:szCs w:val="24"/>
        </w:rPr>
        <w:t>ой</w:t>
      </w:r>
      <w:r w:rsidR="00633216" w:rsidRPr="008F5E85">
        <w:rPr>
          <w:rFonts w:ascii="Times New Roman" w:hAnsi="Times New Roman" w:cs="Times New Roman"/>
          <w:sz w:val="24"/>
          <w:szCs w:val="24"/>
        </w:rPr>
        <w:t xml:space="preserve"> Гаранти</w:t>
      </w:r>
      <w:r w:rsidR="00363819" w:rsidRPr="008F5E85">
        <w:rPr>
          <w:rFonts w:ascii="Times New Roman" w:hAnsi="Times New Roman" w:cs="Times New Roman"/>
          <w:sz w:val="24"/>
          <w:szCs w:val="24"/>
        </w:rPr>
        <w:t>и</w:t>
      </w:r>
      <w:r w:rsidRPr="008F5E85">
        <w:rPr>
          <w:rFonts w:ascii="Times New Roman" w:hAnsi="Times New Roman" w:cs="Times New Roman"/>
          <w:sz w:val="24"/>
          <w:szCs w:val="24"/>
        </w:rPr>
        <w:t xml:space="preserve"> по настоящему Договору</w:t>
      </w:r>
      <w:r w:rsidR="00633216" w:rsidRPr="008F5E85">
        <w:rPr>
          <w:rFonts w:ascii="Times New Roman" w:hAnsi="Times New Roman" w:cs="Times New Roman"/>
          <w:sz w:val="24"/>
          <w:szCs w:val="24"/>
        </w:rPr>
        <w:t>:</w:t>
      </w:r>
    </w:p>
    <w:p w:rsidR="00A949B2" w:rsidRPr="008F5E85" w:rsidRDefault="00A949B2" w:rsidP="005660CC">
      <w:pPr>
        <w:tabs>
          <w:tab w:val="left" w:pos="993"/>
          <w:tab w:val="left" w:pos="1276"/>
          <w:tab w:val="left" w:pos="1418"/>
        </w:tabs>
        <w:spacing w:after="0" w:line="240" w:lineRule="auto"/>
        <w:ind w:firstLine="709"/>
        <w:jc w:val="both"/>
        <w:rPr>
          <w:rFonts w:ascii="Times New Roman" w:hAnsi="Times New Roman"/>
          <w:sz w:val="24"/>
          <w:szCs w:val="24"/>
        </w:rPr>
      </w:pPr>
    </w:p>
    <w:tbl>
      <w:tblPr>
        <w:tblW w:w="9875" w:type="dxa"/>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3"/>
        <w:gridCol w:w="3328"/>
        <w:gridCol w:w="3594"/>
      </w:tblGrid>
      <w:tr w:rsidR="008F5E85" w:rsidRPr="008F5E85" w:rsidTr="00A949B2">
        <w:trPr>
          <w:jc w:val="center"/>
        </w:trPr>
        <w:tc>
          <w:tcPr>
            <w:tcW w:w="2953" w:type="dxa"/>
            <w:tcBorders>
              <w:top w:val="single" w:sz="4" w:space="0" w:color="auto"/>
              <w:left w:val="single" w:sz="4" w:space="0" w:color="auto"/>
              <w:bottom w:val="single" w:sz="4" w:space="0" w:color="auto"/>
              <w:right w:val="single" w:sz="4" w:space="0" w:color="auto"/>
            </w:tcBorders>
            <w:vAlign w:val="center"/>
          </w:tcPr>
          <w:p w:rsidR="00633216" w:rsidRPr="008F5E85" w:rsidRDefault="00633216" w:rsidP="005660CC">
            <w:pPr>
              <w:pStyle w:val="-5"/>
              <w:widowControl w:val="0"/>
              <w:tabs>
                <w:tab w:val="left" w:pos="840"/>
                <w:tab w:val="left" w:pos="993"/>
                <w:tab w:val="left" w:pos="1276"/>
              </w:tabs>
              <w:spacing w:before="0" w:after="0" w:line="240" w:lineRule="auto"/>
              <w:ind w:firstLine="709"/>
              <w:rPr>
                <w:szCs w:val="24"/>
              </w:rPr>
            </w:pPr>
            <w:proofErr w:type="spellStart"/>
            <w:r w:rsidRPr="008F5E85">
              <w:rPr>
                <w:szCs w:val="24"/>
              </w:rPr>
              <w:t>Standard&amp;Poor’s</w:t>
            </w:r>
            <w:proofErr w:type="spellEnd"/>
            <w:r w:rsidRPr="008F5E85">
              <w:rPr>
                <w:szCs w:val="24"/>
              </w:rPr>
              <w:t>:</w:t>
            </w:r>
            <w:r w:rsidRPr="008F5E85">
              <w:rPr>
                <w:b w:val="0"/>
                <w:bCs w:val="0"/>
                <w:szCs w:val="24"/>
              </w:rPr>
              <w:t xml:space="preserve"> </w:t>
            </w:r>
            <w:r w:rsidR="00A949B2" w:rsidRPr="008F5E85">
              <w:rPr>
                <w:b w:val="0"/>
                <w:szCs w:val="24"/>
              </w:rPr>
              <w:t>д</w:t>
            </w:r>
            <w:r w:rsidRPr="008F5E85">
              <w:rPr>
                <w:b w:val="0"/>
                <w:szCs w:val="24"/>
              </w:rPr>
              <w:t>олгосрочный кредитный рейтинг по международной шкале</w:t>
            </w:r>
          </w:p>
        </w:tc>
        <w:tc>
          <w:tcPr>
            <w:tcW w:w="3328" w:type="dxa"/>
            <w:tcBorders>
              <w:top w:val="single" w:sz="4" w:space="0" w:color="auto"/>
              <w:left w:val="single" w:sz="4" w:space="0" w:color="auto"/>
              <w:bottom w:val="single" w:sz="4" w:space="0" w:color="auto"/>
              <w:right w:val="single" w:sz="4" w:space="0" w:color="auto"/>
            </w:tcBorders>
            <w:vAlign w:val="center"/>
          </w:tcPr>
          <w:p w:rsidR="00633216" w:rsidRPr="008F5E85" w:rsidRDefault="00633216" w:rsidP="005660CC">
            <w:pPr>
              <w:pStyle w:val="-5"/>
              <w:widowControl w:val="0"/>
              <w:tabs>
                <w:tab w:val="left" w:pos="840"/>
                <w:tab w:val="left" w:pos="993"/>
                <w:tab w:val="left" w:pos="1276"/>
              </w:tabs>
              <w:spacing w:before="0" w:after="0" w:line="240" w:lineRule="auto"/>
              <w:ind w:firstLine="709"/>
              <w:rPr>
                <w:szCs w:val="24"/>
              </w:rPr>
            </w:pPr>
            <w:proofErr w:type="spellStart"/>
            <w:r w:rsidRPr="008F5E85">
              <w:rPr>
                <w:szCs w:val="24"/>
              </w:rPr>
              <w:t>Moody’s</w:t>
            </w:r>
            <w:proofErr w:type="spellEnd"/>
            <w:r w:rsidRPr="008F5E85">
              <w:rPr>
                <w:szCs w:val="24"/>
              </w:rPr>
              <w:t>:</w:t>
            </w:r>
            <w:r w:rsidRPr="008F5E85">
              <w:rPr>
                <w:b w:val="0"/>
                <w:bCs w:val="0"/>
                <w:szCs w:val="24"/>
              </w:rPr>
              <w:t xml:space="preserve"> </w:t>
            </w:r>
            <w:r w:rsidR="00A949B2" w:rsidRPr="008F5E85">
              <w:rPr>
                <w:b w:val="0"/>
                <w:szCs w:val="24"/>
              </w:rPr>
              <w:t>д</w:t>
            </w:r>
            <w:r w:rsidRPr="008F5E85">
              <w:rPr>
                <w:b w:val="0"/>
                <w:szCs w:val="24"/>
              </w:rPr>
              <w:t>олгосрочный рейтинг банковских депозитов по международной шкале</w:t>
            </w:r>
          </w:p>
        </w:tc>
        <w:tc>
          <w:tcPr>
            <w:tcW w:w="3594" w:type="dxa"/>
            <w:tcBorders>
              <w:top w:val="single" w:sz="4" w:space="0" w:color="auto"/>
              <w:left w:val="single" w:sz="4" w:space="0" w:color="auto"/>
              <w:bottom w:val="single" w:sz="4" w:space="0" w:color="auto"/>
              <w:right w:val="single" w:sz="4" w:space="0" w:color="auto"/>
            </w:tcBorders>
            <w:vAlign w:val="center"/>
          </w:tcPr>
          <w:p w:rsidR="00633216" w:rsidRPr="008F5E85" w:rsidRDefault="00633216" w:rsidP="005660CC">
            <w:pPr>
              <w:pStyle w:val="-5"/>
              <w:widowControl w:val="0"/>
              <w:tabs>
                <w:tab w:val="left" w:pos="840"/>
                <w:tab w:val="left" w:pos="993"/>
                <w:tab w:val="left" w:pos="1276"/>
              </w:tabs>
              <w:spacing w:before="0" w:after="0" w:line="240" w:lineRule="auto"/>
              <w:ind w:firstLine="709"/>
              <w:rPr>
                <w:szCs w:val="24"/>
              </w:rPr>
            </w:pPr>
            <w:proofErr w:type="spellStart"/>
            <w:r w:rsidRPr="008F5E85">
              <w:rPr>
                <w:szCs w:val="24"/>
              </w:rPr>
              <w:t>Fitch</w:t>
            </w:r>
            <w:proofErr w:type="spellEnd"/>
            <w:r w:rsidRPr="008F5E85">
              <w:rPr>
                <w:szCs w:val="24"/>
              </w:rPr>
              <w:t xml:space="preserve"> </w:t>
            </w:r>
            <w:proofErr w:type="spellStart"/>
            <w:r w:rsidRPr="008F5E85">
              <w:rPr>
                <w:szCs w:val="24"/>
              </w:rPr>
              <w:t>Ratings</w:t>
            </w:r>
            <w:proofErr w:type="spellEnd"/>
            <w:r w:rsidRPr="008F5E85">
              <w:rPr>
                <w:szCs w:val="24"/>
              </w:rPr>
              <w:t>:</w:t>
            </w:r>
            <w:r w:rsidRPr="008F5E85">
              <w:rPr>
                <w:b w:val="0"/>
                <w:bCs w:val="0"/>
                <w:szCs w:val="24"/>
              </w:rPr>
              <w:t xml:space="preserve"> </w:t>
            </w:r>
            <w:r w:rsidR="00A949B2" w:rsidRPr="008F5E85">
              <w:rPr>
                <w:b w:val="0"/>
                <w:szCs w:val="24"/>
              </w:rPr>
              <w:t>д</w:t>
            </w:r>
            <w:r w:rsidRPr="008F5E85">
              <w:rPr>
                <w:b w:val="0"/>
                <w:szCs w:val="24"/>
              </w:rPr>
              <w:t>олгосрочный рейтинг дефолта эмитента по международной шкале</w:t>
            </w:r>
          </w:p>
        </w:tc>
      </w:tr>
      <w:tr w:rsidR="008F5E85" w:rsidRPr="003E2260" w:rsidTr="00A949B2">
        <w:trPr>
          <w:jc w:val="center"/>
        </w:trPr>
        <w:tc>
          <w:tcPr>
            <w:tcW w:w="2953" w:type="dxa"/>
            <w:tcBorders>
              <w:top w:val="single" w:sz="4" w:space="0" w:color="auto"/>
              <w:left w:val="single" w:sz="4" w:space="0" w:color="auto"/>
              <w:bottom w:val="single" w:sz="4" w:space="0" w:color="auto"/>
              <w:right w:val="single" w:sz="4" w:space="0" w:color="auto"/>
            </w:tcBorders>
            <w:vAlign w:val="center"/>
          </w:tcPr>
          <w:p w:rsidR="00633216" w:rsidRPr="008F5E85" w:rsidRDefault="00633216" w:rsidP="005660CC">
            <w:pPr>
              <w:pStyle w:val="-5"/>
              <w:widowControl w:val="0"/>
              <w:tabs>
                <w:tab w:val="left" w:pos="840"/>
                <w:tab w:val="left" w:pos="993"/>
                <w:tab w:val="left" w:pos="1276"/>
              </w:tabs>
              <w:spacing w:before="0" w:after="0" w:line="240" w:lineRule="auto"/>
              <w:ind w:firstLine="709"/>
              <w:rPr>
                <w:szCs w:val="24"/>
                <w:lang w:val="en-US"/>
              </w:rPr>
            </w:pPr>
            <w:r w:rsidRPr="008F5E85">
              <w:rPr>
                <w:b w:val="0"/>
                <w:szCs w:val="24"/>
                <w:lang w:val="en-US"/>
              </w:rPr>
              <w:t xml:space="preserve">AAA, AA+, AA, AA-, A+, A, A-, BBB+, BBB, BBB-, BB+, BB, BB-, B+, </w:t>
            </w:r>
            <w:r w:rsidRPr="008F5E85">
              <w:rPr>
                <w:b w:val="0"/>
                <w:szCs w:val="24"/>
              </w:rPr>
              <w:t>В</w:t>
            </w:r>
          </w:p>
        </w:tc>
        <w:tc>
          <w:tcPr>
            <w:tcW w:w="3328" w:type="dxa"/>
            <w:tcBorders>
              <w:top w:val="single" w:sz="4" w:space="0" w:color="auto"/>
              <w:left w:val="single" w:sz="4" w:space="0" w:color="auto"/>
              <w:bottom w:val="single" w:sz="4" w:space="0" w:color="auto"/>
              <w:right w:val="single" w:sz="4" w:space="0" w:color="auto"/>
            </w:tcBorders>
            <w:vAlign w:val="center"/>
          </w:tcPr>
          <w:p w:rsidR="00633216" w:rsidRPr="008F5E85" w:rsidRDefault="00633216" w:rsidP="005660CC">
            <w:pPr>
              <w:pStyle w:val="-5"/>
              <w:widowControl w:val="0"/>
              <w:tabs>
                <w:tab w:val="left" w:pos="840"/>
                <w:tab w:val="left" w:pos="993"/>
                <w:tab w:val="left" w:pos="1276"/>
              </w:tabs>
              <w:spacing w:before="0" w:after="0" w:line="240" w:lineRule="auto"/>
              <w:ind w:firstLine="709"/>
              <w:rPr>
                <w:szCs w:val="24"/>
                <w:lang w:val="en-US"/>
              </w:rPr>
            </w:pPr>
            <w:proofErr w:type="spellStart"/>
            <w:r w:rsidRPr="008F5E85">
              <w:rPr>
                <w:b w:val="0"/>
                <w:szCs w:val="24"/>
                <w:lang w:val="en-US"/>
              </w:rPr>
              <w:t>Aaa</w:t>
            </w:r>
            <w:proofErr w:type="spellEnd"/>
            <w:r w:rsidRPr="008F5E85">
              <w:rPr>
                <w:b w:val="0"/>
                <w:szCs w:val="24"/>
                <w:lang w:val="en-US"/>
              </w:rPr>
              <w:t>, Aa1, Aa2, Aa3, A1, A2, A3, Baa1, Baa2, Baa3, Ba1, Ba2, Ba3, B1, B2</w:t>
            </w:r>
          </w:p>
        </w:tc>
        <w:tc>
          <w:tcPr>
            <w:tcW w:w="3594" w:type="dxa"/>
            <w:tcBorders>
              <w:top w:val="single" w:sz="4" w:space="0" w:color="auto"/>
              <w:left w:val="single" w:sz="4" w:space="0" w:color="auto"/>
              <w:bottom w:val="single" w:sz="4" w:space="0" w:color="auto"/>
              <w:right w:val="single" w:sz="4" w:space="0" w:color="auto"/>
            </w:tcBorders>
            <w:vAlign w:val="center"/>
          </w:tcPr>
          <w:p w:rsidR="00633216" w:rsidRPr="008F5E85" w:rsidRDefault="00633216" w:rsidP="005660CC">
            <w:pPr>
              <w:pStyle w:val="-5"/>
              <w:widowControl w:val="0"/>
              <w:tabs>
                <w:tab w:val="left" w:pos="840"/>
                <w:tab w:val="left" w:pos="993"/>
                <w:tab w:val="left" w:pos="1276"/>
              </w:tabs>
              <w:spacing w:before="0" w:after="0" w:line="240" w:lineRule="auto"/>
              <w:ind w:firstLine="709"/>
              <w:rPr>
                <w:szCs w:val="24"/>
                <w:lang w:val="en-US"/>
              </w:rPr>
            </w:pPr>
            <w:r w:rsidRPr="008F5E85">
              <w:rPr>
                <w:b w:val="0"/>
                <w:szCs w:val="24"/>
                <w:lang w:val="en-US"/>
              </w:rPr>
              <w:t xml:space="preserve">AAA, AA+, AA, AA-, A+, A, A-, BBB+, BBB, BBB-, BB+, BB, BB-, B+, </w:t>
            </w:r>
            <w:r w:rsidRPr="008F5E85">
              <w:rPr>
                <w:b w:val="0"/>
                <w:szCs w:val="24"/>
              </w:rPr>
              <w:t>В</w:t>
            </w:r>
          </w:p>
        </w:tc>
      </w:tr>
    </w:tbl>
    <w:p w:rsidR="00633216" w:rsidRPr="008F5E85" w:rsidRDefault="00633216" w:rsidP="005660CC">
      <w:pPr>
        <w:pStyle w:val="a4"/>
        <w:tabs>
          <w:tab w:val="left" w:pos="993"/>
          <w:tab w:val="left" w:pos="1276"/>
          <w:tab w:val="left" w:pos="9214"/>
        </w:tabs>
        <w:spacing w:after="0" w:line="240" w:lineRule="auto"/>
        <w:ind w:left="0" w:firstLine="709"/>
        <w:jc w:val="both"/>
        <w:rPr>
          <w:rFonts w:ascii="Times New Roman" w:hAnsi="Times New Roman" w:cs="Times New Roman"/>
          <w:b/>
          <w:bCs/>
          <w:caps/>
          <w:sz w:val="24"/>
          <w:szCs w:val="24"/>
          <w:lang w:val="en-US"/>
        </w:rPr>
      </w:pPr>
    </w:p>
    <w:p w:rsidR="00074D21" w:rsidRPr="008F5E85" w:rsidRDefault="00D71E4A" w:rsidP="005660CC">
      <w:pPr>
        <w:pStyle w:val="a4"/>
        <w:numPr>
          <w:ilvl w:val="2"/>
          <w:numId w:val="46"/>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Текст Банковской Гарантии должен быть согласован с Заказчиком в письменной форме. Проект Банковской Гарантии должен быть предоставлен Генеральным Подрядчиком на согласование Заказчику </w:t>
      </w:r>
      <w:r w:rsidR="00F376C4" w:rsidRPr="008F5E85">
        <w:rPr>
          <w:rFonts w:ascii="Times New Roman" w:hAnsi="Times New Roman" w:cs="Times New Roman"/>
          <w:sz w:val="24"/>
          <w:szCs w:val="24"/>
        </w:rPr>
        <w:t xml:space="preserve">в срок </w:t>
      </w:r>
      <w:r w:rsidRPr="008F5E85">
        <w:rPr>
          <w:rFonts w:ascii="Times New Roman" w:hAnsi="Times New Roman" w:cs="Times New Roman"/>
          <w:sz w:val="24"/>
          <w:szCs w:val="24"/>
        </w:rPr>
        <w:t xml:space="preserve">не </w:t>
      </w:r>
      <w:r w:rsidR="00CD4930" w:rsidRPr="008F5E85">
        <w:rPr>
          <w:rFonts w:ascii="Times New Roman" w:hAnsi="Times New Roman" w:cs="Times New Roman"/>
          <w:sz w:val="24"/>
          <w:szCs w:val="24"/>
        </w:rPr>
        <w:t>позднее</w:t>
      </w:r>
      <w:r w:rsidRPr="008F5E85">
        <w:rPr>
          <w:rFonts w:ascii="Times New Roman" w:hAnsi="Times New Roman" w:cs="Times New Roman"/>
          <w:sz w:val="24"/>
          <w:szCs w:val="24"/>
        </w:rPr>
        <w:t xml:space="preserve"> </w:t>
      </w:r>
      <w:r w:rsidR="00DE4C45" w:rsidRPr="008F5E85">
        <w:rPr>
          <w:rFonts w:ascii="Times New Roman" w:hAnsi="Times New Roman" w:cs="Times New Roman"/>
          <w:sz w:val="24"/>
          <w:szCs w:val="24"/>
        </w:rPr>
        <w:t>15</w:t>
      </w:r>
      <w:r w:rsidR="00215C80" w:rsidRPr="008F5E85">
        <w:rPr>
          <w:rFonts w:ascii="Times New Roman" w:hAnsi="Times New Roman" w:cs="Times New Roman"/>
          <w:sz w:val="24"/>
          <w:szCs w:val="24"/>
        </w:rPr>
        <w:t xml:space="preserve"> (</w:t>
      </w:r>
      <w:r w:rsidR="00DE4C45" w:rsidRPr="008F5E85">
        <w:rPr>
          <w:rFonts w:ascii="Times New Roman" w:hAnsi="Times New Roman" w:cs="Times New Roman"/>
          <w:sz w:val="24"/>
          <w:szCs w:val="24"/>
        </w:rPr>
        <w:t>пятнадцати</w:t>
      </w:r>
      <w:r w:rsidRPr="008F5E85">
        <w:rPr>
          <w:rFonts w:ascii="Times New Roman" w:hAnsi="Times New Roman" w:cs="Times New Roman"/>
          <w:sz w:val="24"/>
          <w:szCs w:val="24"/>
        </w:rPr>
        <w:t xml:space="preserve">) Рабочих дней </w:t>
      </w:r>
      <w:r w:rsidR="00596A2F" w:rsidRPr="008F5E85">
        <w:rPr>
          <w:rFonts w:ascii="Times New Roman" w:hAnsi="Times New Roman" w:cs="Times New Roman"/>
          <w:sz w:val="24"/>
          <w:szCs w:val="24"/>
        </w:rPr>
        <w:t>до</w:t>
      </w:r>
      <w:r w:rsidRPr="008F5E85">
        <w:rPr>
          <w:rFonts w:ascii="Times New Roman" w:hAnsi="Times New Roman" w:cs="Times New Roman"/>
          <w:sz w:val="24"/>
          <w:szCs w:val="24"/>
        </w:rPr>
        <w:t xml:space="preserve"> даты </w:t>
      </w:r>
      <w:r w:rsidR="00596A2F" w:rsidRPr="008F5E85">
        <w:rPr>
          <w:rFonts w:ascii="Times New Roman" w:hAnsi="Times New Roman" w:cs="Times New Roman"/>
          <w:sz w:val="24"/>
          <w:szCs w:val="24"/>
        </w:rPr>
        <w:t>планируемого перечисления Авансового платежа</w:t>
      </w:r>
      <w:r w:rsidR="0091523F" w:rsidRPr="008F5E85">
        <w:rPr>
          <w:rFonts w:ascii="Times New Roman" w:hAnsi="Times New Roman" w:cs="Times New Roman"/>
          <w:sz w:val="24"/>
          <w:szCs w:val="24"/>
        </w:rPr>
        <w:t xml:space="preserve"> с копиями документов, указанных в п.16.1.15</w:t>
      </w:r>
      <w:r w:rsidR="00193736" w:rsidRPr="008F5E85">
        <w:rPr>
          <w:rFonts w:ascii="Times New Roman" w:hAnsi="Times New Roman" w:cs="Times New Roman"/>
          <w:sz w:val="24"/>
          <w:szCs w:val="24"/>
        </w:rPr>
        <w:t>.</w:t>
      </w:r>
      <w:r w:rsidR="00596A2F"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Оригинал согласованной Банковской Гарантии должен быть предоставлен Генеральным Подрядчиком Заказчику </w:t>
      </w:r>
      <w:r w:rsidR="00215C80" w:rsidRPr="008F5E85">
        <w:rPr>
          <w:rFonts w:ascii="Times New Roman" w:hAnsi="Times New Roman" w:cs="Times New Roman"/>
          <w:sz w:val="24"/>
          <w:szCs w:val="24"/>
        </w:rPr>
        <w:t xml:space="preserve">в срок </w:t>
      </w:r>
      <w:r w:rsidRPr="008F5E85">
        <w:rPr>
          <w:rFonts w:ascii="Times New Roman" w:hAnsi="Times New Roman" w:cs="Times New Roman"/>
          <w:sz w:val="24"/>
          <w:szCs w:val="24"/>
        </w:rPr>
        <w:t>не позднее</w:t>
      </w:r>
      <w:r w:rsidR="00DE4C45" w:rsidRPr="008F5E85">
        <w:rPr>
          <w:rFonts w:ascii="Times New Roman" w:hAnsi="Times New Roman" w:cs="Times New Roman"/>
          <w:sz w:val="24"/>
          <w:szCs w:val="24"/>
        </w:rPr>
        <w:t>,</w:t>
      </w:r>
      <w:r w:rsidR="00596A2F" w:rsidRPr="008F5E85">
        <w:rPr>
          <w:rFonts w:ascii="Times New Roman" w:hAnsi="Times New Roman" w:cs="Times New Roman"/>
          <w:sz w:val="24"/>
          <w:szCs w:val="24"/>
        </w:rPr>
        <w:t xml:space="preserve"> чем за </w:t>
      </w:r>
      <w:r w:rsidR="00DE4C45" w:rsidRPr="008F5E85">
        <w:rPr>
          <w:rFonts w:ascii="Times New Roman" w:hAnsi="Times New Roman" w:cs="Times New Roman"/>
          <w:sz w:val="24"/>
          <w:szCs w:val="24"/>
        </w:rPr>
        <w:t>10</w:t>
      </w:r>
      <w:r w:rsidR="00193736" w:rsidRPr="008F5E85">
        <w:rPr>
          <w:rFonts w:ascii="Times New Roman" w:hAnsi="Times New Roman" w:cs="Times New Roman"/>
          <w:sz w:val="24"/>
          <w:szCs w:val="24"/>
        </w:rPr>
        <w:t xml:space="preserve"> (</w:t>
      </w:r>
      <w:r w:rsidR="00DE4C45" w:rsidRPr="008F5E85">
        <w:rPr>
          <w:rFonts w:ascii="Times New Roman" w:hAnsi="Times New Roman" w:cs="Times New Roman"/>
          <w:sz w:val="24"/>
          <w:szCs w:val="24"/>
        </w:rPr>
        <w:t>десять</w:t>
      </w:r>
      <w:r w:rsidRPr="008F5E85">
        <w:rPr>
          <w:rFonts w:ascii="Times New Roman" w:hAnsi="Times New Roman" w:cs="Times New Roman"/>
          <w:sz w:val="24"/>
          <w:szCs w:val="24"/>
        </w:rPr>
        <w:t xml:space="preserve">) Рабочих дней </w:t>
      </w:r>
      <w:r w:rsidR="00596A2F" w:rsidRPr="008F5E85">
        <w:rPr>
          <w:rFonts w:ascii="Times New Roman" w:hAnsi="Times New Roman" w:cs="Times New Roman"/>
          <w:sz w:val="24"/>
          <w:szCs w:val="24"/>
        </w:rPr>
        <w:t>до</w:t>
      </w:r>
      <w:r w:rsidRPr="008F5E85">
        <w:rPr>
          <w:rFonts w:ascii="Times New Roman" w:hAnsi="Times New Roman" w:cs="Times New Roman"/>
          <w:sz w:val="24"/>
          <w:szCs w:val="24"/>
        </w:rPr>
        <w:t xml:space="preserve"> даты </w:t>
      </w:r>
      <w:r w:rsidR="005A3775" w:rsidRPr="008F5E85">
        <w:rPr>
          <w:rFonts w:ascii="Times New Roman" w:hAnsi="Times New Roman" w:cs="Times New Roman"/>
          <w:sz w:val="24"/>
          <w:szCs w:val="24"/>
        </w:rPr>
        <w:t xml:space="preserve">планируемого </w:t>
      </w:r>
      <w:r w:rsidR="00596A2F" w:rsidRPr="008F5E85">
        <w:rPr>
          <w:rFonts w:ascii="Times New Roman" w:hAnsi="Times New Roman" w:cs="Times New Roman"/>
          <w:sz w:val="24"/>
          <w:szCs w:val="24"/>
        </w:rPr>
        <w:t>перечисления Авансового платежа</w:t>
      </w:r>
      <w:r w:rsidR="00074D21" w:rsidRPr="008F5E85">
        <w:rPr>
          <w:rFonts w:ascii="Times New Roman" w:hAnsi="Times New Roman" w:cs="Times New Roman"/>
          <w:sz w:val="24"/>
          <w:szCs w:val="24"/>
        </w:rPr>
        <w:t>.</w:t>
      </w:r>
    </w:p>
    <w:p w:rsidR="001E5223" w:rsidRPr="008F5E85" w:rsidRDefault="001E5223" w:rsidP="005660CC">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Расходы по выпуску и обслуживанию Банковск</w:t>
      </w:r>
      <w:r w:rsidR="00EB517E" w:rsidRPr="008F5E85">
        <w:rPr>
          <w:rFonts w:ascii="Times New Roman" w:hAnsi="Times New Roman" w:cs="Times New Roman"/>
          <w:sz w:val="24"/>
          <w:szCs w:val="24"/>
        </w:rPr>
        <w:t>ой</w:t>
      </w:r>
      <w:r w:rsidRPr="008F5E85">
        <w:rPr>
          <w:rFonts w:ascii="Times New Roman" w:hAnsi="Times New Roman" w:cs="Times New Roman"/>
          <w:sz w:val="24"/>
          <w:szCs w:val="24"/>
        </w:rPr>
        <w:t xml:space="preserve"> </w:t>
      </w:r>
      <w:r w:rsidR="00343E7A" w:rsidRPr="008F5E85">
        <w:rPr>
          <w:rFonts w:ascii="Times New Roman" w:hAnsi="Times New Roman" w:cs="Times New Roman"/>
          <w:sz w:val="24"/>
          <w:szCs w:val="24"/>
        </w:rPr>
        <w:t>Гаранти</w:t>
      </w:r>
      <w:r w:rsidR="00EB517E" w:rsidRPr="008F5E85">
        <w:rPr>
          <w:rFonts w:ascii="Times New Roman" w:hAnsi="Times New Roman" w:cs="Times New Roman"/>
          <w:sz w:val="24"/>
          <w:szCs w:val="24"/>
        </w:rPr>
        <w:t>и</w:t>
      </w:r>
      <w:r w:rsidR="00343E7A" w:rsidRPr="008F5E85">
        <w:rPr>
          <w:rFonts w:ascii="Times New Roman" w:hAnsi="Times New Roman" w:cs="Times New Roman"/>
          <w:sz w:val="24"/>
          <w:szCs w:val="24"/>
        </w:rPr>
        <w:t xml:space="preserve"> </w:t>
      </w:r>
      <w:r w:rsidRPr="008F5E85">
        <w:rPr>
          <w:rFonts w:ascii="Times New Roman" w:hAnsi="Times New Roman" w:cs="Times New Roman"/>
          <w:sz w:val="24"/>
          <w:szCs w:val="24"/>
        </w:rPr>
        <w:t>несет Генеральный Подрядчик.</w:t>
      </w:r>
    </w:p>
    <w:p w:rsidR="001E5223" w:rsidRPr="008F5E85" w:rsidRDefault="001E5223" w:rsidP="005660CC">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 случае</w:t>
      </w:r>
      <w:r w:rsidR="000F7780" w:rsidRPr="008F5E85">
        <w:rPr>
          <w:rFonts w:ascii="Times New Roman" w:hAnsi="Times New Roman" w:cs="Times New Roman"/>
          <w:sz w:val="24"/>
          <w:szCs w:val="24"/>
        </w:rPr>
        <w:t xml:space="preserve"> </w:t>
      </w:r>
      <w:r w:rsidRPr="008F5E85">
        <w:rPr>
          <w:rFonts w:ascii="Times New Roman" w:hAnsi="Times New Roman" w:cs="Times New Roman"/>
          <w:sz w:val="24"/>
          <w:szCs w:val="24"/>
        </w:rPr>
        <w:t>не</w:t>
      </w:r>
      <w:r w:rsidR="00CD4930" w:rsidRPr="008F5E85">
        <w:rPr>
          <w:rFonts w:ascii="Times New Roman" w:hAnsi="Times New Roman" w:cs="Times New Roman"/>
          <w:sz w:val="24"/>
          <w:szCs w:val="24"/>
        </w:rPr>
        <w:t xml:space="preserve"> </w:t>
      </w:r>
      <w:r w:rsidRPr="008F5E85">
        <w:rPr>
          <w:rFonts w:ascii="Times New Roman" w:hAnsi="Times New Roman" w:cs="Times New Roman"/>
          <w:sz w:val="24"/>
          <w:szCs w:val="24"/>
        </w:rPr>
        <w:t>предоставлени</w:t>
      </w:r>
      <w:r w:rsidR="00A87F7E" w:rsidRPr="008F5E85">
        <w:rPr>
          <w:rFonts w:ascii="Times New Roman" w:hAnsi="Times New Roman" w:cs="Times New Roman"/>
          <w:sz w:val="24"/>
          <w:szCs w:val="24"/>
        </w:rPr>
        <w:t>я</w:t>
      </w:r>
      <w:r w:rsidRPr="008F5E85">
        <w:rPr>
          <w:rFonts w:ascii="Times New Roman" w:hAnsi="Times New Roman" w:cs="Times New Roman"/>
          <w:sz w:val="24"/>
          <w:szCs w:val="24"/>
        </w:rPr>
        <w:t xml:space="preserve"> Банковск</w:t>
      </w:r>
      <w:r w:rsidR="00A87F7E" w:rsidRPr="008F5E85">
        <w:rPr>
          <w:rFonts w:ascii="Times New Roman" w:hAnsi="Times New Roman" w:cs="Times New Roman"/>
          <w:sz w:val="24"/>
          <w:szCs w:val="24"/>
        </w:rPr>
        <w:t>ой</w:t>
      </w:r>
      <w:r w:rsidRPr="008F5E85">
        <w:rPr>
          <w:rFonts w:ascii="Times New Roman" w:hAnsi="Times New Roman" w:cs="Times New Roman"/>
          <w:sz w:val="24"/>
          <w:szCs w:val="24"/>
        </w:rPr>
        <w:t xml:space="preserve"> </w:t>
      </w:r>
      <w:r w:rsidR="00343E7A" w:rsidRPr="008F5E85">
        <w:rPr>
          <w:rFonts w:ascii="Times New Roman" w:hAnsi="Times New Roman" w:cs="Times New Roman"/>
          <w:sz w:val="24"/>
          <w:szCs w:val="24"/>
        </w:rPr>
        <w:t>Гаранти</w:t>
      </w:r>
      <w:r w:rsidR="00A87F7E" w:rsidRPr="008F5E85">
        <w:rPr>
          <w:rFonts w:ascii="Times New Roman" w:hAnsi="Times New Roman" w:cs="Times New Roman"/>
          <w:sz w:val="24"/>
          <w:szCs w:val="24"/>
        </w:rPr>
        <w:t>и</w:t>
      </w:r>
      <w:r w:rsidR="00343E7A"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в </w:t>
      </w:r>
      <w:r w:rsidR="00343E7A" w:rsidRPr="008F5E85">
        <w:rPr>
          <w:rFonts w:ascii="Times New Roman" w:hAnsi="Times New Roman" w:cs="Times New Roman"/>
          <w:sz w:val="24"/>
          <w:szCs w:val="24"/>
        </w:rPr>
        <w:t>указанны</w:t>
      </w:r>
      <w:r w:rsidR="00A87F7E" w:rsidRPr="008F5E85">
        <w:rPr>
          <w:rFonts w:ascii="Times New Roman" w:hAnsi="Times New Roman" w:cs="Times New Roman"/>
          <w:sz w:val="24"/>
          <w:szCs w:val="24"/>
        </w:rPr>
        <w:t>й</w:t>
      </w:r>
      <w:r w:rsidRPr="008F5E85">
        <w:rPr>
          <w:rFonts w:ascii="Times New Roman" w:hAnsi="Times New Roman" w:cs="Times New Roman"/>
          <w:sz w:val="24"/>
          <w:szCs w:val="24"/>
        </w:rPr>
        <w:t xml:space="preserve"> </w:t>
      </w:r>
      <w:r w:rsidR="00343E7A" w:rsidRPr="008F5E85">
        <w:rPr>
          <w:rFonts w:ascii="Times New Roman" w:hAnsi="Times New Roman" w:cs="Times New Roman"/>
          <w:sz w:val="24"/>
          <w:szCs w:val="24"/>
        </w:rPr>
        <w:t>Договор</w:t>
      </w:r>
      <w:r w:rsidR="000F7780" w:rsidRPr="008F5E85">
        <w:rPr>
          <w:rFonts w:ascii="Times New Roman" w:hAnsi="Times New Roman" w:cs="Times New Roman"/>
          <w:sz w:val="24"/>
          <w:szCs w:val="24"/>
        </w:rPr>
        <w:t xml:space="preserve">ом </w:t>
      </w:r>
      <w:r w:rsidR="00343E7A" w:rsidRPr="008F5E85">
        <w:rPr>
          <w:rFonts w:ascii="Times New Roman" w:hAnsi="Times New Roman" w:cs="Times New Roman"/>
          <w:sz w:val="24"/>
          <w:szCs w:val="24"/>
        </w:rPr>
        <w:t>срок</w:t>
      </w:r>
      <w:r w:rsidRPr="008F5E85">
        <w:rPr>
          <w:rFonts w:ascii="Times New Roman" w:hAnsi="Times New Roman" w:cs="Times New Roman"/>
          <w:sz w:val="24"/>
          <w:szCs w:val="24"/>
        </w:rPr>
        <w:t xml:space="preserve"> оплаты Заказчиком </w:t>
      </w:r>
      <w:r w:rsidR="00A5666E" w:rsidRPr="008F5E85">
        <w:rPr>
          <w:rFonts w:ascii="Times New Roman" w:hAnsi="Times New Roman" w:cs="Times New Roman"/>
          <w:sz w:val="24"/>
          <w:szCs w:val="24"/>
        </w:rPr>
        <w:t>Авансового платежа</w:t>
      </w:r>
      <w:r w:rsidR="00832746"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соразмерно увеличивается на период просрочки. В этом случае ответственность за </w:t>
      </w:r>
      <w:r w:rsidR="00427E4B" w:rsidRPr="008F5E85">
        <w:rPr>
          <w:rFonts w:ascii="Times New Roman" w:hAnsi="Times New Roman" w:cs="Times New Roman"/>
          <w:sz w:val="24"/>
          <w:szCs w:val="24"/>
        </w:rPr>
        <w:t xml:space="preserve">возможную </w:t>
      </w:r>
      <w:r w:rsidRPr="008F5E85">
        <w:rPr>
          <w:rFonts w:ascii="Times New Roman" w:hAnsi="Times New Roman" w:cs="Times New Roman"/>
          <w:sz w:val="24"/>
          <w:szCs w:val="24"/>
        </w:rPr>
        <w:t>задержку в выполнении Работ несет Генеральный Подрядчик.</w:t>
      </w:r>
    </w:p>
    <w:p w:rsidR="00427E4B" w:rsidRPr="008F5E85" w:rsidRDefault="001E5223" w:rsidP="005660CC">
      <w:pPr>
        <w:pStyle w:val="a4"/>
        <w:numPr>
          <w:ilvl w:val="2"/>
          <w:numId w:val="46"/>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Сумма </w:t>
      </w:r>
      <w:r w:rsidR="008F761F" w:rsidRPr="008F5E85">
        <w:rPr>
          <w:rFonts w:ascii="Times New Roman" w:hAnsi="Times New Roman" w:cs="Times New Roman"/>
          <w:sz w:val="24"/>
          <w:szCs w:val="24"/>
        </w:rPr>
        <w:t>Банковской</w:t>
      </w:r>
      <w:r w:rsidRPr="008F5E85">
        <w:rPr>
          <w:rFonts w:ascii="Times New Roman" w:hAnsi="Times New Roman" w:cs="Times New Roman"/>
          <w:sz w:val="24"/>
          <w:szCs w:val="24"/>
        </w:rPr>
        <w:t xml:space="preserve"> </w:t>
      </w:r>
      <w:r w:rsidR="008F761F" w:rsidRPr="008F5E85">
        <w:rPr>
          <w:rFonts w:ascii="Times New Roman" w:hAnsi="Times New Roman" w:cs="Times New Roman"/>
          <w:sz w:val="24"/>
          <w:szCs w:val="24"/>
        </w:rPr>
        <w:t>Гарантии</w:t>
      </w:r>
      <w:r w:rsidR="00F376C4" w:rsidRPr="008F5E85">
        <w:rPr>
          <w:rFonts w:ascii="Times New Roman" w:hAnsi="Times New Roman" w:cs="Times New Roman"/>
          <w:sz w:val="24"/>
          <w:szCs w:val="24"/>
        </w:rPr>
        <w:t xml:space="preserve"> </w:t>
      </w:r>
      <w:r w:rsidR="00193736" w:rsidRPr="008F5E85">
        <w:rPr>
          <w:rFonts w:ascii="Times New Roman" w:hAnsi="Times New Roman" w:cs="Times New Roman"/>
          <w:sz w:val="24"/>
          <w:szCs w:val="24"/>
        </w:rPr>
        <w:t xml:space="preserve">в любой момент времени </w:t>
      </w:r>
      <w:r w:rsidR="00F376C4" w:rsidRPr="008F5E85">
        <w:rPr>
          <w:rFonts w:ascii="Times New Roman" w:hAnsi="Times New Roman" w:cs="Times New Roman"/>
          <w:sz w:val="24"/>
          <w:szCs w:val="24"/>
        </w:rPr>
        <w:t>должна быть</w:t>
      </w:r>
      <w:r w:rsidR="006B6753" w:rsidRPr="008F5E85">
        <w:rPr>
          <w:rFonts w:ascii="Times New Roman" w:hAnsi="Times New Roman" w:cs="Times New Roman"/>
          <w:sz w:val="24"/>
          <w:szCs w:val="24"/>
        </w:rPr>
        <w:t xml:space="preserve"> </w:t>
      </w:r>
      <w:r w:rsidR="00193736" w:rsidRPr="008F5E85">
        <w:rPr>
          <w:rFonts w:ascii="Times New Roman" w:hAnsi="Times New Roman" w:cs="Times New Roman"/>
          <w:sz w:val="24"/>
          <w:szCs w:val="24"/>
        </w:rPr>
        <w:t>не менее суммы непогашенного</w:t>
      </w:r>
      <w:r w:rsidR="00734C99" w:rsidRPr="008F5E85">
        <w:rPr>
          <w:rFonts w:ascii="Times New Roman" w:hAnsi="Times New Roman" w:cs="Times New Roman"/>
          <w:sz w:val="24"/>
          <w:szCs w:val="24"/>
        </w:rPr>
        <w:t xml:space="preserve"> А</w:t>
      </w:r>
      <w:r w:rsidR="00215630" w:rsidRPr="008F5E85">
        <w:rPr>
          <w:rFonts w:ascii="Times New Roman" w:hAnsi="Times New Roman" w:cs="Times New Roman"/>
          <w:sz w:val="24"/>
          <w:szCs w:val="24"/>
        </w:rPr>
        <w:t>вансового платежа</w:t>
      </w:r>
      <w:r w:rsidR="00193736" w:rsidRPr="008F5E85">
        <w:rPr>
          <w:rFonts w:ascii="Times New Roman" w:hAnsi="Times New Roman" w:cs="Times New Roman"/>
          <w:sz w:val="24"/>
          <w:szCs w:val="24"/>
        </w:rPr>
        <w:t xml:space="preserve"> по </w:t>
      </w:r>
      <w:r w:rsidR="00705A4D" w:rsidRPr="008F5E85">
        <w:rPr>
          <w:rFonts w:ascii="Times New Roman" w:hAnsi="Times New Roman" w:cs="Times New Roman"/>
          <w:sz w:val="24"/>
          <w:szCs w:val="24"/>
        </w:rPr>
        <w:t>Д</w:t>
      </w:r>
      <w:r w:rsidR="00193736" w:rsidRPr="008F5E85">
        <w:rPr>
          <w:rFonts w:ascii="Times New Roman" w:hAnsi="Times New Roman" w:cs="Times New Roman"/>
          <w:sz w:val="24"/>
          <w:szCs w:val="24"/>
        </w:rPr>
        <w:t>оговору (непогашенной части такого Авансового платежа)</w:t>
      </w:r>
    </w:p>
    <w:p w:rsidR="00411B77" w:rsidRPr="008F5E85" w:rsidRDefault="000B6873" w:rsidP="00B71DF8">
      <w:pPr>
        <w:pStyle w:val="a4"/>
        <w:numPr>
          <w:ilvl w:val="2"/>
          <w:numId w:val="46"/>
        </w:numPr>
        <w:tabs>
          <w:tab w:val="left" w:pos="993"/>
          <w:tab w:val="left" w:pos="1276"/>
          <w:tab w:val="left" w:pos="1418"/>
          <w:tab w:val="left" w:pos="1560"/>
          <w:tab w:val="left" w:pos="2127"/>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Срок действия Банковск</w:t>
      </w:r>
      <w:r w:rsidR="0032010C" w:rsidRPr="008F5E85">
        <w:rPr>
          <w:rFonts w:ascii="Times New Roman" w:hAnsi="Times New Roman" w:cs="Times New Roman"/>
          <w:sz w:val="24"/>
          <w:szCs w:val="24"/>
        </w:rPr>
        <w:t>ой</w:t>
      </w:r>
      <w:r w:rsidRPr="008F5E85">
        <w:rPr>
          <w:rFonts w:ascii="Times New Roman" w:hAnsi="Times New Roman" w:cs="Times New Roman"/>
          <w:sz w:val="24"/>
          <w:szCs w:val="24"/>
        </w:rPr>
        <w:t xml:space="preserve"> Гаранти</w:t>
      </w:r>
      <w:r w:rsidR="0032010C" w:rsidRPr="008F5E85">
        <w:rPr>
          <w:rFonts w:ascii="Times New Roman" w:hAnsi="Times New Roman" w:cs="Times New Roman"/>
          <w:sz w:val="24"/>
          <w:szCs w:val="24"/>
        </w:rPr>
        <w:t>и</w:t>
      </w:r>
      <w:r w:rsidR="006B6753" w:rsidRPr="008F5E85">
        <w:rPr>
          <w:rFonts w:ascii="Times New Roman" w:hAnsi="Times New Roman" w:cs="Times New Roman"/>
          <w:sz w:val="24"/>
          <w:szCs w:val="24"/>
        </w:rPr>
        <w:t xml:space="preserve"> </w:t>
      </w:r>
      <w:r w:rsidR="00247C50" w:rsidRPr="008F5E85">
        <w:rPr>
          <w:rFonts w:ascii="Times New Roman" w:hAnsi="Times New Roman" w:cs="Times New Roman"/>
          <w:sz w:val="24"/>
          <w:szCs w:val="24"/>
        </w:rPr>
        <w:t>должен начинаться до планируемой даты перечисления Авансового платежа</w:t>
      </w:r>
      <w:r w:rsidR="00E26050" w:rsidRPr="008F5E85">
        <w:rPr>
          <w:rFonts w:ascii="Times New Roman" w:hAnsi="Times New Roman" w:cs="Times New Roman"/>
          <w:sz w:val="24"/>
          <w:szCs w:val="24"/>
        </w:rPr>
        <w:t xml:space="preserve"> и заканчиваться не ра</w:t>
      </w:r>
      <w:r w:rsidR="00247C50" w:rsidRPr="008F5E85">
        <w:rPr>
          <w:rFonts w:ascii="Times New Roman" w:hAnsi="Times New Roman" w:cs="Times New Roman"/>
          <w:sz w:val="24"/>
          <w:szCs w:val="24"/>
        </w:rPr>
        <w:t>нее чем через</w:t>
      </w:r>
      <w:r w:rsidR="006B6753" w:rsidRPr="008F5E85">
        <w:rPr>
          <w:rFonts w:ascii="Times New Roman" w:hAnsi="Times New Roman" w:cs="Times New Roman"/>
          <w:sz w:val="24"/>
          <w:szCs w:val="24"/>
        </w:rPr>
        <w:t xml:space="preserve"> </w:t>
      </w:r>
      <w:r w:rsidR="00DE4C45" w:rsidRPr="008F5E85">
        <w:rPr>
          <w:rFonts w:ascii="Times New Roman" w:hAnsi="Times New Roman" w:cs="Times New Roman"/>
          <w:sz w:val="24"/>
          <w:szCs w:val="24"/>
        </w:rPr>
        <w:t>30</w:t>
      </w:r>
      <w:r w:rsidR="00AF5C4F" w:rsidRPr="008F5E85">
        <w:rPr>
          <w:rFonts w:ascii="Times New Roman" w:hAnsi="Times New Roman" w:cs="Times New Roman"/>
          <w:sz w:val="24"/>
          <w:szCs w:val="24"/>
        </w:rPr>
        <w:t xml:space="preserve"> </w:t>
      </w:r>
      <w:r w:rsidR="00DE4C45" w:rsidRPr="008F5E85">
        <w:rPr>
          <w:rFonts w:ascii="Times New Roman" w:hAnsi="Times New Roman" w:cs="Times New Roman"/>
          <w:sz w:val="24"/>
          <w:szCs w:val="24"/>
        </w:rPr>
        <w:t>рабочих</w:t>
      </w:r>
      <w:r w:rsidR="00AF5C4F" w:rsidRPr="008F5E85">
        <w:rPr>
          <w:rFonts w:ascii="Times New Roman" w:hAnsi="Times New Roman" w:cs="Times New Roman"/>
          <w:sz w:val="24"/>
          <w:szCs w:val="24"/>
        </w:rPr>
        <w:t xml:space="preserve"> дней после </w:t>
      </w:r>
      <w:r w:rsidR="00247C50" w:rsidRPr="008F5E85">
        <w:rPr>
          <w:rFonts w:ascii="Times New Roman" w:hAnsi="Times New Roman" w:cs="Times New Roman"/>
          <w:sz w:val="24"/>
          <w:szCs w:val="24"/>
        </w:rPr>
        <w:t xml:space="preserve">планируемого срока </w:t>
      </w:r>
      <w:r w:rsidR="00AF5C4F" w:rsidRPr="008F5E85">
        <w:rPr>
          <w:rFonts w:ascii="Times New Roman" w:hAnsi="Times New Roman" w:cs="Times New Roman"/>
          <w:sz w:val="24"/>
          <w:szCs w:val="24"/>
        </w:rPr>
        <w:t xml:space="preserve">окончания </w:t>
      </w:r>
      <w:r w:rsidR="007B0D75" w:rsidRPr="008F5E85">
        <w:rPr>
          <w:rFonts w:ascii="Times New Roman" w:hAnsi="Times New Roman" w:cs="Times New Roman"/>
          <w:sz w:val="24"/>
          <w:szCs w:val="24"/>
        </w:rPr>
        <w:t>выполнения Работ</w:t>
      </w:r>
      <w:r w:rsidR="00901202" w:rsidRPr="008F5E85">
        <w:rPr>
          <w:rFonts w:ascii="Times New Roman" w:hAnsi="Times New Roman" w:cs="Times New Roman"/>
          <w:sz w:val="24"/>
          <w:szCs w:val="24"/>
        </w:rPr>
        <w:t xml:space="preserve"> по Договору.</w:t>
      </w:r>
    </w:p>
    <w:p w:rsidR="001E5223" w:rsidRPr="008F5E85" w:rsidRDefault="001E5223" w:rsidP="005660CC">
      <w:pPr>
        <w:pStyle w:val="a4"/>
        <w:numPr>
          <w:ilvl w:val="2"/>
          <w:numId w:val="46"/>
        </w:numPr>
        <w:tabs>
          <w:tab w:val="left" w:pos="993"/>
          <w:tab w:val="left" w:pos="1276"/>
          <w:tab w:val="left" w:pos="1418"/>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Банковск</w:t>
      </w:r>
      <w:r w:rsidR="00A87F7E" w:rsidRPr="008F5E85">
        <w:rPr>
          <w:rFonts w:ascii="Times New Roman" w:hAnsi="Times New Roman" w:cs="Times New Roman"/>
          <w:sz w:val="24"/>
          <w:szCs w:val="24"/>
        </w:rPr>
        <w:t>ая</w:t>
      </w:r>
      <w:r w:rsidRPr="008F5E85">
        <w:rPr>
          <w:rFonts w:ascii="Times New Roman" w:hAnsi="Times New Roman" w:cs="Times New Roman"/>
          <w:sz w:val="24"/>
          <w:szCs w:val="24"/>
        </w:rPr>
        <w:t xml:space="preserve"> </w:t>
      </w:r>
      <w:r w:rsidR="00343E7A" w:rsidRPr="008F5E85">
        <w:rPr>
          <w:rFonts w:ascii="Times New Roman" w:hAnsi="Times New Roman" w:cs="Times New Roman"/>
          <w:sz w:val="24"/>
          <w:szCs w:val="24"/>
        </w:rPr>
        <w:t>Гаранти</w:t>
      </w:r>
      <w:r w:rsidR="00A87F7E" w:rsidRPr="008F5E85">
        <w:rPr>
          <w:rFonts w:ascii="Times New Roman" w:hAnsi="Times New Roman" w:cs="Times New Roman"/>
          <w:sz w:val="24"/>
          <w:szCs w:val="24"/>
        </w:rPr>
        <w:t>я</w:t>
      </w:r>
      <w:r w:rsidR="00343E7A" w:rsidRPr="008F5E85">
        <w:rPr>
          <w:rFonts w:ascii="Times New Roman" w:hAnsi="Times New Roman" w:cs="Times New Roman"/>
          <w:sz w:val="24"/>
          <w:szCs w:val="24"/>
        </w:rPr>
        <w:t xml:space="preserve"> </w:t>
      </w:r>
      <w:r w:rsidRPr="008F5E85">
        <w:rPr>
          <w:rFonts w:ascii="Times New Roman" w:hAnsi="Times New Roman" w:cs="Times New Roman"/>
          <w:sz w:val="24"/>
          <w:szCs w:val="24"/>
        </w:rPr>
        <w:t>должн</w:t>
      </w:r>
      <w:r w:rsidR="002F169E" w:rsidRPr="008F5E85">
        <w:rPr>
          <w:rFonts w:ascii="Times New Roman" w:hAnsi="Times New Roman" w:cs="Times New Roman"/>
          <w:sz w:val="24"/>
          <w:szCs w:val="24"/>
        </w:rPr>
        <w:t>а</w:t>
      </w:r>
      <w:r w:rsidRPr="008F5E85">
        <w:rPr>
          <w:rFonts w:ascii="Times New Roman" w:hAnsi="Times New Roman" w:cs="Times New Roman"/>
          <w:sz w:val="24"/>
          <w:szCs w:val="24"/>
        </w:rPr>
        <w:t xml:space="preserve"> быть подписан</w:t>
      </w:r>
      <w:r w:rsidR="002F169E" w:rsidRPr="008F5E85">
        <w:rPr>
          <w:rFonts w:ascii="Times New Roman" w:hAnsi="Times New Roman" w:cs="Times New Roman"/>
          <w:sz w:val="24"/>
          <w:szCs w:val="24"/>
        </w:rPr>
        <w:t>а</w:t>
      </w:r>
      <w:r w:rsidRPr="008F5E85">
        <w:rPr>
          <w:rFonts w:ascii="Times New Roman" w:hAnsi="Times New Roman" w:cs="Times New Roman"/>
          <w:sz w:val="24"/>
          <w:szCs w:val="24"/>
        </w:rPr>
        <w:t xml:space="preserve"> лицом, имеющим право в соответствии с Законодательством РФ действовать от лица банка без доверенности, или </w:t>
      </w:r>
      <w:r w:rsidRPr="008F5E85">
        <w:rPr>
          <w:rFonts w:ascii="Times New Roman" w:hAnsi="Times New Roman" w:cs="Times New Roman"/>
          <w:sz w:val="24"/>
          <w:szCs w:val="24"/>
        </w:rPr>
        <w:lastRenderedPageBreak/>
        <w:t xml:space="preserve">надлежащим </w:t>
      </w:r>
      <w:proofErr w:type="gramStart"/>
      <w:r w:rsidRPr="008F5E85">
        <w:rPr>
          <w:rFonts w:ascii="Times New Roman" w:hAnsi="Times New Roman" w:cs="Times New Roman"/>
          <w:sz w:val="24"/>
          <w:szCs w:val="24"/>
        </w:rPr>
        <w:t>образом</w:t>
      </w:r>
      <w:proofErr w:type="gramEnd"/>
      <w:r w:rsidRPr="008F5E85">
        <w:rPr>
          <w:rFonts w:ascii="Times New Roman" w:hAnsi="Times New Roman" w:cs="Times New Roman"/>
          <w:sz w:val="24"/>
          <w:szCs w:val="24"/>
        </w:rPr>
        <w:t xml:space="preserve"> уполномоченным им лицом на основании доверенности (далее — </w:t>
      </w:r>
      <w:r w:rsidR="00CF0E01" w:rsidRPr="008F5E85">
        <w:rPr>
          <w:rFonts w:ascii="Times New Roman" w:hAnsi="Times New Roman" w:cs="Times New Roman"/>
          <w:sz w:val="24"/>
          <w:szCs w:val="24"/>
        </w:rPr>
        <w:t>У</w:t>
      </w:r>
      <w:r w:rsidR="00013EEB" w:rsidRPr="008F5E85">
        <w:rPr>
          <w:rFonts w:ascii="Times New Roman" w:hAnsi="Times New Roman" w:cs="Times New Roman"/>
          <w:sz w:val="24"/>
          <w:szCs w:val="24"/>
        </w:rPr>
        <w:t>полномоченное лицо</w:t>
      </w:r>
      <w:r w:rsidRPr="008F5E85">
        <w:rPr>
          <w:rFonts w:ascii="Times New Roman" w:hAnsi="Times New Roman" w:cs="Times New Roman"/>
          <w:sz w:val="24"/>
          <w:szCs w:val="24"/>
        </w:rPr>
        <w:t xml:space="preserve">). В последнем случае </w:t>
      </w:r>
      <w:r w:rsidR="002335CE" w:rsidRPr="008F5E85">
        <w:rPr>
          <w:rFonts w:ascii="Times New Roman" w:hAnsi="Times New Roman" w:cs="Times New Roman"/>
          <w:sz w:val="24"/>
          <w:szCs w:val="24"/>
        </w:rPr>
        <w:t xml:space="preserve">надлежащим образом заверенная </w:t>
      </w:r>
      <w:r w:rsidR="000B2AFB" w:rsidRPr="008F5E85">
        <w:rPr>
          <w:rFonts w:ascii="Times New Roman" w:hAnsi="Times New Roman" w:cs="Times New Roman"/>
          <w:sz w:val="24"/>
          <w:szCs w:val="24"/>
        </w:rPr>
        <w:t>Г</w:t>
      </w:r>
      <w:r w:rsidR="002F1964" w:rsidRPr="008F5E85">
        <w:rPr>
          <w:rFonts w:ascii="Times New Roman" w:hAnsi="Times New Roman" w:cs="Times New Roman"/>
          <w:sz w:val="24"/>
          <w:szCs w:val="24"/>
        </w:rPr>
        <w:t xml:space="preserve">арантом </w:t>
      </w:r>
      <w:r w:rsidRPr="008F5E85">
        <w:rPr>
          <w:rFonts w:ascii="Times New Roman" w:hAnsi="Times New Roman" w:cs="Times New Roman"/>
          <w:sz w:val="24"/>
          <w:szCs w:val="24"/>
        </w:rPr>
        <w:t>копия доверенности прикладывается к Банковск</w:t>
      </w:r>
      <w:r w:rsidR="00A87F7E" w:rsidRPr="008F5E85">
        <w:rPr>
          <w:rFonts w:ascii="Times New Roman" w:hAnsi="Times New Roman" w:cs="Times New Roman"/>
          <w:sz w:val="24"/>
          <w:szCs w:val="24"/>
        </w:rPr>
        <w:t>ой</w:t>
      </w:r>
      <w:r w:rsidRPr="008F5E85">
        <w:rPr>
          <w:rFonts w:ascii="Times New Roman" w:hAnsi="Times New Roman" w:cs="Times New Roman"/>
          <w:sz w:val="24"/>
          <w:szCs w:val="24"/>
        </w:rPr>
        <w:t xml:space="preserve"> </w:t>
      </w:r>
      <w:r w:rsidR="00D21F6C" w:rsidRPr="008F5E85">
        <w:rPr>
          <w:rFonts w:ascii="Times New Roman" w:hAnsi="Times New Roman" w:cs="Times New Roman"/>
          <w:sz w:val="24"/>
          <w:szCs w:val="24"/>
        </w:rPr>
        <w:t>Гаранти</w:t>
      </w:r>
      <w:r w:rsidR="00A87F7E" w:rsidRPr="008F5E85">
        <w:rPr>
          <w:rFonts w:ascii="Times New Roman" w:hAnsi="Times New Roman" w:cs="Times New Roman"/>
          <w:sz w:val="24"/>
          <w:szCs w:val="24"/>
        </w:rPr>
        <w:t>и</w:t>
      </w:r>
      <w:r w:rsidRPr="008F5E85">
        <w:rPr>
          <w:rFonts w:ascii="Times New Roman" w:hAnsi="Times New Roman" w:cs="Times New Roman"/>
          <w:sz w:val="24"/>
          <w:szCs w:val="24"/>
        </w:rPr>
        <w:t>.</w:t>
      </w:r>
    </w:p>
    <w:p w:rsidR="001E5223" w:rsidRPr="008F5E85" w:rsidRDefault="001E5223" w:rsidP="005660CC">
      <w:pPr>
        <w:pStyle w:val="a4"/>
        <w:numPr>
          <w:ilvl w:val="2"/>
          <w:numId w:val="46"/>
        </w:numPr>
        <w:tabs>
          <w:tab w:val="left" w:pos="993"/>
          <w:tab w:val="left" w:pos="1134"/>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 Банковск</w:t>
      </w:r>
      <w:r w:rsidR="00A87F7E" w:rsidRPr="008F5E85">
        <w:rPr>
          <w:rFonts w:ascii="Times New Roman" w:hAnsi="Times New Roman" w:cs="Times New Roman"/>
          <w:sz w:val="24"/>
          <w:szCs w:val="24"/>
        </w:rPr>
        <w:t>ой</w:t>
      </w:r>
      <w:r w:rsidRPr="008F5E85">
        <w:rPr>
          <w:rFonts w:ascii="Times New Roman" w:hAnsi="Times New Roman" w:cs="Times New Roman"/>
          <w:sz w:val="24"/>
          <w:szCs w:val="24"/>
        </w:rPr>
        <w:t xml:space="preserve"> </w:t>
      </w:r>
      <w:r w:rsidR="00343E7A" w:rsidRPr="008F5E85">
        <w:rPr>
          <w:rFonts w:ascii="Times New Roman" w:hAnsi="Times New Roman" w:cs="Times New Roman"/>
          <w:sz w:val="24"/>
          <w:szCs w:val="24"/>
        </w:rPr>
        <w:t>Гаранти</w:t>
      </w:r>
      <w:r w:rsidR="00A87F7E" w:rsidRPr="008F5E85">
        <w:rPr>
          <w:rFonts w:ascii="Times New Roman" w:hAnsi="Times New Roman" w:cs="Times New Roman"/>
          <w:sz w:val="24"/>
          <w:szCs w:val="24"/>
        </w:rPr>
        <w:t>и</w:t>
      </w:r>
      <w:r w:rsidR="00343E7A"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должно быть предусмотрено безусловное право Заказчика </w:t>
      </w:r>
      <w:r w:rsidR="00107C03" w:rsidRPr="008F5E85">
        <w:rPr>
          <w:rFonts w:ascii="Times New Roman" w:hAnsi="Times New Roman" w:cs="Times New Roman"/>
          <w:sz w:val="24"/>
          <w:szCs w:val="24"/>
        </w:rPr>
        <w:t>(Бенефициара)</w:t>
      </w:r>
      <w:r w:rsidRPr="008F5E85">
        <w:rPr>
          <w:rFonts w:ascii="Times New Roman" w:hAnsi="Times New Roman" w:cs="Times New Roman"/>
          <w:sz w:val="24"/>
          <w:szCs w:val="24"/>
        </w:rPr>
        <w:t xml:space="preserve"> на истребование </w:t>
      </w:r>
      <w:r w:rsidR="006E4160" w:rsidRPr="008F5E85">
        <w:rPr>
          <w:rFonts w:ascii="Times New Roman" w:hAnsi="Times New Roman" w:cs="Times New Roman"/>
          <w:sz w:val="24"/>
          <w:szCs w:val="24"/>
        </w:rPr>
        <w:t xml:space="preserve">полностью или частично </w:t>
      </w:r>
      <w:r w:rsidRPr="008F5E85">
        <w:rPr>
          <w:rFonts w:ascii="Times New Roman" w:hAnsi="Times New Roman" w:cs="Times New Roman"/>
          <w:sz w:val="24"/>
          <w:szCs w:val="24"/>
        </w:rPr>
        <w:t>суммы Банковск</w:t>
      </w:r>
      <w:r w:rsidR="00963DD2" w:rsidRPr="008F5E85">
        <w:rPr>
          <w:rFonts w:ascii="Times New Roman" w:hAnsi="Times New Roman" w:cs="Times New Roman"/>
          <w:sz w:val="24"/>
          <w:szCs w:val="24"/>
        </w:rPr>
        <w:t>ой</w:t>
      </w:r>
      <w:r w:rsidRPr="008F5E85">
        <w:rPr>
          <w:rFonts w:ascii="Times New Roman" w:hAnsi="Times New Roman" w:cs="Times New Roman"/>
          <w:sz w:val="24"/>
          <w:szCs w:val="24"/>
        </w:rPr>
        <w:t xml:space="preserve"> </w:t>
      </w:r>
      <w:r w:rsidR="00343E7A" w:rsidRPr="008F5E85">
        <w:rPr>
          <w:rFonts w:ascii="Times New Roman" w:hAnsi="Times New Roman" w:cs="Times New Roman"/>
          <w:sz w:val="24"/>
          <w:szCs w:val="24"/>
        </w:rPr>
        <w:t>Гарантии</w:t>
      </w:r>
      <w:r w:rsidR="00596A2F"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в случае неисполнения Генеральным Подрядчиком обязательства по возврату </w:t>
      </w:r>
      <w:r w:rsidR="00864F8C" w:rsidRPr="008F5E85">
        <w:rPr>
          <w:rFonts w:ascii="Times New Roman" w:hAnsi="Times New Roman" w:cs="Times New Roman"/>
          <w:sz w:val="24"/>
          <w:szCs w:val="24"/>
        </w:rPr>
        <w:t>Авансового платежа</w:t>
      </w:r>
      <w:r w:rsidR="00596A2F" w:rsidRPr="008F5E85">
        <w:rPr>
          <w:rFonts w:ascii="Times New Roman" w:hAnsi="Times New Roman" w:cs="Times New Roman"/>
          <w:sz w:val="24"/>
          <w:szCs w:val="24"/>
        </w:rPr>
        <w:t xml:space="preserve"> в установленные сроки</w:t>
      </w:r>
      <w:r w:rsidR="005B0E0C" w:rsidRPr="008F5E85">
        <w:rPr>
          <w:rFonts w:ascii="Times New Roman" w:hAnsi="Times New Roman" w:cs="Times New Roman"/>
          <w:sz w:val="24"/>
          <w:szCs w:val="24"/>
        </w:rPr>
        <w:t>.</w:t>
      </w:r>
      <w:r w:rsidR="00667F25" w:rsidRPr="008F5E85">
        <w:rPr>
          <w:rFonts w:ascii="Times New Roman" w:hAnsi="Times New Roman" w:cs="Times New Roman"/>
          <w:sz w:val="24"/>
          <w:szCs w:val="24"/>
        </w:rPr>
        <w:t xml:space="preserve"> </w:t>
      </w:r>
      <w:r w:rsidR="00860F31" w:rsidRPr="008F5E85">
        <w:rPr>
          <w:rFonts w:ascii="Times New Roman" w:hAnsi="Times New Roman" w:cs="Times New Roman"/>
          <w:sz w:val="24"/>
          <w:szCs w:val="24"/>
        </w:rPr>
        <w:t xml:space="preserve">Требование Заказчика об уплате суммы по Банковской Гарантии представляется </w:t>
      </w:r>
      <w:r w:rsidR="00471C26" w:rsidRPr="008F5E85">
        <w:rPr>
          <w:rFonts w:ascii="Times New Roman" w:hAnsi="Times New Roman" w:cs="Times New Roman"/>
          <w:sz w:val="24"/>
          <w:szCs w:val="24"/>
        </w:rPr>
        <w:t>Г</w:t>
      </w:r>
      <w:r w:rsidR="00013EEB" w:rsidRPr="008F5E85">
        <w:rPr>
          <w:rFonts w:ascii="Times New Roman" w:hAnsi="Times New Roman" w:cs="Times New Roman"/>
          <w:sz w:val="24"/>
          <w:szCs w:val="24"/>
        </w:rPr>
        <w:t xml:space="preserve">аранту </w:t>
      </w:r>
      <w:r w:rsidR="00860F31" w:rsidRPr="008F5E85">
        <w:rPr>
          <w:rFonts w:ascii="Times New Roman" w:hAnsi="Times New Roman" w:cs="Times New Roman"/>
          <w:sz w:val="24"/>
          <w:szCs w:val="24"/>
        </w:rPr>
        <w:t>в письменной форме.</w:t>
      </w:r>
    </w:p>
    <w:p w:rsidR="006B6753" w:rsidRPr="008F5E85" w:rsidRDefault="0032010C" w:rsidP="005660CC">
      <w:pPr>
        <w:pStyle w:val="a4"/>
        <w:numPr>
          <w:ilvl w:val="2"/>
          <w:numId w:val="46"/>
        </w:numPr>
        <w:tabs>
          <w:tab w:val="left" w:pos="993"/>
          <w:tab w:val="left" w:pos="1276"/>
          <w:tab w:val="left" w:pos="1560"/>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Банковская</w:t>
      </w:r>
      <w:r w:rsidRPr="008F5E85">
        <w:rPr>
          <w:rFonts w:ascii="Times New Roman" w:eastAsia="Times New Roman" w:hAnsi="Times New Roman" w:cs="Times New Roman"/>
          <w:sz w:val="24"/>
          <w:szCs w:val="24"/>
        </w:rPr>
        <w:t xml:space="preserve"> Гарантия</w:t>
      </w:r>
      <w:r w:rsidR="006B6753" w:rsidRPr="008F5E85">
        <w:rPr>
          <w:rFonts w:ascii="Times New Roman" w:eastAsia="Times New Roman" w:hAnsi="Times New Roman" w:cs="Times New Roman"/>
          <w:sz w:val="24"/>
          <w:szCs w:val="24"/>
        </w:rPr>
        <w:t xml:space="preserve"> должн</w:t>
      </w:r>
      <w:r w:rsidRPr="008F5E85">
        <w:rPr>
          <w:rFonts w:ascii="Times New Roman" w:eastAsia="Times New Roman" w:hAnsi="Times New Roman" w:cs="Times New Roman"/>
          <w:sz w:val="24"/>
          <w:szCs w:val="24"/>
        </w:rPr>
        <w:t>а</w:t>
      </w:r>
      <w:r w:rsidR="006B6753" w:rsidRPr="008F5E85">
        <w:rPr>
          <w:rFonts w:ascii="Times New Roman" w:eastAsia="Times New Roman" w:hAnsi="Times New Roman" w:cs="Times New Roman"/>
          <w:sz w:val="24"/>
          <w:szCs w:val="24"/>
        </w:rPr>
        <w:t xml:space="preserve"> содержать указание на настоящий Договор путем указания на номер, дату, </w:t>
      </w:r>
      <w:r w:rsidR="00442153" w:rsidRPr="008F5E85">
        <w:rPr>
          <w:rFonts w:ascii="Times New Roman" w:eastAsia="Times New Roman" w:hAnsi="Times New Roman" w:cs="Times New Roman"/>
          <w:sz w:val="24"/>
          <w:szCs w:val="24"/>
        </w:rPr>
        <w:t>С</w:t>
      </w:r>
      <w:r w:rsidR="006B6753" w:rsidRPr="008F5E85">
        <w:rPr>
          <w:rFonts w:ascii="Times New Roman" w:eastAsia="Times New Roman" w:hAnsi="Times New Roman" w:cs="Times New Roman"/>
          <w:sz w:val="24"/>
          <w:szCs w:val="24"/>
        </w:rPr>
        <w:t>торон</w:t>
      </w:r>
      <w:r w:rsidR="00596A2F" w:rsidRPr="008F5E85">
        <w:rPr>
          <w:rFonts w:ascii="Times New Roman" w:eastAsia="Times New Roman" w:hAnsi="Times New Roman" w:cs="Times New Roman"/>
          <w:sz w:val="24"/>
          <w:szCs w:val="24"/>
        </w:rPr>
        <w:t>ы</w:t>
      </w:r>
      <w:r w:rsidR="006B6753" w:rsidRPr="008F5E85">
        <w:rPr>
          <w:rFonts w:ascii="Times New Roman" w:eastAsia="Times New Roman" w:hAnsi="Times New Roman" w:cs="Times New Roman"/>
          <w:sz w:val="24"/>
          <w:szCs w:val="24"/>
        </w:rPr>
        <w:t xml:space="preserve"> Договора и описание предмета Договор</w:t>
      </w:r>
      <w:r w:rsidR="00442153" w:rsidRPr="008F5E85">
        <w:rPr>
          <w:rFonts w:ascii="Times New Roman" w:eastAsia="Times New Roman" w:hAnsi="Times New Roman" w:cs="Times New Roman"/>
          <w:sz w:val="24"/>
          <w:szCs w:val="24"/>
        </w:rPr>
        <w:t>а.</w:t>
      </w:r>
    </w:p>
    <w:p w:rsidR="006B6753" w:rsidRPr="008F5E85" w:rsidRDefault="0032010C" w:rsidP="005660CC">
      <w:pPr>
        <w:pStyle w:val="a4"/>
        <w:numPr>
          <w:ilvl w:val="2"/>
          <w:numId w:val="46"/>
        </w:numPr>
        <w:tabs>
          <w:tab w:val="left" w:pos="993"/>
          <w:tab w:val="left" w:pos="1276"/>
          <w:tab w:val="left" w:pos="1560"/>
        </w:tabs>
        <w:spacing w:after="0" w:line="240" w:lineRule="auto"/>
        <w:ind w:left="0" w:firstLine="709"/>
        <w:jc w:val="both"/>
        <w:rPr>
          <w:rFonts w:ascii="Times New Roman" w:hAnsi="Times New Roman" w:cs="Times New Roman"/>
          <w:sz w:val="24"/>
          <w:szCs w:val="24"/>
        </w:rPr>
      </w:pPr>
      <w:r w:rsidRPr="008F5E85">
        <w:rPr>
          <w:rFonts w:ascii="Times New Roman" w:eastAsia="Times New Roman" w:hAnsi="Times New Roman" w:cs="Times New Roman"/>
          <w:sz w:val="24"/>
          <w:szCs w:val="24"/>
        </w:rPr>
        <w:t>Банковская Гарантия</w:t>
      </w:r>
      <w:r w:rsidR="006B6753" w:rsidRPr="008F5E85">
        <w:rPr>
          <w:rFonts w:ascii="Times New Roman" w:eastAsia="Times New Roman" w:hAnsi="Times New Roman" w:cs="Times New Roman"/>
          <w:sz w:val="24"/>
          <w:szCs w:val="24"/>
        </w:rPr>
        <w:t xml:space="preserve"> должн</w:t>
      </w:r>
      <w:r w:rsidRPr="008F5E85">
        <w:rPr>
          <w:rFonts w:ascii="Times New Roman" w:eastAsia="Times New Roman" w:hAnsi="Times New Roman" w:cs="Times New Roman"/>
          <w:sz w:val="24"/>
          <w:szCs w:val="24"/>
        </w:rPr>
        <w:t>а</w:t>
      </w:r>
      <w:r w:rsidR="006B6753" w:rsidRPr="008F5E85">
        <w:rPr>
          <w:rFonts w:ascii="Times New Roman" w:eastAsia="Times New Roman" w:hAnsi="Times New Roman" w:cs="Times New Roman"/>
          <w:sz w:val="24"/>
          <w:szCs w:val="24"/>
        </w:rPr>
        <w:t xml:space="preserve"> содержать указание на согласие </w:t>
      </w:r>
      <w:r w:rsidR="00442153" w:rsidRPr="008F5E85">
        <w:rPr>
          <w:rFonts w:ascii="Times New Roman" w:eastAsia="Times New Roman" w:hAnsi="Times New Roman" w:cs="Times New Roman"/>
          <w:sz w:val="24"/>
          <w:szCs w:val="24"/>
        </w:rPr>
        <w:t>Г</w:t>
      </w:r>
      <w:r w:rsidR="006B6753" w:rsidRPr="008F5E85">
        <w:rPr>
          <w:rFonts w:ascii="Times New Roman" w:eastAsia="Times New Roman" w:hAnsi="Times New Roman" w:cs="Times New Roman"/>
          <w:sz w:val="24"/>
          <w:szCs w:val="24"/>
        </w:rPr>
        <w:t xml:space="preserve">аранта с тем, что </w:t>
      </w:r>
      <w:r w:rsidR="00A07DF0" w:rsidRPr="008F5E85">
        <w:rPr>
          <w:rFonts w:ascii="Times New Roman" w:eastAsia="Times New Roman" w:hAnsi="Times New Roman" w:cs="Times New Roman"/>
          <w:sz w:val="24"/>
          <w:szCs w:val="24"/>
        </w:rPr>
        <w:t>внесение изменений и дополнений</w:t>
      </w:r>
      <w:r w:rsidR="006B6753" w:rsidRPr="008F5E85">
        <w:rPr>
          <w:rFonts w:ascii="Times New Roman" w:eastAsia="Times New Roman" w:hAnsi="Times New Roman" w:cs="Times New Roman"/>
          <w:sz w:val="24"/>
          <w:szCs w:val="24"/>
        </w:rPr>
        <w:t xml:space="preserve"> в Договор не освобождает его от обязательств по </w:t>
      </w:r>
      <w:r w:rsidR="00442153" w:rsidRPr="008F5E85">
        <w:rPr>
          <w:rFonts w:ascii="Times New Roman" w:eastAsia="Times New Roman" w:hAnsi="Times New Roman" w:cs="Times New Roman"/>
          <w:sz w:val="24"/>
          <w:szCs w:val="24"/>
        </w:rPr>
        <w:t>Банковской Гарантии.</w:t>
      </w:r>
    </w:p>
    <w:p w:rsidR="00304ED3" w:rsidRPr="008F5E85" w:rsidRDefault="000D1575" w:rsidP="005660CC">
      <w:pPr>
        <w:pStyle w:val="a4"/>
        <w:numPr>
          <w:ilvl w:val="2"/>
          <w:numId w:val="46"/>
        </w:numPr>
        <w:tabs>
          <w:tab w:val="left" w:pos="993"/>
          <w:tab w:val="left" w:pos="1276"/>
          <w:tab w:val="left" w:pos="1560"/>
        </w:tabs>
        <w:spacing w:after="0" w:line="240" w:lineRule="auto"/>
        <w:ind w:left="0" w:firstLine="709"/>
        <w:jc w:val="both"/>
        <w:rPr>
          <w:rFonts w:ascii="Times New Roman" w:eastAsia="Times New Roman" w:hAnsi="Times New Roman" w:cs="Times New Roman"/>
          <w:sz w:val="24"/>
          <w:szCs w:val="24"/>
        </w:rPr>
      </w:pPr>
      <w:r w:rsidRPr="008F5E85">
        <w:rPr>
          <w:rFonts w:ascii="Times New Roman" w:eastAsia="Times New Roman" w:hAnsi="Times New Roman" w:cs="Times New Roman"/>
          <w:sz w:val="24"/>
          <w:szCs w:val="24"/>
        </w:rPr>
        <w:t xml:space="preserve">Генеральный </w:t>
      </w:r>
      <w:r w:rsidR="00304ED3" w:rsidRPr="008F5E85">
        <w:rPr>
          <w:rFonts w:ascii="Times New Roman" w:eastAsia="Times New Roman" w:hAnsi="Times New Roman" w:cs="Times New Roman"/>
          <w:sz w:val="24"/>
          <w:szCs w:val="24"/>
        </w:rPr>
        <w:t xml:space="preserve">Подрядчик обязан предоставить в комплекте с </w:t>
      </w:r>
      <w:r w:rsidR="0032010C" w:rsidRPr="008F5E85">
        <w:rPr>
          <w:rFonts w:ascii="Times New Roman" w:eastAsia="Times New Roman" w:hAnsi="Times New Roman" w:cs="Times New Roman"/>
          <w:sz w:val="24"/>
          <w:szCs w:val="24"/>
        </w:rPr>
        <w:t>Банковской Гарантией</w:t>
      </w:r>
      <w:r w:rsidR="00304ED3" w:rsidRPr="008F5E85">
        <w:rPr>
          <w:rFonts w:ascii="Times New Roman" w:eastAsia="Times New Roman" w:hAnsi="Times New Roman" w:cs="Times New Roman"/>
          <w:sz w:val="24"/>
          <w:szCs w:val="24"/>
        </w:rPr>
        <w:t xml:space="preserve"> следующие документы, подтверждающие полномочия подписавших Банковскую Гарантию лиц и соответствие Гаранта требованиям, установленным настоящим Договором:</w:t>
      </w:r>
    </w:p>
    <w:p w:rsidR="00304ED3" w:rsidRPr="008F5E85" w:rsidRDefault="00304ED3" w:rsidP="005660CC">
      <w:pPr>
        <w:pStyle w:val="-5"/>
        <w:widowControl w:val="0"/>
        <w:numPr>
          <w:ilvl w:val="0"/>
          <w:numId w:val="37"/>
        </w:numPr>
        <w:tabs>
          <w:tab w:val="left" w:pos="993"/>
          <w:tab w:val="left" w:pos="1276"/>
        </w:tabs>
        <w:spacing w:before="0" w:after="0" w:line="240" w:lineRule="auto"/>
        <w:ind w:left="0" w:firstLine="709"/>
        <w:jc w:val="both"/>
        <w:rPr>
          <w:szCs w:val="24"/>
        </w:rPr>
      </w:pPr>
      <w:r w:rsidRPr="008F5E85">
        <w:rPr>
          <w:b w:val="0"/>
          <w:szCs w:val="24"/>
        </w:rPr>
        <w:t>лицензия на осуществление банковской деятельности, действующая на дату выдачи Банковской Гарантии (копия, заверенная Гарантом, либо нотариально заверенная копия);</w:t>
      </w:r>
    </w:p>
    <w:p w:rsidR="00304ED3" w:rsidRPr="008F5E85" w:rsidRDefault="00304ED3" w:rsidP="005660CC">
      <w:pPr>
        <w:pStyle w:val="-5"/>
        <w:widowControl w:val="0"/>
        <w:numPr>
          <w:ilvl w:val="0"/>
          <w:numId w:val="37"/>
        </w:numPr>
        <w:tabs>
          <w:tab w:val="left" w:pos="993"/>
          <w:tab w:val="left" w:pos="1276"/>
          <w:tab w:val="num" w:pos="1680"/>
        </w:tabs>
        <w:spacing w:before="0" w:after="0" w:line="240" w:lineRule="auto"/>
        <w:ind w:left="0" w:firstLine="709"/>
        <w:jc w:val="both"/>
        <w:rPr>
          <w:szCs w:val="24"/>
        </w:rPr>
      </w:pPr>
      <w:r w:rsidRPr="008F5E85">
        <w:rPr>
          <w:b w:val="0"/>
          <w:szCs w:val="24"/>
        </w:rPr>
        <w:t>документы, удостоверяющие право лица, подписывающего Банковскую Гарантию, подписывать банковские гарантии от лица Гаранта</w:t>
      </w:r>
      <w:r w:rsidR="00631DA9" w:rsidRPr="008F5E85">
        <w:rPr>
          <w:b w:val="0"/>
          <w:szCs w:val="24"/>
        </w:rPr>
        <w:t>, в том числе:</w:t>
      </w:r>
    </w:p>
    <w:p w:rsidR="00304ED3" w:rsidRPr="008F5E85" w:rsidRDefault="00304ED3" w:rsidP="005660CC">
      <w:pPr>
        <w:pStyle w:val="-5"/>
        <w:widowControl w:val="0"/>
        <w:numPr>
          <w:ilvl w:val="1"/>
          <w:numId w:val="37"/>
        </w:numPr>
        <w:tabs>
          <w:tab w:val="left" w:pos="993"/>
          <w:tab w:val="left" w:pos="1276"/>
          <w:tab w:val="num" w:pos="1320"/>
        </w:tabs>
        <w:spacing w:before="0" w:after="0" w:line="240" w:lineRule="auto"/>
        <w:ind w:left="0" w:firstLine="709"/>
        <w:jc w:val="both"/>
        <w:rPr>
          <w:szCs w:val="24"/>
        </w:rPr>
      </w:pPr>
      <w:r w:rsidRPr="008F5E85">
        <w:rPr>
          <w:b w:val="0"/>
          <w:szCs w:val="24"/>
        </w:rPr>
        <w:t>устав Гаранта со всеми изменениями и дополнениями, зарегистрированными в установленном порядке, на дату выдачи Банковской Гарантии (заверенная Гарантом или нотариусом копия);</w:t>
      </w:r>
    </w:p>
    <w:p w:rsidR="00304ED3" w:rsidRPr="008F5E85" w:rsidRDefault="00304ED3" w:rsidP="005660CC">
      <w:pPr>
        <w:pStyle w:val="-5"/>
        <w:widowControl w:val="0"/>
        <w:numPr>
          <w:ilvl w:val="1"/>
          <w:numId w:val="37"/>
        </w:numPr>
        <w:tabs>
          <w:tab w:val="left" w:pos="993"/>
          <w:tab w:val="left" w:pos="1276"/>
          <w:tab w:val="num" w:pos="1320"/>
        </w:tabs>
        <w:spacing w:before="0" w:after="0" w:line="240" w:lineRule="auto"/>
        <w:ind w:left="0" w:firstLine="709"/>
        <w:jc w:val="both"/>
        <w:rPr>
          <w:szCs w:val="24"/>
        </w:rPr>
      </w:pPr>
      <w:r w:rsidRPr="008F5E85">
        <w:rPr>
          <w:b w:val="0"/>
          <w:szCs w:val="24"/>
        </w:rPr>
        <w:t>в случае оформления Банковской Гарантии обособленными структурными подразделениями Гаранта - указанные в учредительных документах Гаранта документы, 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p>
    <w:p w:rsidR="00304ED3" w:rsidRPr="008F5E85" w:rsidRDefault="00304ED3" w:rsidP="005660CC">
      <w:pPr>
        <w:pStyle w:val="-5"/>
        <w:widowControl w:val="0"/>
        <w:numPr>
          <w:ilvl w:val="1"/>
          <w:numId w:val="37"/>
        </w:numPr>
        <w:tabs>
          <w:tab w:val="left" w:pos="993"/>
          <w:tab w:val="left" w:pos="1276"/>
          <w:tab w:val="num" w:pos="1320"/>
        </w:tabs>
        <w:spacing w:before="0" w:after="0" w:line="240" w:lineRule="auto"/>
        <w:ind w:left="0" w:firstLine="709"/>
        <w:jc w:val="both"/>
        <w:rPr>
          <w:szCs w:val="24"/>
        </w:rPr>
      </w:pPr>
      <w:r w:rsidRPr="008F5E85">
        <w:rPr>
          <w:b w:val="0"/>
          <w:szCs w:val="24"/>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rsidR="00304ED3" w:rsidRPr="008F5E85" w:rsidRDefault="00304ED3" w:rsidP="005660CC">
      <w:pPr>
        <w:pStyle w:val="-5"/>
        <w:widowControl w:val="0"/>
        <w:numPr>
          <w:ilvl w:val="1"/>
          <w:numId w:val="37"/>
        </w:numPr>
        <w:tabs>
          <w:tab w:val="left" w:pos="993"/>
          <w:tab w:val="left" w:pos="1276"/>
          <w:tab w:val="num" w:pos="1320"/>
        </w:tabs>
        <w:spacing w:before="0" w:after="0" w:line="240" w:lineRule="auto"/>
        <w:ind w:left="0" w:firstLine="709"/>
        <w:jc w:val="both"/>
        <w:rPr>
          <w:szCs w:val="24"/>
        </w:rPr>
      </w:pPr>
      <w:r w:rsidRPr="008F5E85">
        <w:rPr>
          <w:b w:val="0"/>
          <w:szCs w:val="24"/>
        </w:rPr>
        <w:t xml:space="preserve">доверенность на уполномоченное лицо, действующее от имени Гаранта (оригинал или копия, заверенная Гарантом) (в случае если Банковская Гарантия планируется к подписанию уполномоченным лицом, действующим от имени Гаранта на основании доверенности). </w:t>
      </w:r>
      <w:proofErr w:type="gramStart"/>
      <w:r w:rsidRPr="008F5E85">
        <w:rPr>
          <w:b w:val="0"/>
          <w:szCs w:val="24"/>
        </w:rPr>
        <w:t>В случае если в доверенности на право подписи Банковской Гарантии имеются ограничения (подписание Банковской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 или, в случае отказа Гаранта от предоставления данных документов, письма от уполномоченного лица Гаранта о том, что предоставление Банковской Гарантии осуществляется в</w:t>
      </w:r>
      <w:proofErr w:type="gramEnd"/>
      <w:r w:rsidRPr="008F5E85">
        <w:rPr>
          <w:b w:val="0"/>
          <w:szCs w:val="24"/>
        </w:rPr>
        <w:t xml:space="preserve"> </w:t>
      </w:r>
      <w:proofErr w:type="gramStart"/>
      <w:r w:rsidRPr="008F5E85">
        <w:rPr>
          <w:b w:val="0"/>
          <w:szCs w:val="24"/>
        </w:rPr>
        <w:t>соответствии</w:t>
      </w:r>
      <w:proofErr w:type="gramEnd"/>
      <w:r w:rsidRPr="008F5E85">
        <w:rPr>
          <w:b w:val="0"/>
          <w:szCs w:val="24"/>
        </w:rPr>
        <w:t xml:space="preserve"> с решениями, перечисленными в доверенности;</w:t>
      </w:r>
    </w:p>
    <w:p w:rsidR="00304ED3" w:rsidRPr="008F5E85" w:rsidRDefault="00304ED3" w:rsidP="005660CC">
      <w:pPr>
        <w:pStyle w:val="-5"/>
        <w:widowControl w:val="0"/>
        <w:numPr>
          <w:ilvl w:val="1"/>
          <w:numId w:val="37"/>
        </w:numPr>
        <w:tabs>
          <w:tab w:val="left" w:pos="993"/>
          <w:tab w:val="left" w:pos="1276"/>
          <w:tab w:val="num" w:pos="1320"/>
        </w:tabs>
        <w:spacing w:before="0" w:after="0" w:line="240" w:lineRule="auto"/>
        <w:ind w:left="0" w:firstLine="709"/>
        <w:jc w:val="both"/>
        <w:rPr>
          <w:szCs w:val="24"/>
        </w:rPr>
      </w:pPr>
      <w:r w:rsidRPr="008F5E85">
        <w:rPr>
          <w:b w:val="0"/>
          <w:szCs w:val="24"/>
        </w:rPr>
        <w:t xml:space="preserve">приказ о приеме на работу главного бухгалтера (заверенная Гарантом копия) либо доверенность на работника, исполняющего обязанности главного бухгалтера, согласованная с главным бухгалтером Гаранта (оригинал либо заверенная Гарантом копия), либо приказ о возложении обязанностей главного бухгалтера на другого работника (заверенная Гарантом копия). </w:t>
      </w:r>
      <w:proofErr w:type="gramStart"/>
      <w:r w:rsidRPr="008F5E85">
        <w:rPr>
          <w:b w:val="0"/>
          <w:szCs w:val="24"/>
        </w:rPr>
        <w:t xml:space="preserve">В случае если отсутствуют документы, подтверждающие полномочия (право второй подписи) главного бухгалтера обособленного (внутреннего) структурного подразделения (филиала, дополнительного офиса, кредитно-кассового офиса и др.) или иного лица, подписавшего Банковскую Гарантию вместо главного бухгалтера, должно быть предоставлено письмо-подтверждение (либо иной организационно-распорядительный документ) о предоставлении права подписи на банковских гарантиях, подписанное уполномоченным лицом и главным бухгалтером </w:t>
      </w:r>
      <w:r w:rsidRPr="008F5E85">
        <w:rPr>
          <w:b w:val="0"/>
          <w:szCs w:val="24"/>
        </w:rPr>
        <w:lastRenderedPageBreak/>
        <w:t>Гаранта;</w:t>
      </w:r>
      <w:proofErr w:type="gramEnd"/>
    </w:p>
    <w:p w:rsidR="00304ED3" w:rsidRPr="008F5E85" w:rsidRDefault="00304ED3" w:rsidP="005660CC">
      <w:pPr>
        <w:pStyle w:val="-5"/>
        <w:widowControl w:val="0"/>
        <w:numPr>
          <w:ilvl w:val="1"/>
          <w:numId w:val="37"/>
        </w:numPr>
        <w:tabs>
          <w:tab w:val="left" w:pos="993"/>
          <w:tab w:val="left" w:pos="1276"/>
          <w:tab w:val="num" w:pos="1320"/>
        </w:tabs>
        <w:spacing w:before="0" w:after="0" w:line="240" w:lineRule="auto"/>
        <w:ind w:left="0" w:firstLine="709"/>
        <w:jc w:val="both"/>
        <w:rPr>
          <w:szCs w:val="24"/>
        </w:rPr>
      </w:pPr>
      <w:r w:rsidRPr="008F5E85">
        <w:rPr>
          <w:b w:val="0"/>
          <w:szCs w:val="24"/>
        </w:rPr>
        <w:t xml:space="preserve">выписка из Единого государственного реестра юридических лиц, срок предоставления которой составляет не более 30 </w:t>
      </w:r>
      <w:r w:rsidR="0090564C" w:rsidRPr="008F5E85">
        <w:rPr>
          <w:rFonts w:eastAsiaTheme="minorEastAsia"/>
          <w:b w:val="0"/>
          <w:szCs w:val="24"/>
        </w:rPr>
        <w:t xml:space="preserve">календарных </w:t>
      </w:r>
      <w:r w:rsidRPr="008F5E85">
        <w:rPr>
          <w:b w:val="0"/>
          <w:szCs w:val="24"/>
        </w:rPr>
        <w:t xml:space="preserve">дней </w:t>
      </w:r>
      <w:proofErr w:type="gramStart"/>
      <w:r w:rsidRPr="008F5E85">
        <w:rPr>
          <w:b w:val="0"/>
          <w:szCs w:val="24"/>
        </w:rPr>
        <w:t>с даты</w:t>
      </w:r>
      <w:proofErr w:type="gramEnd"/>
      <w:r w:rsidRPr="008F5E85">
        <w:rPr>
          <w:b w:val="0"/>
          <w:szCs w:val="24"/>
        </w:rPr>
        <w:t xml:space="preserve"> ее выдачи регистрирующим органом (оригинал или нотариально заверенная копия);</w:t>
      </w:r>
    </w:p>
    <w:p w:rsidR="00304ED3" w:rsidRPr="008F5E85" w:rsidRDefault="00304ED3" w:rsidP="005660CC">
      <w:pPr>
        <w:pStyle w:val="-5"/>
        <w:widowControl w:val="0"/>
        <w:numPr>
          <w:ilvl w:val="1"/>
          <w:numId w:val="37"/>
        </w:numPr>
        <w:tabs>
          <w:tab w:val="left" w:pos="993"/>
          <w:tab w:val="left" w:pos="1276"/>
          <w:tab w:val="num" w:pos="1320"/>
        </w:tabs>
        <w:spacing w:before="0" w:after="0" w:line="240" w:lineRule="auto"/>
        <w:ind w:left="0" w:firstLine="709"/>
        <w:jc w:val="both"/>
        <w:rPr>
          <w:szCs w:val="24"/>
        </w:rPr>
      </w:pPr>
      <w:r w:rsidRPr="008F5E85">
        <w:rPr>
          <w:b w:val="0"/>
          <w:szCs w:val="24"/>
        </w:rPr>
        <w:t>иные документы по запросу Заказчика.</w:t>
      </w:r>
    </w:p>
    <w:p w:rsidR="00386769" w:rsidRPr="008F5E85" w:rsidRDefault="00304ED3" w:rsidP="005660CC">
      <w:pPr>
        <w:pStyle w:val="a4"/>
        <w:numPr>
          <w:ilvl w:val="2"/>
          <w:numId w:val="46"/>
        </w:numPr>
        <w:tabs>
          <w:tab w:val="left" w:pos="993"/>
          <w:tab w:val="left" w:pos="1276"/>
          <w:tab w:val="left" w:pos="1560"/>
        </w:tabs>
        <w:spacing w:after="0" w:line="240" w:lineRule="auto"/>
        <w:ind w:left="0" w:firstLine="709"/>
        <w:jc w:val="both"/>
        <w:rPr>
          <w:rFonts w:ascii="Times New Roman" w:hAnsi="Times New Roman" w:cs="Times New Roman"/>
          <w:sz w:val="24"/>
          <w:szCs w:val="24"/>
        </w:rPr>
      </w:pPr>
      <w:r w:rsidRPr="008F5E85">
        <w:rPr>
          <w:rFonts w:ascii="Times New Roman" w:eastAsia="Times New Roman" w:hAnsi="Times New Roman" w:cs="Times New Roman"/>
          <w:sz w:val="24"/>
          <w:szCs w:val="24"/>
        </w:rPr>
        <w:t xml:space="preserve">В случае предоставления копий документов, заверенных </w:t>
      </w:r>
      <w:r w:rsidR="00B368DB" w:rsidRPr="008F5E85">
        <w:rPr>
          <w:rFonts w:ascii="Times New Roman" w:eastAsia="Times New Roman" w:hAnsi="Times New Roman" w:cs="Times New Roman"/>
          <w:sz w:val="24"/>
          <w:szCs w:val="24"/>
        </w:rPr>
        <w:t>Гарантом</w:t>
      </w:r>
      <w:r w:rsidRPr="008F5E85">
        <w:rPr>
          <w:rFonts w:ascii="Times New Roman" w:eastAsia="Times New Roman" w:hAnsi="Times New Roman" w:cs="Times New Roman"/>
          <w:sz w:val="24"/>
          <w:szCs w:val="24"/>
        </w:rPr>
        <w:t>, комплект документов должен содержать нотариально заверенную копию банковской карточки с образцами подписей и печати, на основании которой представляется возможным идентифицировать подписи лиц, заверивших копии документов либо нотариально заверенную копию доверенности на заверяющее лицо.</w:t>
      </w:r>
    </w:p>
    <w:p w:rsidR="005E7AE9" w:rsidRPr="008F5E85" w:rsidRDefault="001E5223" w:rsidP="005660CC">
      <w:pPr>
        <w:pStyle w:val="a4"/>
        <w:numPr>
          <w:ilvl w:val="2"/>
          <w:numId w:val="46"/>
        </w:numPr>
        <w:tabs>
          <w:tab w:val="left" w:pos="993"/>
          <w:tab w:val="left" w:pos="1276"/>
          <w:tab w:val="left" w:pos="1560"/>
        </w:tabs>
        <w:spacing w:after="0" w:line="240" w:lineRule="auto"/>
        <w:ind w:left="0" w:right="-1" w:firstLine="709"/>
        <w:jc w:val="both"/>
        <w:rPr>
          <w:rFonts w:ascii="Times New Roman" w:hAnsi="Times New Roman" w:cs="Times New Roman"/>
          <w:sz w:val="24"/>
          <w:szCs w:val="24"/>
        </w:rPr>
      </w:pPr>
      <w:bookmarkStart w:id="92" w:name="_Ref346981971"/>
      <w:proofErr w:type="gramStart"/>
      <w:r w:rsidRPr="008F5E85">
        <w:rPr>
          <w:rFonts w:ascii="Times New Roman" w:hAnsi="Times New Roman" w:cs="Times New Roman"/>
          <w:sz w:val="24"/>
          <w:szCs w:val="24"/>
        </w:rPr>
        <w:t>Заключение дополнительного соглашения к настоящему Договору, влекущего или допускающего продление сроков исполнения (в целом либо в той или иной части) обязательств Генерального Подрядчика, которые могут оказать влияние на исполнение обеспеченных Банковск</w:t>
      </w:r>
      <w:r w:rsidR="00603AB0" w:rsidRPr="008F5E85">
        <w:rPr>
          <w:rFonts w:ascii="Times New Roman" w:hAnsi="Times New Roman" w:cs="Times New Roman"/>
          <w:sz w:val="24"/>
          <w:szCs w:val="24"/>
        </w:rPr>
        <w:t>ой</w:t>
      </w:r>
      <w:r w:rsidRPr="008F5E85">
        <w:rPr>
          <w:rFonts w:ascii="Times New Roman" w:hAnsi="Times New Roman" w:cs="Times New Roman"/>
          <w:sz w:val="24"/>
          <w:szCs w:val="24"/>
        </w:rPr>
        <w:t xml:space="preserve"> </w:t>
      </w:r>
      <w:r w:rsidR="00343E7A" w:rsidRPr="008F5E85">
        <w:rPr>
          <w:rFonts w:ascii="Times New Roman" w:hAnsi="Times New Roman" w:cs="Times New Roman"/>
          <w:sz w:val="24"/>
          <w:szCs w:val="24"/>
        </w:rPr>
        <w:t>Гаранти</w:t>
      </w:r>
      <w:r w:rsidR="00603AB0" w:rsidRPr="008F5E85">
        <w:rPr>
          <w:rFonts w:ascii="Times New Roman" w:hAnsi="Times New Roman" w:cs="Times New Roman"/>
          <w:sz w:val="24"/>
          <w:szCs w:val="24"/>
        </w:rPr>
        <w:t>ей</w:t>
      </w:r>
      <w:r w:rsidR="00343E7A"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обязательств Генерального Подрядчика, осуществляется при условии предоставления Генеральным Подрядчиком новых безотзывных </w:t>
      </w:r>
      <w:r w:rsidR="00343E7A" w:rsidRPr="008F5E85">
        <w:rPr>
          <w:rFonts w:ascii="Times New Roman" w:hAnsi="Times New Roman" w:cs="Times New Roman"/>
          <w:sz w:val="24"/>
          <w:szCs w:val="24"/>
        </w:rPr>
        <w:t xml:space="preserve">банковских </w:t>
      </w:r>
      <w:r w:rsidRPr="008F5E85">
        <w:rPr>
          <w:rFonts w:ascii="Times New Roman" w:hAnsi="Times New Roman" w:cs="Times New Roman"/>
          <w:sz w:val="24"/>
          <w:szCs w:val="24"/>
        </w:rPr>
        <w:t xml:space="preserve">гарантий (продления </w:t>
      </w:r>
      <w:r w:rsidR="00864F8C" w:rsidRPr="008F5E85">
        <w:rPr>
          <w:rFonts w:ascii="Times New Roman" w:hAnsi="Times New Roman" w:cs="Times New Roman"/>
          <w:sz w:val="24"/>
          <w:szCs w:val="24"/>
        </w:rPr>
        <w:t>соответствующей Банковской Гарантии</w:t>
      </w:r>
      <w:r w:rsidRPr="008F5E85">
        <w:rPr>
          <w:rFonts w:ascii="Times New Roman" w:hAnsi="Times New Roman" w:cs="Times New Roman"/>
          <w:sz w:val="24"/>
          <w:szCs w:val="24"/>
        </w:rPr>
        <w:t>) на соответствующий срок на</w:t>
      </w:r>
      <w:r w:rsidR="00471C26" w:rsidRPr="008F5E85">
        <w:rPr>
          <w:rFonts w:ascii="Times New Roman" w:hAnsi="Times New Roman" w:cs="Times New Roman"/>
          <w:sz w:val="24"/>
          <w:szCs w:val="24"/>
        </w:rPr>
        <w:t xml:space="preserve"> условиях, указанных в </w:t>
      </w:r>
      <w:r w:rsidR="00DC363A" w:rsidRPr="008F5E85">
        <w:rPr>
          <w:rFonts w:ascii="Times New Roman" w:hAnsi="Times New Roman" w:cs="Times New Roman"/>
          <w:sz w:val="24"/>
          <w:szCs w:val="24"/>
        </w:rPr>
        <w:t xml:space="preserve">настоящем </w:t>
      </w:r>
      <w:r w:rsidR="00471C26" w:rsidRPr="008F5E85">
        <w:rPr>
          <w:rFonts w:ascii="Times New Roman" w:hAnsi="Times New Roman" w:cs="Times New Roman"/>
          <w:sz w:val="24"/>
          <w:szCs w:val="24"/>
        </w:rPr>
        <w:t>разделе Договора</w:t>
      </w:r>
      <w:r w:rsidRPr="008F5E85">
        <w:rPr>
          <w:rFonts w:ascii="Times New Roman" w:hAnsi="Times New Roman" w:cs="Times New Roman"/>
          <w:sz w:val="24"/>
          <w:szCs w:val="24"/>
        </w:rPr>
        <w:t>.</w:t>
      </w:r>
      <w:bookmarkEnd w:id="92"/>
      <w:proofErr w:type="gramEnd"/>
    </w:p>
    <w:p w:rsidR="000B2AFB" w:rsidRPr="008F5E85" w:rsidRDefault="00BF4A5C" w:rsidP="005660CC">
      <w:pPr>
        <w:pStyle w:val="a4"/>
        <w:numPr>
          <w:ilvl w:val="2"/>
          <w:numId w:val="46"/>
        </w:numPr>
        <w:tabs>
          <w:tab w:val="left" w:pos="709"/>
          <w:tab w:val="left" w:pos="851"/>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случае если на дату, наступающую за 28 (двадцать восемь) </w:t>
      </w:r>
      <w:r w:rsidR="006113B6" w:rsidRPr="008F5E85">
        <w:rPr>
          <w:rFonts w:ascii="Times New Roman" w:hAnsi="Times New Roman" w:cs="Times New Roman"/>
          <w:sz w:val="24"/>
          <w:szCs w:val="24"/>
        </w:rPr>
        <w:t xml:space="preserve">Календарных </w:t>
      </w:r>
      <w:r w:rsidRPr="008F5E85">
        <w:rPr>
          <w:rFonts w:ascii="Times New Roman" w:hAnsi="Times New Roman" w:cs="Times New Roman"/>
          <w:sz w:val="24"/>
          <w:szCs w:val="24"/>
        </w:rPr>
        <w:t xml:space="preserve">дней до истечения срока Банковской </w:t>
      </w:r>
      <w:r w:rsidR="00343E7A" w:rsidRPr="008F5E85">
        <w:rPr>
          <w:rFonts w:ascii="Times New Roman" w:hAnsi="Times New Roman" w:cs="Times New Roman"/>
          <w:sz w:val="24"/>
          <w:szCs w:val="24"/>
        </w:rPr>
        <w:t>Гарантии</w:t>
      </w:r>
      <w:r w:rsidRPr="008F5E85">
        <w:rPr>
          <w:rFonts w:ascii="Times New Roman" w:hAnsi="Times New Roman" w:cs="Times New Roman"/>
          <w:sz w:val="24"/>
          <w:szCs w:val="24"/>
        </w:rPr>
        <w:t xml:space="preserve">, </w:t>
      </w:r>
      <w:r w:rsidR="00864F8C" w:rsidRPr="008F5E85">
        <w:rPr>
          <w:rFonts w:ascii="Times New Roman" w:hAnsi="Times New Roman" w:cs="Times New Roman"/>
          <w:sz w:val="24"/>
          <w:szCs w:val="24"/>
        </w:rPr>
        <w:t xml:space="preserve">Авансовый </w:t>
      </w:r>
      <w:r w:rsidRPr="008F5E85">
        <w:rPr>
          <w:rFonts w:ascii="Times New Roman" w:hAnsi="Times New Roman" w:cs="Times New Roman"/>
          <w:sz w:val="24"/>
          <w:szCs w:val="24"/>
        </w:rPr>
        <w:t xml:space="preserve">платеж, в обеспечение которого выдана такая Банковская </w:t>
      </w:r>
      <w:r w:rsidR="00343E7A" w:rsidRPr="008F5E85">
        <w:rPr>
          <w:rFonts w:ascii="Times New Roman" w:hAnsi="Times New Roman" w:cs="Times New Roman"/>
          <w:sz w:val="24"/>
          <w:szCs w:val="24"/>
        </w:rPr>
        <w:t>Гарантия</w:t>
      </w:r>
      <w:r w:rsidRPr="008F5E85">
        <w:rPr>
          <w:rFonts w:ascii="Times New Roman" w:hAnsi="Times New Roman" w:cs="Times New Roman"/>
          <w:sz w:val="24"/>
          <w:szCs w:val="24"/>
        </w:rPr>
        <w:t xml:space="preserve">, не погашен, Генеральный Подрядчик обязуется продлить действие Банковской Гарантии и представить Заказчику доказательство такого продления (новую Банковскую Гарантию) не </w:t>
      </w:r>
      <w:proofErr w:type="gramStart"/>
      <w:r w:rsidRPr="008F5E85">
        <w:rPr>
          <w:rFonts w:ascii="Times New Roman" w:hAnsi="Times New Roman" w:cs="Times New Roman"/>
          <w:sz w:val="24"/>
          <w:szCs w:val="24"/>
        </w:rPr>
        <w:t>позднее</w:t>
      </w:r>
      <w:proofErr w:type="gramEnd"/>
      <w:r w:rsidRPr="008F5E85">
        <w:rPr>
          <w:rFonts w:ascii="Times New Roman" w:hAnsi="Times New Roman" w:cs="Times New Roman"/>
          <w:sz w:val="24"/>
          <w:szCs w:val="24"/>
        </w:rPr>
        <w:t xml:space="preserve"> чем за 14 (</w:t>
      </w:r>
      <w:r w:rsidR="004E080F" w:rsidRPr="008F5E85">
        <w:rPr>
          <w:rFonts w:ascii="Times New Roman" w:hAnsi="Times New Roman" w:cs="Times New Roman"/>
          <w:sz w:val="24"/>
          <w:szCs w:val="24"/>
        </w:rPr>
        <w:t>четырнадцать</w:t>
      </w:r>
      <w:r w:rsidRPr="008F5E85">
        <w:rPr>
          <w:rFonts w:ascii="Times New Roman" w:hAnsi="Times New Roman" w:cs="Times New Roman"/>
          <w:sz w:val="24"/>
          <w:szCs w:val="24"/>
        </w:rPr>
        <w:t xml:space="preserve">) </w:t>
      </w:r>
      <w:r w:rsidR="006113B6" w:rsidRPr="008F5E85">
        <w:rPr>
          <w:rFonts w:ascii="Times New Roman" w:hAnsi="Times New Roman" w:cs="Times New Roman"/>
          <w:sz w:val="24"/>
          <w:szCs w:val="24"/>
        </w:rPr>
        <w:t xml:space="preserve">Календарных </w:t>
      </w:r>
      <w:r w:rsidRPr="008F5E85">
        <w:rPr>
          <w:rFonts w:ascii="Times New Roman" w:hAnsi="Times New Roman" w:cs="Times New Roman"/>
          <w:sz w:val="24"/>
          <w:szCs w:val="24"/>
        </w:rPr>
        <w:t>дней до истечения срока Банковской Гарантии.</w:t>
      </w:r>
      <w:r w:rsidR="002335CE" w:rsidRPr="008F5E85">
        <w:rPr>
          <w:rFonts w:ascii="Times New Roman" w:hAnsi="Times New Roman" w:cs="Times New Roman"/>
          <w:sz w:val="24"/>
          <w:szCs w:val="24"/>
        </w:rPr>
        <w:t xml:space="preserve"> В случае </w:t>
      </w:r>
      <w:r w:rsidR="00013EEB" w:rsidRPr="008F5E85">
        <w:rPr>
          <w:rFonts w:ascii="Times New Roman" w:hAnsi="Times New Roman" w:cs="Times New Roman"/>
          <w:sz w:val="24"/>
          <w:szCs w:val="24"/>
        </w:rPr>
        <w:t xml:space="preserve">неисполнения </w:t>
      </w:r>
      <w:r w:rsidR="002335CE" w:rsidRPr="008F5E85">
        <w:rPr>
          <w:rFonts w:ascii="Times New Roman" w:hAnsi="Times New Roman" w:cs="Times New Roman"/>
          <w:sz w:val="24"/>
          <w:szCs w:val="24"/>
        </w:rPr>
        <w:t xml:space="preserve">обязанности Генерального Подрядчика, </w:t>
      </w:r>
      <w:r w:rsidR="008C537A" w:rsidRPr="008F5E85">
        <w:rPr>
          <w:rFonts w:ascii="Times New Roman" w:hAnsi="Times New Roman" w:cs="Times New Roman"/>
          <w:sz w:val="24"/>
          <w:szCs w:val="24"/>
        </w:rPr>
        <w:t xml:space="preserve">предусмотренной </w:t>
      </w:r>
      <w:r w:rsidR="002335CE" w:rsidRPr="008F5E85">
        <w:rPr>
          <w:rFonts w:ascii="Times New Roman" w:hAnsi="Times New Roman" w:cs="Times New Roman"/>
          <w:sz w:val="24"/>
          <w:szCs w:val="24"/>
        </w:rPr>
        <w:t>настоящим пунктом, Генеральный Подрядчик обязуется уплатить Заказчику штраф в размере 10 (десяти) процентов от суммы Банковской Гарантии.</w:t>
      </w:r>
    </w:p>
    <w:p w:rsidR="005D7E16" w:rsidRPr="008F5E85" w:rsidRDefault="005D7E16" w:rsidP="005660CC">
      <w:pPr>
        <w:pStyle w:val="a4"/>
        <w:numPr>
          <w:ilvl w:val="2"/>
          <w:numId w:val="46"/>
        </w:numPr>
        <w:tabs>
          <w:tab w:val="left" w:pos="709"/>
          <w:tab w:val="left" w:pos="851"/>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случае если после уплаты Заказчиком Авансового платежа будет установлено, что Банковская Гарантия не является действительной по любым основаниям, в том </w:t>
      </w:r>
      <w:proofErr w:type="gramStart"/>
      <w:r w:rsidRPr="008F5E85">
        <w:rPr>
          <w:rFonts w:ascii="Times New Roman" w:hAnsi="Times New Roman" w:cs="Times New Roman"/>
          <w:sz w:val="24"/>
          <w:szCs w:val="24"/>
        </w:rPr>
        <w:t>числе</w:t>
      </w:r>
      <w:proofErr w:type="gramEnd"/>
      <w:r w:rsidRPr="008F5E85">
        <w:rPr>
          <w:rFonts w:ascii="Times New Roman" w:hAnsi="Times New Roman" w:cs="Times New Roman"/>
          <w:sz w:val="24"/>
          <w:szCs w:val="24"/>
        </w:rPr>
        <w:t xml:space="preserve"> в случае если получено соответствующее письмо Гаранта, Генеральный Подрядчик обязан в течение 5 (пяти) Рабочих дней с момента получения требования Заказчика вернуть Заказчику непогашенную часть полученного Авансового платежа.   </w:t>
      </w:r>
    </w:p>
    <w:p w:rsidR="0078536F" w:rsidRPr="008F5E85" w:rsidRDefault="0078536F"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sz w:val="24"/>
          <w:szCs w:val="24"/>
        </w:rPr>
      </w:pPr>
      <w:bookmarkStart w:id="93" w:name="_Ref319511005"/>
      <w:r w:rsidRPr="008F5E85">
        <w:rPr>
          <w:rFonts w:ascii="Times New Roman" w:hAnsi="Times New Roman" w:cs="Times New Roman"/>
          <w:b/>
          <w:sz w:val="24"/>
          <w:szCs w:val="24"/>
        </w:rPr>
        <w:t>Страхование</w:t>
      </w:r>
      <w:bookmarkEnd w:id="93"/>
    </w:p>
    <w:p w:rsidR="007A2B27" w:rsidRPr="008F5E85" w:rsidRDefault="007A2B27" w:rsidP="005660CC">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94" w:name="двенадцатьдваодин"/>
      <w:bookmarkStart w:id="95" w:name="_Ref317852777"/>
      <w:bookmarkStart w:id="96" w:name="_Ref346982399"/>
      <w:r w:rsidRPr="008F5E85">
        <w:rPr>
          <w:rFonts w:ascii="Times New Roman" w:hAnsi="Times New Roman" w:cs="Times New Roman"/>
          <w:sz w:val="24"/>
          <w:szCs w:val="24"/>
        </w:rPr>
        <w:t xml:space="preserve">Без ущерба для ответственности и обязательств по возмещению убытков Заказчику, Генеральный Подрядчик не позднее </w:t>
      </w:r>
      <w:bookmarkEnd w:id="94"/>
      <w:r w:rsidR="009274E1" w:rsidRPr="008F5E85">
        <w:rPr>
          <w:rFonts w:ascii="Times New Roman" w:hAnsi="Times New Roman" w:cs="Times New Roman"/>
          <w:sz w:val="24"/>
          <w:szCs w:val="24"/>
        </w:rPr>
        <w:t>15 (пятнадцати</w:t>
      </w:r>
      <w:r w:rsidRPr="008F5E85">
        <w:rPr>
          <w:rFonts w:ascii="Times New Roman" w:hAnsi="Times New Roman" w:cs="Times New Roman"/>
          <w:sz w:val="24"/>
          <w:szCs w:val="24"/>
        </w:rPr>
        <w:t>)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 xml:space="preserve">дней </w:t>
      </w:r>
      <w:proofErr w:type="gramStart"/>
      <w:r w:rsidRPr="008F5E85">
        <w:rPr>
          <w:rFonts w:ascii="Times New Roman" w:hAnsi="Times New Roman" w:cs="Times New Roman"/>
          <w:sz w:val="24"/>
          <w:szCs w:val="24"/>
        </w:rPr>
        <w:t>с даты подписания</w:t>
      </w:r>
      <w:proofErr w:type="gramEnd"/>
      <w:r w:rsidRPr="008F5E85">
        <w:rPr>
          <w:rFonts w:ascii="Times New Roman" w:hAnsi="Times New Roman" w:cs="Times New Roman"/>
          <w:sz w:val="24"/>
          <w:szCs w:val="24"/>
        </w:rPr>
        <w:t xml:space="preserve"> настоящего Договора обязан заключить договор</w:t>
      </w:r>
      <w:r w:rsidR="00130583" w:rsidRPr="008F5E85">
        <w:rPr>
          <w:rFonts w:ascii="Times New Roman" w:hAnsi="Times New Roman" w:cs="Times New Roman"/>
          <w:sz w:val="24"/>
          <w:szCs w:val="24"/>
        </w:rPr>
        <w:t>ы</w:t>
      </w:r>
      <w:r w:rsidRPr="008F5E85">
        <w:rPr>
          <w:rFonts w:ascii="Times New Roman" w:hAnsi="Times New Roman" w:cs="Times New Roman"/>
          <w:sz w:val="24"/>
          <w:szCs w:val="24"/>
        </w:rPr>
        <w:t xml:space="preserve"> страхования рисков</w:t>
      </w:r>
      <w:r w:rsidR="00B5256A" w:rsidRPr="008F5E85">
        <w:rPr>
          <w:rFonts w:ascii="Times New Roman" w:hAnsi="Times New Roman" w:cs="Times New Roman"/>
          <w:sz w:val="24"/>
          <w:szCs w:val="24"/>
        </w:rPr>
        <w:t xml:space="preserve"> на сумму </w:t>
      </w:r>
      <w:r w:rsidR="00825A2E" w:rsidRPr="008F5E85">
        <w:rPr>
          <w:rFonts w:ascii="Times New Roman" w:hAnsi="Times New Roman" w:cs="Times New Roman"/>
          <w:sz w:val="24"/>
          <w:szCs w:val="24"/>
        </w:rPr>
        <w:t>не менее Цены Договора, указанной в пункте 5.1. настоящего Договора</w:t>
      </w:r>
      <w:r w:rsidRPr="008F5E85">
        <w:rPr>
          <w:rFonts w:ascii="Times New Roman" w:hAnsi="Times New Roman" w:cs="Times New Roman"/>
          <w:sz w:val="24"/>
          <w:szCs w:val="24"/>
        </w:rPr>
        <w:t>, в том числе:</w:t>
      </w:r>
      <w:bookmarkEnd w:id="95"/>
    </w:p>
    <w:p w:rsidR="00860F31" w:rsidRPr="008F5E85" w:rsidRDefault="001E073C"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bookmarkStart w:id="97" w:name="_Ref346982380"/>
      <w:bookmarkEnd w:id="96"/>
      <w:r w:rsidRPr="008F5E85">
        <w:rPr>
          <w:rFonts w:ascii="Times New Roman" w:hAnsi="Times New Roman" w:cs="Times New Roman"/>
          <w:sz w:val="24"/>
          <w:szCs w:val="24"/>
        </w:rPr>
        <w:t xml:space="preserve">- </w:t>
      </w:r>
      <w:r w:rsidR="00667F25" w:rsidRPr="008F5E85">
        <w:rPr>
          <w:rFonts w:ascii="Times New Roman" w:hAnsi="Times New Roman" w:cs="Times New Roman"/>
          <w:sz w:val="24"/>
          <w:szCs w:val="24"/>
        </w:rPr>
        <w:t>риск случайной гибели или случайного повреждения результатов строительных работ, включая:</w:t>
      </w:r>
      <w:r w:rsidR="00667F25" w:rsidRPr="008F5E85" w:rsidDel="00667F25">
        <w:rPr>
          <w:rFonts w:ascii="Times New Roman" w:hAnsi="Times New Roman" w:cs="Times New Roman"/>
          <w:sz w:val="24"/>
          <w:szCs w:val="24"/>
        </w:rPr>
        <w:t xml:space="preserve"> </w:t>
      </w:r>
      <w:r w:rsidR="006D3E66"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 xml:space="preserve">строительные элементы и </w:t>
      </w:r>
      <w:r w:rsidR="007B27DB" w:rsidRPr="008F5E85">
        <w:rPr>
          <w:rFonts w:ascii="Times New Roman" w:hAnsi="Times New Roman" w:cs="Times New Roman"/>
          <w:sz w:val="24"/>
          <w:szCs w:val="24"/>
        </w:rPr>
        <w:t>Материал</w:t>
      </w:r>
      <w:r w:rsidR="007A2B27" w:rsidRPr="008F5E85">
        <w:rPr>
          <w:rFonts w:ascii="Times New Roman" w:hAnsi="Times New Roman" w:cs="Times New Roman"/>
          <w:sz w:val="24"/>
          <w:szCs w:val="24"/>
        </w:rPr>
        <w:t xml:space="preserve">ы, </w:t>
      </w:r>
      <w:r w:rsidR="00025EEF" w:rsidRPr="008F5E85">
        <w:rPr>
          <w:rFonts w:ascii="Times New Roman" w:hAnsi="Times New Roman" w:cs="Times New Roman"/>
          <w:sz w:val="24"/>
          <w:szCs w:val="24"/>
        </w:rPr>
        <w:t>о</w:t>
      </w:r>
      <w:r w:rsidR="007B27DB" w:rsidRPr="008F5E85">
        <w:rPr>
          <w:rFonts w:ascii="Times New Roman" w:hAnsi="Times New Roman" w:cs="Times New Roman"/>
          <w:sz w:val="24"/>
          <w:szCs w:val="24"/>
        </w:rPr>
        <w:t>борудован</w:t>
      </w:r>
      <w:r w:rsidR="007A2B27" w:rsidRPr="008F5E85">
        <w:rPr>
          <w:rFonts w:ascii="Times New Roman" w:hAnsi="Times New Roman" w:cs="Times New Roman"/>
          <w:sz w:val="24"/>
          <w:szCs w:val="24"/>
        </w:rPr>
        <w:t>ие Строительной площадки (временные здания и сооружения, складские помещения, строительные леса, инженерные коммуникации и т.п.),</w:t>
      </w:r>
      <w:r w:rsidR="006D3E66" w:rsidRPr="008F5E85">
        <w:rPr>
          <w:rFonts w:ascii="Times New Roman" w:hAnsi="Times New Roman" w:cs="Times New Roman"/>
          <w:sz w:val="24"/>
          <w:szCs w:val="24"/>
        </w:rPr>
        <w:t xml:space="preserve"> </w:t>
      </w:r>
      <w:r w:rsidR="00025EEF" w:rsidRPr="008F5E85">
        <w:rPr>
          <w:rFonts w:ascii="Times New Roman" w:hAnsi="Times New Roman" w:cs="Times New Roman"/>
          <w:sz w:val="24"/>
          <w:szCs w:val="24"/>
        </w:rPr>
        <w:t xml:space="preserve">расходы </w:t>
      </w:r>
      <w:r w:rsidR="007A2B27" w:rsidRPr="008F5E85">
        <w:rPr>
          <w:rFonts w:ascii="Times New Roman" w:hAnsi="Times New Roman" w:cs="Times New Roman"/>
          <w:sz w:val="24"/>
          <w:szCs w:val="24"/>
        </w:rPr>
        <w:t>по расчистке указанной в договоре страхования территории от обломков (остатков) имущества, пострадавшего в результате страхового случая</w:t>
      </w:r>
      <w:r w:rsidR="00025EEF" w:rsidRPr="008F5E85">
        <w:rPr>
          <w:rFonts w:ascii="Times New Roman" w:hAnsi="Times New Roman" w:cs="Times New Roman"/>
          <w:sz w:val="24"/>
          <w:szCs w:val="24"/>
        </w:rPr>
        <w:t>;</w:t>
      </w:r>
    </w:p>
    <w:p w:rsidR="007A2B27" w:rsidRPr="008F5E85" w:rsidRDefault="001E073C" w:rsidP="005660CC">
      <w:pPr>
        <w:pStyle w:val="a4"/>
        <w:tabs>
          <w:tab w:val="left" w:pos="142"/>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 xml:space="preserve">риск ответственности </w:t>
      </w:r>
      <w:r w:rsidR="00130583" w:rsidRPr="008F5E85">
        <w:rPr>
          <w:rFonts w:ascii="Times New Roman" w:hAnsi="Times New Roman" w:cs="Times New Roman"/>
          <w:sz w:val="24"/>
          <w:szCs w:val="24"/>
        </w:rPr>
        <w:t>Генерального Подрядчика по обязательствам, возникающим вследствие причинения вреда жизни, здоровью, имуществу Заказчика и иных третьих лиц</w:t>
      </w:r>
      <w:r w:rsidR="000F5FD2" w:rsidRPr="008F5E85">
        <w:rPr>
          <w:rFonts w:ascii="Times New Roman" w:hAnsi="Times New Roman" w:cs="Times New Roman"/>
          <w:sz w:val="24"/>
          <w:szCs w:val="24"/>
        </w:rPr>
        <w:t xml:space="preserve"> в связи с исполнением настоящего Договора</w:t>
      </w:r>
      <w:r w:rsidR="00130583" w:rsidRPr="008F5E85">
        <w:rPr>
          <w:rFonts w:ascii="Times New Roman" w:hAnsi="Times New Roman" w:cs="Times New Roman"/>
          <w:sz w:val="24"/>
          <w:szCs w:val="24"/>
        </w:rPr>
        <w:t xml:space="preserve"> (далее - риск гражданской ответственности)</w:t>
      </w:r>
      <w:r w:rsidR="00471C26" w:rsidRPr="008F5E85">
        <w:rPr>
          <w:rFonts w:ascii="Times New Roman" w:hAnsi="Times New Roman" w:cs="Times New Roman"/>
          <w:sz w:val="24"/>
          <w:szCs w:val="24"/>
        </w:rPr>
        <w:t>;</w:t>
      </w:r>
    </w:p>
    <w:p w:rsidR="004E7828" w:rsidRPr="008F5E85" w:rsidRDefault="001E073C"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8536F" w:rsidRPr="008F5E85">
        <w:rPr>
          <w:rFonts w:ascii="Times New Roman" w:hAnsi="Times New Roman" w:cs="Times New Roman"/>
          <w:sz w:val="24"/>
          <w:szCs w:val="24"/>
        </w:rPr>
        <w:t xml:space="preserve">страхование </w:t>
      </w:r>
      <w:r w:rsidR="0049153C" w:rsidRPr="008F5E85">
        <w:rPr>
          <w:rFonts w:ascii="Times New Roman" w:hAnsi="Times New Roman" w:cs="Times New Roman"/>
          <w:sz w:val="24"/>
          <w:szCs w:val="24"/>
        </w:rPr>
        <w:t>любого лица, нанятого</w:t>
      </w:r>
      <w:r w:rsidR="0078536F" w:rsidRPr="008F5E85">
        <w:rPr>
          <w:rFonts w:ascii="Times New Roman" w:hAnsi="Times New Roman" w:cs="Times New Roman"/>
          <w:sz w:val="24"/>
          <w:szCs w:val="24"/>
        </w:rPr>
        <w:t xml:space="preserve"> Генеральн</w:t>
      </w:r>
      <w:r w:rsidR="0049153C" w:rsidRPr="008F5E85">
        <w:rPr>
          <w:rFonts w:ascii="Times New Roman" w:hAnsi="Times New Roman" w:cs="Times New Roman"/>
          <w:sz w:val="24"/>
          <w:szCs w:val="24"/>
        </w:rPr>
        <w:t>ым Подрядчиком</w:t>
      </w:r>
      <w:r w:rsidR="0078536F" w:rsidRPr="008F5E85">
        <w:rPr>
          <w:rFonts w:ascii="Times New Roman" w:hAnsi="Times New Roman" w:cs="Times New Roman"/>
          <w:sz w:val="24"/>
          <w:szCs w:val="24"/>
        </w:rPr>
        <w:t xml:space="preserve"> на случай смерти или увечь</w:t>
      </w:r>
      <w:r w:rsidR="004E7828" w:rsidRPr="008F5E85">
        <w:rPr>
          <w:rFonts w:ascii="Times New Roman" w:hAnsi="Times New Roman" w:cs="Times New Roman"/>
          <w:sz w:val="24"/>
          <w:szCs w:val="24"/>
        </w:rPr>
        <w:t>я;</w:t>
      </w:r>
    </w:p>
    <w:p w:rsidR="004E7828" w:rsidRPr="008F5E85" w:rsidRDefault="001E073C"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4E7828" w:rsidRPr="008F5E85">
        <w:rPr>
          <w:rFonts w:ascii="Times New Roman" w:hAnsi="Times New Roman" w:cs="Times New Roman"/>
          <w:sz w:val="24"/>
          <w:szCs w:val="24"/>
        </w:rPr>
        <w:t>иные риски по требованию Заказчика.</w:t>
      </w:r>
    </w:p>
    <w:p w:rsidR="000958D6" w:rsidRPr="008F5E85" w:rsidRDefault="00025EEF"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Генеральный </w:t>
      </w:r>
      <w:r w:rsidR="00B117FD" w:rsidRPr="008F5E85">
        <w:rPr>
          <w:rFonts w:ascii="Times New Roman" w:hAnsi="Times New Roman"/>
          <w:sz w:val="24"/>
          <w:szCs w:val="24"/>
        </w:rPr>
        <w:t>Подрядчик</w:t>
      </w:r>
      <w:r w:rsidRPr="008F5E85">
        <w:rPr>
          <w:rFonts w:ascii="Times New Roman" w:hAnsi="Times New Roman"/>
          <w:sz w:val="24"/>
          <w:szCs w:val="24"/>
        </w:rPr>
        <w:t xml:space="preserve"> обязан </w:t>
      </w:r>
      <w:r w:rsidR="007A2B27" w:rsidRPr="008F5E85">
        <w:rPr>
          <w:rFonts w:ascii="Times New Roman" w:hAnsi="Times New Roman"/>
          <w:sz w:val="24"/>
          <w:szCs w:val="24"/>
        </w:rPr>
        <w:t>предоставить Заказчику заверенн</w:t>
      </w:r>
      <w:r w:rsidR="001304FD" w:rsidRPr="008F5E85">
        <w:rPr>
          <w:rFonts w:ascii="Times New Roman" w:hAnsi="Times New Roman"/>
          <w:sz w:val="24"/>
          <w:szCs w:val="24"/>
        </w:rPr>
        <w:t>ые</w:t>
      </w:r>
      <w:r w:rsidR="007A2B27" w:rsidRPr="008F5E85">
        <w:rPr>
          <w:rFonts w:ascii="Times New Roman" w:hAnsi="Times New Roman"/>
          <w:sz w:val="24"/>
          <w:szCs w:val="24"/>
        </w:rPr>
        <w:t xml:space="preserve"> печатью </w:t>
      </w:r>
      <w:r w:rsidR="002335CE" w:rsidRPr="008F5E85">
        <w:rPr>
          <w:rFonts w:ascii="Times New Roman" w:hAnsi="Times New Roman"/>
          <w:sz w:val="24"/>
          <w:szCs w:val="24"/>
        </w:rPr>
        <w:t xml:space="preserve">и подписью уполномоченного лица </w:t>
      </w:r>
      <w:r w:rsidR="007A2B27" w:rsidRPr="008F5E85">
        <w:rPr>
          <w:rFonts w:ascii="Times New Roman" w:hAnsi="Times New Roman"/>
          <w:sz w:val="24"/>
          <w:szCs w:val="24"/>
        </w:rPr>
        <w:t>Генерального Подрядчика копи</w:t>
      </w:r>
      <w:r w:rsidR="001304FD" w:rsidRPr="008F5E85">
        <w:rPr>
          <w:rFonts w:ascii="Times New Roman" w:hAnsi="Times New Roman"/>
          <w:sz w:val="24"/>
          <w:szCs w:val="24"/>
        </w:rPr>
        <w:t>и</w:t>
      </w:r>
      <w:r w:rsidR="007A2B27" w:rsidRPr="008F5E85">
        <w:rPr>
          <w:rFonts w:ascii="Times New Roman" w:hAnsi="Times New Roman"/>
          <w:sz w:val="24"/>
          <w:szCs w:val="24"/>
        </w:rPr>
        <w:t xml:space="preserve"> так</w:t>
      </w:r>
      <w:r w:rsidR="001304FD" w:rsidRPr="008F5E85">
        <w:rPr>
          <w:rFonts w:ascii="Times New Roman" w:hAnsi="Times New Roman"/>
          <w:sz w:val="24"/>
          <w:szCs w:val="24"/>
        </w:rPr>
        <w:t>их</w:t>
      </w:r>
      <w:r w:rsidR="007A2B27" w:rsidRPr="008F5E85">
        <w:rPr>
          <w:rFonts w:ascii="Times New Roman" w:hAnsi="Times New Roman"/>
          <w:sz w:val="24"/>
          <w:szCs w:val="24"/>
        </w:rPr>
        <w:t xml:space="preserve"> договор</w:t>
      </w:r>
      <w:r w:rsidR="001304FD" w:rsidRPr="008F5E85">
        <w:rPr>
          <w:rFonts w:ascii="Times New Roman" w:hAnsi="Times New Roman"/>
          <w:sz w:val="24"/>
          <w:szCs w:val="24"/>
        </w:rPr>
        <w:t>ов</w:t>
      </w:r>
      <w:r w:rsidR="007A2B27" w:rsidRPr="008F5E85">
        <w:rPr>
          <w:rFonts w:ascii="Times New Roman" w:hAnsi="Times New Roman"/>
          <w:sz w:val="24"/>
          <w:szCs w:val="24"/>
        </w:rPr>
        <w:t xml:space="preserve"> и копии платежных документов, подтверждающих полную оплату по договор</w:t>
      </w:r>
      <w:r w:rsidR="001304FD" w:rsidRPr="008F5E85">
        <w:rPr>
          <w:rFonts w:ascii="Times New Roman" w:hAnsi="Times New Roman"/>
          <w:sz w:val="24"/>
          <w:szCs w:val="24"/>
        </w:rPr>
        <w:t>ам</w:t>
      </w:r>
      <w:r w:rsidR="007A2B27" w:rsidRPr="008F5E85">
        <w:rPr>
          <w:rFonts w:ascii="Times New Roman" w:hAnsi="Times New Roman"/>
          <w:sz w:val="24"/>
          <w:szCs w:val="24"/>
        </w:rPr>
        <w:t xml:space="preserve"> страхования. Договор</w:t>
      </w:r>
      <w:r w:rsidR="001304FD" w:rsidRPr="008F5E85">
        <w:rPr>
          <w:rFonts w:ascii="Times New Roman" w:hAnsi="Times New Roman"/>
          <w:sz w:val="24"/>
          <w:szCs w:val="24"/>
        </w:rPr>
        <w:t>ы</w:t>
      </w:r>
      <w:r w:rsidR="007A2B27" w:rsidRPr="008F5E85">
        <w:rPr>
          <w:rFonts w:ascii="Times New Roman" w:hAnsi="Times New Roman"/>
          <w:sz w:val="24"/>
          <w:szCs w:val="24"/>
        </w:rPr>
        <w:t xml:space="preserve"> страхования </w:t>
      </w:r>
      <w:r w:rsidR="007A2B27" w:rsidRPr="008F5E85">
        <w:rPr>
          <w:rFonts w:ascii="Times New Roman" w:hAnsi="Times New Roman"/>
          <w:sz w:val="24"/>
          <w:szCs w:val="24"/>
        </w:rPr>
        <w:lastRenderedPageBreak/>
        <w:t>должен быть без франшизы</w:t>
      </w:r>
      <w:r w:rsidR="0036022F" w:rsidRPr="008F5E85">
        <w:rPr>
          <w:rFonts w:ascii="Times New Roman" w:hAnsi="Times New Roman"/>
          <w:sz w:val="24"/>
          <w:szCs w:val="24"/>
        </w:rPr>
        <w:t>/с франшизой не более</w:t>
      </w:r>
      <w:r w:rsidR="00386769" w:rsidRPr="008F5E85">
        <w:rPr>
          <w:rFonts w:ascii="Times New Roman" w:hAnsi="Times New Roman"/>
          <w:sz w:val="24"/>
          <w:szCs w:val="24"/>
        </w:rPr>
        <w:t xml:space="preserve"> </w:t>
      </w:r>
      <w:r w:rsidR="0036022F" w:rsidRPr="008F5E85">
        <w:rPr>
          <w:rFonts w:ascii="Times New Roman" w:hAnsi="Times New Roman"/>
          <w:sz w:val="24"/>
          <w:szCs w:val="24"/>
        </w:rPr>
        <w:t xml:space="preserve">[сумма цифрами и прописью] </w:t>
      </w:r>
      <w:r w:rsidR="00386769" w:rsidRPr="008F5E85">
        <w:rPr>
          <w:rFonts w:ascii="Times New Roman" w:hAnsi="Times New Roman"/>
          <w:sz w:val="24"/>
          <w:szCs w:val="24"/>
        </w:rPr>
        <w:t>(</w:t>
      </w:r>
      <w:r w:rsidR="00386769" w:rsidRPr="008F5E85">
        <w:rPr>
          <w:rFonts w:ascii="Times New Roman" w:hAnsi="Times New Roman"/>
          <w:i/>
          <w:sz w:val="24"/>
          <w:szCs w:val="24"/>
        </w:rPr>
        <w:t>определяется при заключении Договора</w:t>
      </w:r>
      <w:r w:rsidR="00386769" w:rsidRPr="008F5E85">
        <w:rPr>
          <w:rFonts w:ascii="Times New Roman" w:hAnsi="Times New Roman"/>
          <w:sz w:val="24"/>
          <w:szCs w:val="24"/>
        </w:rPr>
        <w:t>)</w:t>
      </w:r>
      <w:r w:rsidR="007A2B27" w:rsidRPr="008F5E85">
        <w:rPr>
          <w:rFonts w:ascii="Times New Roman" w:hAnsi="Times New Roman"/>
          <w:sz w:val="24"/>
          <w:szCs w:val="24"/>
        </w:rPr>
        <w:t>.</w:t>
      </w:r>
      <w:bookmarkEnd w:id="97"/>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bookmarkStart w:id="98" w:name="_Ref346982331"/>
      <w:r w:rsidRPr="008F5E85">
        <w:rPr>
          <w:rFonts w:ascii="Times New Roman" w:hAnsi="Times New Roman"/>
          <w:sz w:val="24"/>
          <w:szCs w:val="24"/>
        </w:rPr>
        <w:t>Договор</w:t>
      </w:r>
      <w:r w:rsidR="001304FD" w:rsidRPr="008F5E85">
        <w:rPr>
          <w:rFonts w:ascii="Times New Roman" w:hAnsi="Times New Roman"/>
          <w:sz w:val="24"/>
          <w:szCs w:val="24"/>
        </w:rPr>
        <w:t>ы</w:t>
      </w:r>
      <w:r w:rsidRPr="008F5E85">
        <w:rPr>
          <w:rFonts w:ascii="Times New Roman" w:hAnsi="Times New Roman"/>
          <w:sz w:val="24"/>
          <w:szCs w:val="24"/>
        </w:rPr>
        <w:t xml:space="preserve"> страхования должн</w:t>
      </w:r>
      <w:r w:rsidR="001304FD" w:rsidRPr="008F5E85">
        <w:rPr>
          <w:rFonts w:ascii="Times New Roman" w:hAnsi="Times New Roman"/>
          <w:sz w:val="24"/>
          <w:szCs w:val="24"/>
        </w:rPr>
        <w:t>ы</w:t>
      </w:r>
      <w:r w:rsidRPr="008F5E85">
        <w:rPr>
          <w:rFonts w:ascii="Times New Roman" w:hAnsi="Times New Roman"/>
          <w:sz w:val="24"/>
          <w:szCs w:val="24"/>
        </w:rPr>
        <w:t xml:space="preserve"> быть действител</w:t>
      </w:r>
      <w:r w:rsidR="001304FD" w:rsidRPr="008F5E85">
        <w:rPr>
          <w:rFonts w:ascii="Times New Roman" w:hAnsi="Times New Roman"/>
          <w:sz w:val="24"/>
          <w:szCs w:val="24"/>
        </w:rPr>
        <w:t>ь</w:t>
      </w:r>
      <w:r w:rsidRPr="008F5E85">
        <w:rPr>
          <w:rFonts w:ascii="Times New Roman" w:hAnsi="Times New Roman"/>
          <w:sz w:val="24"/>
          <w:szCs w:val="24"/>
        </w:rPr>
        <w:t>н</w:t>
      </w:r>
      <w:r w:rsidR="001304FD" w:rsidRPr="008F5E85">
        <w:rPr>
          <w:rFonts w:ascii="Times New Roman" w:hAnsi="Times New Roman"/>
          <w:sz w:val="24"/>
          <w:szCs w:val="24"/>
        </w:rPr>
        <w:t>ы</w:t>
      </w:r>
      <w:r w:rsidRPr="008F5E85">
        <w:rPr>
          <w:rFonts w:ascii="Times New Roman" w:hAnsi="Times New Roman"/>
          <w:sz w:val="24"/>
          <w:szCs w:val="24"/>
        </w:rPr>
        <w:t xml:space="preserve"> в течение всего срока </w:t>
      </w:r>
      <w:r w:rsidR="001304FD" w:rsidRPr="008F5E85">
        <w:rPr>
          <w:rFonts w:ascii="Times New Roman" w:hAnsi="Times New Roman"/>
          <w:sz w:val="24"/>
          <w:szCs w:val="24"/>
        </w:rPr>
        <w:t>выполнения Строительно-монтажных Работ</w:t>
      </w:r>
      <w:r w:rsidRPr="008F5E85">
        <w:rPr>
          <w:rFonts w:ascii="Times New Roman" w:hAnsi="Times New Roman"/>
          <w:sz w:val="24"/>
          <w:szCs w:val="24"/>
        </w:rPr>
        <w:t>,</w:t>
      </w:r>
      <w:r w:rsidR="001304FD" w:rsidRPr="008F5E85">
        <w:rPr>
          <w:rFonts w:ascii="Times New Roman" w:hAnsi="Times New Roman"/>
          <w:sz w:val="24"/>
          <w:szCs w:val="24"/>
        </w:rPr>
        <w:t xml:space="preserve"> до момента передачи Объекта Заказчику,</w:t>
      </w:r>
      <w:r w:rsidRPr="008F5E85">
        <w:rPr>
          <w:rFonts w:ascii="Times New Roman" w:hAnsi="Times New Roman"/>
          <w:sz w:val="24"/>
          <w:szCs w:val="24"/>
        </w:rPr>
        <w:t xml:space="preserve"> за исключением договора страхования </w:t>
      </w:r>
      <w:r w:rsidR="001304FD" w:rsidRPr="008F5E85">
        <w:rPr>
          <w:rFonts w:ascii="Times New Roman" w:hAnsi="Times New Roman"/>
          <w:sz w:val="24"/>
          <w:szCs w:val="24"/>
        </w:rPr>
        <w:t xml:space="preserve">риска </w:t>
      </w:r>
      <w:r w:rsidRPr="008F5E85">
        <w:rPr>
          <w:rFonts w:ascii="Times New Roman" w:hAnsi="Times New Roman"/>
          <w:sz w:val="24"/>
          <w:szCs w:val="24"/>
        </w:rPr>
        <w:t xml:space="preserve">гражданской ответственности Генерального </w:t>
      </w:r>
      <w:r w:rsidR="00B85522" w:rsidRPr="008F5E85">
        <w:rPr>
          <w:rFonts w:ascii="Times New Roman" w:hAnsi="Times New Roman"/>
          <w:sz w:val="24"/>
          <w:szCs w:val="24"/>
        </w:rPr>
        <w:t>Подрядчик</w:t>
      </w:r>
      <w:r w:rsidRPr="008F5E85">
        <w:rPr>
          <w:rFonts w:ascii="Times New Roman" w:hAnsi="Times New Roman"/>
          <w:sz w:val="24"/>
          <w:szCs w:val="24"/>
        </w:rPr>
        <w:t xml:space="preserve">а, который должен </w:t>
      </w:r>
      <w:r w:rsidR="001304FD" w:rsidRPr="008F5E85">
        <w:rPr>
          <w:rFonts w:ascii="Times New Roman" w:hAnsi="Times New Roman"/>
          <w:sz w:val="24"/>
          <w:szCs w:val="24"/>
        </w:rPr>
        <w:t>также</w:t>
      </w:r>
      <w:r w:rsidRPr="008F5E85">
        <w:rPr>
          <w:rFonts w:ascii="Times New Roman" w:hAnsi="Times New Roman"/>
          <w:sz w:val="24"/>
          <w:szCs w:val="24"/>
        </w:rPr>
        <w:t xml:space="preserve"> покрывать Гарантийный Период </w:t>
      </w:r>
      <w:r w:rsidR="00EE35D1" w:rsidRPr="008F5E85">
        <w:rPr>
          <w:rFonts w:ascii="Times New Roman" w:hAnsi="Times New Roman"/>
          <w:sz w:val="24"/>
          <w:szCs w:val="24"/>
        </w:rPr>
        <w:t xml:space="preserve">(с учетом его продления) </w:t>
      </w:r>
      <w:r w:rsidRPr="008F5E85">
        <w:rPr>
          <w:rFonts w:ascii="Times New Roman" w:hAnsi="Times New Roman"/>
          <w:sz w:val="24"/>
          <w:szCs w:val="24"/>
        </w:rPr>
        <w:t xml:space="preserve">согласно условиям настоящего Договора. </w:t>
      </w:r>
      <w:bookmarkEnd w:id="98"/>
      <w:r w:rsidR="001304FD" w:rsidRPr="008F5E85">
        <w:rPr>
          <w:rFonts w:ascii="Times New Roman" w:hAnsi="Times New Roman"/>
          <w:sz w:val="24"/>
          <w:szCs w:val="24"/>
        </w:rPr>
        <w:t>Генеральный Подрядчик самостоятельно несет р</w:t>
      </w:r>
      <w:r w:rsidR="00471C26" w:rsidRPr="008F5E85">
        <w:rPr>
          <w:rFonts w:ascii="Times New Roman" w:hAnsi="Times New Roman"/>
          <w:sz w:val="24"/>
          <w:szCs w:val="24"/>
        </w:rPr>
        <w:t>асходы по договорам страхования</w:t>
      </w:r>
      <w:r w:rsidR="001304FD" w:rsidRPr="008F5E85">
        <w:rPr>
          <w:rFonts w:ascii="Times New Roman" w:hAnsi="Times New Roman"/>
          <w:sz w:val="24"/>
          <w:szCs w:val="24"/>
        </w:rPr>
        <w:t>, за исключением случаев, когда такие расходы учтены в</w:t>
      </w:r>
      <w:r w:rsidRPr="008F5E85">
        <w:rPr>
          <w:rFonts w:ascii="Times New Roman" w:hAnsi="Times New Roman"/>
          <w:sz w:val="24"/>
          <w:szCs w:val="24"/>
        </w:rPr>
        <w:t xml:space="preserve"> Цен</w:t>
      </w:r>
      <w:r w:rsidR="001304FD" w:rsidRPr="008F5E85">
        <w:rPr>
          <w:rFonts w:ascii="Times New Roman" w:hAnsi="Times New Roman"/>
          <w:sz w:val="24"/>
          <w:szCs w:val="24"/>
        </w:rPr>
        <w:t>е</w:t>
      </w:r>
      <w:r w:rsidRPr="008F5E85">
        <w:rPr>
          <w:rFonts w:ascii="Times New Roman" w:hAnsi="Times New Roman"/>
          <w:sz w:val="24"/>
          <w:szCs w:val="24"/>
        </w:rPr>
        <w:t xml:space="preserve"> Договора</w:t>
      </w:r>
      <w:r w:rsidR="00471C26" w:rsidRPr="008F5E85">
        <w:rPr>
          <w:rFonts w:ascii="Times New Roman" w:hAnsi="Times New Roman"/>
          <w:sz w:val="24"/>
          <w:szCs w:val="24"/>
        </w:rPr>
        <w:t>, указанн</w:t>
      </w:r>
      <w:r w:rsidR="001304FD" w:rsidRPr="008F5E85">
        <w:rPr>
          <w:rFonts w:ascii="Times New Roman" w:hAnsi="Times New Roman"/>
          <w:sz w:val="24"/>
          <w:szCs w:val="24"/>
        </w:rPr>
        <w:t>ой</w:t>
      </w:r>
      <w:r w:rsidR="00471C26" w:rsidRPr="008F5E85">
        <w:rPr>
          <w:rFonts w:ascii="Times New Roman" w:hAnsi="Times New Roman"/>
          <w:sz w:val="24"/>
          <w:szCs w:val="24"/>
        </w:rPr>
        <w:t xml:space="preserve"> в пункте 5.1 Договора</w:t>
      </w:r>
      <w:r w:rsidRPr="008F5E85">
        <w:rPr>
          <w:rFonts w:ascii="Times New Roman" w:hAnsi="Times New Roman"/>
          <w:sz w:val="24"/>
          <w:szCs w:val="24"/>
        </w:rPr>
        <w:t>.</w:t>
      </w:r>
    </w:p>
    <w:p w:rsidR="004E7828" w:rsidRPr="008F5E85" w:rsidRDefault="004E7828"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Генеральный Подрядчик </w:t>
      </w:r>
      <w:r w:rsidR="006113B6" w:rsidRPr="008F5E85">
        <w:rPr>
          <w:rFonts w:ascii="Times New Roman" w:hAnsi="Times New Roman"/>
          <w:sz w:val="24"/>
          <w:szCs w:val="24"/>
        </w:rPr>
        <w:t xml:space="preserve">в срок не позднее 15 (пятнадцати) Календарных дней с момента подписания настоящего Договора, </w:t>
      </w:r>
      <w:r w:rsidRPr="008F5E85">
        <w:rPr>
          <w:rFonts w:ascii="Times New Roman" w:hAnsi="Times New Roman"/>
          <w:sz w:val="24"/>
          <w:szCs w:val="24"/>
        </w:rPr>
        <w:t xml:space="preserve">обязан предварительно письменно согласовать </w:t>
      </w:r>
      <w:r w:rsidR="004D75AE" w:rsidRPr="008F5E85">
        <w:rPr>
          <w:rFonts w:ascii="Times New Roman" w:hAnsi="Times New Roman"/>
          <w:sz w:val="24"/>
          <w:szCs w:val="24"/>
        </w:rPr>
        <w:t xml:space="preserve">страховую компанию и </w:t>
      </w:r>
      <w:r w:rsidRPr="008F5E85">
        <w:rPr>
          <w:rFonts w:ascii="Times New Roman" w:hAnsi="Times New Roman"/>
          <w:sz w:val="24"/>
          <w:szCs w:val="24"/>
        </w:rPr>
        <w:t>текст договора страхования с Заказчиком.</w:t>
      </w:r>
    </w:p>
    <w:p w:rsidR="00711895" w:rsidRPr="008F5E85" w:rsidRDefault="00471C26" w:rsidP="005660CC">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Не позднее 30 (три</w:t>
      </w:r>
      <w:r w:rsidR="00711895" w:rsidRPr="008F5E85">
        <w:rPr>
          <w:rFonts w:ascii="Times New Roman" w:hAnsi="Times New Roman" w:cs="Times New Roman"/>
          <w:sz w:val="24"/>
          <w:szCs w:val="24"/>
        </w:rPr>
        <w:t xml:space="preserve">дцати) Календарных дней </w:t>
      </w:r>
      <w:proofErr w:type="gramStart"/>
      <w:r w:rsidR="00711895" w:rsidRPr="008F5E85">
        <w:rPr>
          <w:rFonts w:ascii="Times New Roman" w:hAnsi="Times New Roman" w:cs="Times New Roman"/>
          <w:sz w:val="24"/>
          <w:szCs w:val="24"/>
        </w:rPr>
        <w:t>с даты подписания</w:t>
      </w:r>
      <w:proofErr w:type="gramEnd"/>
      <w:r w:rsidR="00711895" w:rsidRPr="008F5E85">
        <w:rPr>
          <w:rFonts w:ascii="Times New Roman" w:hAnsi="Times New Roman" w:cs="Times New Roman"/>
          <w:sz w:val="24"/>
          <w:szCs w:val="24"/>
        </w:rPr>
        <w:t xml:space="preserve"> настоящего Договора Генеральный Подрядчик обязан предоставить Заказчику страховые полисы, подтверждающие страхование. В случае нарушения Генеральным Подрядчиком данной обязанности, </w:t>
      </w:r>
      <w:r w:rsidR="008353CA" w:rsidRPr="008F5E85">
        <w:rPr>
          <w:rFonts w:ascii="Times New Roman" w:hAnsi="Times New Roman" w:cs="Times New Roman"/>
          <w:sz w:val="24"/>
          <w:szCs w:val="24"/>
        </w:rPr>
        <w:t>Заказчик вправе приостановить финансирование по Договору, а также взыскать с Генерального Подрядчика пени в соответствии с условиями Договора</w:t>
      </w:r>
      <w:r w:rsidR="00711895" w:rsidRPr="008F5E85">
        <w:rPr>
          <w:rFonts w:ascii="Times New Roman" w:hAnsi="Times New Roman" w:cs="Times New Roman"/>
          <w:sz w:val="24"/>
          <w:szCs w:val="24"/>
        </w:rPr>
        <w:t>.</w:t>
      </w:r>
    </w:p>
    <w:p w:rsidR="00DC363A" w:rsidRPr="008F5E85" w:rsidRDefault="002778D5" w:rsidP="005660CC">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обязан застраховать </w:t>
      </w:r>
      <w:r w:rsidR="00DC363A" w:rsidRPr="008F5E85">
        <w:rPr>
          <w:rFonts w:ascii="Times New Roman" w:hAnsi="Times New Roman" w:cs="Times New Roman"/>
          <w:sz w:val="24"/>
          <w:szCs w:val="24"/>
        </w:rPr>
        <w:t>риск случайной гибели или случайного повреждения результатов строительных работ и риск</w:t>
      </w:r>
      <w:r w:rsidRPr="008F5E85">
        <w:rPr>
          <w:rFonts w:ascii="Times New Roman" w:hAnsi="Times New Roman" w:cs="Times New Roman"/>
          <w:sz w:val="24"/>
          <w:szCs w:val="24"/>
        </w:rPr>
        <w:t xml:space="preserve"> </w:t>
      </w:r>
      <w:r w:rsidR="00DC363A" w:rsidRPr="008F5E85">
        <w:rPr>
          <w:rFonts w:ascii="Times New Roman" w:hAnsi="Times New Roman" w:cs="Times New Roman"/>
          <w:sz w:val="24"/>
          <w:szCs w:val="24"/>
        </w:rPr>
        <w:t>гражданской ответственности</w:t>
      </w:r>
      <w:r w:rsidRPr="008F5E85">
        <w:rPr>
          <w:rFonts w:ascii="Times New Roman" w:hAnsi="Times New Roman" w:cs="Times New Roman"/>
          <w:sz w:val="24"/>
          <w:szCs w:val="24"/>
        </w:rPr>
        <w:t xml:space="preserve"> в страховой компании с рейтингом </w:t>
      </w:r>
      <w:bookmarkStart w:id="99" w:name="_Toc303089693"/>
      <w:bookmarkStart w:id="100" w:name="_Toc303670266"/>
      <w:bookmarkStart w:id="101" w:name="_Toc303677099"/>
      <w:r w:rsidR="00641AB5" w:rsidRPr="008F5E85">
        <w:rPr>
          <w:rFonts w:ascii="Times New Roman" w:hAnsi="Times New Roman" w:cs="Times New Roman"/>
          <w:sz w:val="24"/>
          <w:szCs w:val="24"/>
        </w:rPr>
        <w:t>не ниже</w:t>
      </w:r>
      <w:proofErr w:type="gramStart"/>
      <w:r w:rsidR="00641AB5" w:rsidRPr="008F5E85">
        <w:rPr>
          <w:rFonts w:ascii="Times New Roman" w:hAnsi="Times New Roman" w:cs="Times New Roman"/>
          <w:sz w:val="24"/>
          <w:szCs w:val="24"/>
        </w:rPr>
        <w:t xml:space="preserve"> В</w:t>
      </w:r>
      <w:proofErr w:type="gramEnd"/>
      <w:r w:rsidR="00641AB5" w:rsidRPr="008F5E85">
        <w:rPr>
          <w:rFonts w:ascii="Times New Roman" w:hAnsi="Times New Roman" w:cs="Times New Roman"/>
          <w:sz w:val="24"/>
          <w:szCs w:val="24"/>
        </w:rPr>
        <w:t xml:space="preserve">+ по шкале агентства </w:t>
      </w:r>
      <w:proofErr w:type="spellStart"/>
      <w:r w:rsidR="00641AB5" w:rsidRPr="008F5E85">
        <w:rPr>
          <w:rFonts w:ascii="Times New Roman" w:hAnsi="Times New Roman" w:cs="Times New Roman"/>
          <w:sz w:val="24"/>
          <w:szCs w:val="24"/>
        </w:rPr>
        <w:t>Standard&amp;Poor’s</w:t>
      </w:r>
      <w:proofErr w:type="spellEnd"/>
      <w:r w:rsidR="00641AB5" w:rsidRPr="008F5E85">
        <w:rPr>
          <w:rFonts w:ascii="Times New Roman" w:hAnsi="Times New Roman" w:cs="Times New Roman"/>
          <w:sz w:val="24"/>
          <w:szCs w:val="24"/>
        </w:rPr>
        <w:t xml:space="preserve"> </w:t>
      </w:r>
      <w:proofErr w:type="spellStart"/>
      <w:r w:rsidR="00641AB5" w:rsidRPr="008F5E85">
        <w:rPr>
          <w:rFonts w:ascii="Times New Roman" w:hAnsi="Times New Roman" w:cs="Times New Roman"/>
          <w:sz w:val="24"/>
          <w:szCs w:val="24"/>
        </w:rPr>
        <w:t>Ratings</w:t>
      </w:r>
      <w:proofErr w:type="spellEnd"/>
      <w:r w:rsidR="00641AB5" w:rsidRPr="008F5E85">
        <w:rPr>
          <w:rFonts w:ascii="Times New Roman" w:hAnsi="Times New Roman" w:cs="Times New Roman"/>
          <w:sz w:val="24"/>
          <w:szCs w:val="24"/>
        </w:rPr>
        <w:t xml:space="preserve"> </w:t>
      </w:r>
      <w:proofErr w:type="spellStart"/>
      <w:r w:rsidR="00641AB5" w:rsidRPr="008F5E85">
        <w:rPr>
          <w:rFonts w:ascii="Times New Roman" w:hAnsi="Times New Roman" w:cs="Times New Roman"/>
          <w:sz w:val="24"/>
          <w:szCs w:val="24"/>
        </w:rPr>
        <w:t>Group</w:t>
      </w:r>
      <w:proofErr w:type="spellEnd"/>
      <w:r w:rsidR="00641AB5" w:rsidRPr="008F5E85">
        <w:rPr>
          <w:rFonts w:ascii="Times New Roman" w:hAnsi="Times New Roman" w:cs="Times New Roman"/>
          <w:sz w:val="24"/>
          <w:szCs w:val="24"/>
        </w:rPr>
        <w:t xml:space="preserve"> (или не менее аналогичного рейтинга агентств </w:t>
      </w:r>
      <w:proofErr w:type="spellStart"/>
      <w:r w:rsidR="00641AB5" w:rsidRPr="008F5E85">
        <w:rPr>
          <w:rFonts w:ascii="Times New Roman" w:hAnsi="Times New Roman" w:cs="Times New Roman"/>
          <w:sz w:val="24"/>
          <w:szCs w:val="24"/>
        </w:rPr>
        <w:t>Fitch</w:t>
      </w:r>
      <w:proofErr w:type="spellEnd"/>
      <w:r w:rsidR="00641AB5" w:rsidRPr="008F5E85">
        <w:rPr>
          <w:rFonts w:ascii="Times New Roman" w:hAnsi="Times New Roman" w:cs="Times New Roman"/>
          <w:sz w:val="24"/>
          <w:szCs w:val="24"/>
        </w:rPr>
        <w:t xml:space="preserve">, </w:t>
      </w:r>
      <w:proofErr w:type="spellStart"/>
      <w:r w:rsidR="00641AB5" w:rsidRPr="008F5E85">
        <w:rPr>
          <w:rFonts w:ascii="Times New Roman" w:hAnsi="Times New Roman" w:cs="Times New Roman"/>
          <w:sz w:val="24"/>
          <w:szCs w:val="24"/>
        </w:rPr>
        <w:t>Inc</w:t>
      </w:r>
      <w:proofErr w:type="spellEnd"/>
      <w:r w:rsidR="00641AB5" w:rsidRPr="008F5E85">
        <w:rPr>
          <w:rFonts w:ascii="Times New Roman" w:hAnsi="Times New Roman" w:cs="Times New Roman"/>
          <w:sz w:val="24"/>
          <w:szCs w:val="24"/>
        </w:rPr>
        <w:t xml:space="preserve">. или </w:t>
      </w:r>
      <w:proofErr w:type="spellStart"/>
      <w:r w:rsidR="00641AB5" w:rsidRPr="008F5E85">
        <w:rPr>
          <w:rFonts w:ascii="Times New Roman" w:hAnsi="Times New Roman" w:cs="Times New Roman"/>
          <w:sz w:val="24"/>
          <w:szCs w:val="24"/>
        </w:rPr>
        <w:t>Moody’s</w:t>
      </w:r>
      <w:proofErr w:type="spellEnd"/>
      <w:r w:rsidR="00641AB5" w:rsidRPr="008F5E85">
        <w:rPr>
          <w:rFonts w:ascii="Times New Roman" w:hAnsi="Times New Roman" w:cs="Times New Roman"/>
          <w:sz w:val="24"/>
          <w:szCs w:val="24"/>
        </w:rPr>
        <w:t xml:space="preserve"> </w:t>
      </w:r>
      <w:proofErr w:type="spellStart"/>
      <w:r w:rsidR="00641AB5" w:rsidRPr="008F5E85">
        <w:rPr>
          <w:rFonts w:ascii="Times New Roman" w:hAnsi="Times New Roman" w:cs="Times New Roman"/>
          <w:sz w:val="24"/>
          <w:szCs w:val="24"/>
        </w:rPr>
        <w:t>Investors</w:t>
      </w:r>
      <w:proofErr w:type="spellEnd"/>
      <w:r w:rsidR="00641AB5" w:rsidRPr="008F5E85">
        <w:rPr>
          <w:rFonts w:ascii="Times New Roman" w:hAnsi="Times New Roman" w:cs="Times New Roman"/>
          <w:sz w:val="24"/>
          <w:szCs w:val="24"/>
        </w:rPr>
        <w:t xml:space="preserve"> </w:t>
      </w:r>
      <w:proofErr w:type="spellStart"/>
      <w:r w:rsidR="00641AB5" w:rsidRPr="008F5E85">
        <w:rPr>
          <w:rFonts w:ascii="Times New Roman" w:hAnsi="Times New Roman" w:cs="Times New Roman"/>
          <w:sz w:val="24"/>
          <w:szCs w:val="24"/>
        </w:rPr>
        <w:t>Service</w:t>
      </w:r>
      <w:proofErr w:type="spellEnd"/>
      <w:r w:rsidR="00641AB5" w:rsidRPr="008F5E85">
        <w:rPr>
          <w:rFonts w:ascii="Times New Roman" w:hAnsi="Times New Roman" w:cs="Times New Roman"/>
          <w:sz w:val="24"/>
          <w:szCs w:val="24"/>
        </w:rPr>
        <w:t xml:space="preserve">, </w:t>
      </w:r>
      <w:proofErr w:type="spellStart"/>
      <w:r w:rsidR="00641AB5" w:rsidRPr="008F5E85">
        <w:rPr>
          <w:rFonts w:ascii="Times New Roman" w:hAnsi="Times New Roman" w:cs="Times New Roman"/>
          <w:sz w:val="24"/>
          <w:szCs w:val="24"/>
        </w:rPr>
        <w:t>Inc</w:t>
      </w:r>
      <w:proofErr w:type="spellEnd"/>
      <w:r w:rsidR="00641AB5" w:rsidRPr="008F5E85">
        <w:rPr>
          <w:rFonts w:ascii="Times New Roman" w:hAnsi="Times New Roman" w:cs="Times New Roman"/>
          <w:sz w:val="24"/>
          <w:szCs w:val="24"/>
        </w:rPr>
        <w:t xml:space="preserve">. или РА «Эксперт»), и согласованной с Заказчиком. </w:t>
      </w:r>
      <w:bookmarkEnd w:id="99"/>
      <w:bookmarkEnd w:id="100"/>
      <w:bookmarkEnd w:id="101"/>
      <w:r w:rsidRPr="008F5E85">
        <w:rPr>
          <w:rFonts w:ascii="Times New Roman" w:hAnsi="Times New Roman" w:cs="Times New Roman"/>
          <w:sz w:val="24"/>
          <w:szCs w:val="24"/>
        </w:rPr>
        <w:t>Страховая</w:t>
      </w:r>
      <w:r w:rsidR="007A2B27" w:rsidRPr="008F5E85">
        <w:rPr>
          <w:rFonts w:ascii="Times New Roman" w:hAnsi="Times New Roman" w:cs="Times New Roman"/>
          <w:sz w:val="24"/>
          <w:szCs w:val="24"/>
        </w:rPr>
        <w:t xml:space="preserve"> компания должна быть резидентом РФ.</w:t>
      </w:r>
    </w:p>
    <w:p w:rsidR="007A2B27" w:rsidRPr="008F5E85" w:rsidRDefault="007A2B27" w:rsidP="005660CC">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proofErr w:type="gramStart"/>
      <w:r w:rsidRPr="008F5E85">
        <w:rPr>
          <w:rFonts w:ascii="Times New Roman" w:hAnsi="Times New Roman" w:cs="Times New Roman"/>
          <w:sz w:val="24"/>
          <w:szCs w:val="24"/>
        </w:rPr>
        <w:t>При возникновении страховых случаев Генеральный Подрядчик должен незамедлительно (не позднее 2 (двух)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 xml:space="preserve">дней) сообщить об этом Заказчику и своими силами и средствами должен поставить все необходимые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ы, конструкции,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ие и выполнить восстановительные работы на Строительной площадке и/или за ее пределами в полном объеме и с использованием своих финансовых средств или средств страхового возмещения.</w:t>
      </w:r>
      <w:proofErr w:type="gramEnd"/>
    </w:p>
    <w:p w:rsidR="007A2B27" w:rsidRPr="008F5E85" w:rsidRDefault="007A2B27" w:rsidP="005660CC">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bookmarkStart w:id="102" w:name="_Ref346982387"/>
      <w:r w:rsidRPr="008F5E85">
        <w:rPr>
          <w:rFonts w:ascii="Times New Roman" w:hAnsi="Times New Roman" w:cs="Times New Roman"/>
          <w:sz w:val="24"/>
          <w:szCs w:val="24"/>
        </w:rPr>
        <w:t xml:space="preserve">При необходимости продления периода страхования и/или внесения в договоры страхования (полисы) каких - либо изменений, Генеральный Подрядчик обязан письменно известить об этом Заказчика за 30 (тридцать) </w:t>
      </w:r>
      <w:r w:rsidR="002E3C3A" w:rsidRPr="008F5E85">
        <w:rPr>
          <w:rFonts w:ascii="Times New Roman" w:hAnsi="Times New Roman" w:cs="Times New Roman"/>
          <w:sz w:val="24"/>
          <w:szCs w:val="24"/>
        </w:rPr>
        <w:t xml:space="preserve">Календарных </w:t>
      </w:r>
      <w:r w:rsidRPr="008F5E85">
        <w:rPr>
          <w:rFonts w:ascii="Times New Roman" w:hAnsi="Times New Roman" w:cs="Times New Roman"/>
          <w:sz w:val="24"/>
          <w:szCs w:val="24"/>
        </w:rPr>
        <w:t xml:space="preserve">дней до даты окончания действия договора страхования (полиса) и/или, соответственно, даты внесения изменений с указанием причины внесения этих изменений. </w:t>
      </w:r>
      <w:bookmarkEnd w:id="102"/>
      <w:proofErr w:type="gramStart"/>
      <w:r w:rsidRPr="008F5E85">
        <w:rPr>
          <w:rFonts w:ascii="Times New Roman" w:hAnsi="Times New Roman" w:cs="Times New Roman"/>
          <w:sz w:val="24"/>
          <w:szCs w:val="24"/>
        </w:rPr>
        <w:t>В случае продления срока выполнения Работ по Договору срок действия договора страхования и страхового полиса должен быть соответственно увеличен, в этом случае Генеральный Подрядчик обязан предоставить Заказчику копии документов, подтверждающих продление срока действия договора страхования и страхового полиса в течение 2 (Двух)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дней с момента истечения срока действия ранее заключенного договора страхования и страхового полиса.</w:t>
      </w:r>
      <w:proofErr w:type="gramEnd"/>
      <w:r w:rsidRPr="008F5E85">
        <w:rPr>
          <w:rFonts w:ascii="Times New Roman" w:hAnsi="Times New Roman" w:cs="Times New Roman"/>
          <w:sz w:val="24"/>
          <w:szCs w:val="24"/>
        </w:rPr>
        <w:t xml:space="preserve"> В случае задержки продления или не продления Генеральным Подрядчиком срока действия договора страхования Заказчик вправе приостановить финансирование по Договору</w:t>
      </w:r>
      <w:r w:rsidR="008353CA" w:rsidRPr="008F5E85">
        <w:rPr>
          <w:rFonts w:ascii="Times New Roman" w:hAnsi="Times New Roman" w:cs="Times New Roman"/>
          <w:sz w:val="24"/>
          <w:szCs w:val="24"/>
        </w:rPr>
        <w:t>, а также взыскать с Генерального Подрядчика пени в соответствии с условиями Договора</w:t>
      </w:r>
      <w:r w:rsidRPr="008F5E85">
        <w:rPr>
          <w:rFonts w:ascii="Times New Roman" w:hAnsi="Times New Roman" w:cs="Times New Roman"/>
          <w:sz w:val="24"/>
          <w:szCs w:val="24"/>
        </w:rPr>
        <w:t>.</w:t>
      </w:r>
    </w:p>
    <w:p w:rsidR="007A2B27" w:rsidRPr="008F5E85" w:rsidRDefault="007A2B27" w:rsidP="005660CC">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Требования о страховании по настоящему Договору не ограничивают ответственность Генерального Подрядчика и не освобождают его </w:t>
      </w:r>
      <w:r w:rsidR="00AD1DEA" w:rsidRPr="008F5E85">
        <w:rPr>
          <w:rFonts w:ascii="Times New Roman" w:hAnsi="Times New Roman" w:cs="Times New Roman"/>
          <w:sz w:val="24"/>
          <w:szCs w:val="24"/>
        </w:rPr>
        <w:t>от обязательств</w:t>
      </w:r>
      <w:r w:rsidRPr="008F5E85">
        <w:rPr>
          <w:rFonts w:ascii="Times New Roman" w:hAnsi="Times New Roman" w:cs="Times New Roman"/>
          <w:sz w:val="24"/>
          <w:szCs w:val="24"/>
        </w:rPr>
        <w:t xml:space="preserve">, предусмотренных настоящим Договором. </w:t>
      </w:r>
      <w:proofErr w:type="gramStart"/>
      <w:r w:rsidRPr="008F5E85">
        <w:rPr>
          <w:rFonts w:ascii="Times New Roman" w:hAnsi="Times New Roman" w:cs="Times New Roman"/>
          <w:sz w:val="24"/>
          <w:szCs w:val="24"/>
        </w:rPr>
        <w:t xml:space="preserve">В случае, если у Генерального Подрядчика согласно условиям настоящего Договора возникает обязательство возместить ущерб, убытки или затраты Заказчика и/или третьей стороны и договором страхования (полисом) не предусмотрено возмещение такого ущерба, убытков или затрат или сумма страхового возмещения не полностью покрывает такой ущерб, убытки или затраты, Генеральный Подрядчик обязан </w:t>
      </w:r>
      <w:r w:rsidR="008C45CB" w:rsidRPr="008F5E85">
        <w:rPr>
          <w:rFonts w:ascii="Times New Roman" w:hAnsi="Times New Roman" w:cs="Times New Roman"/>
          <w:sz w:val="24"/>
          <w:szCs w:val="24"/>
        </w:rPr>
        <w:t>возместить</w:t>
      </w:r>
      <w:r w:rsidRPr="008F5E85">
        <w:rPr>
          <w:rFonts w:ascii="Times New Roman" w:hAnsi="Times New Roman" w:cs="Times New Roman"/>
          <w:sz w:val="24"/>
          <w:szCs w:val="24"/>
        </w:rPr>
        <w:t xml:space="preserve"> такой ущерб, убытки или затраты из собственных средств в соответствии</w:t>
      </w:r>
      <w:proofErr w:type="gramEnd"/>
      <w:r w:rsidRPr="008F5E85">
        <w:rPr>
          <w:rFonts w:ascii="Times New Roman" w:hAnsi="Times New Roman" w:cs="Times New Roman"/>
          <w:sz w:val="24"/>
          <w:szCs w:val="24"/>
        </w:rPr>
        <w:t xml:space="preserve"> с условиями настоящего Договора и требованиями действующего законодательства РФ.</w:t>
      </w:r>
    </w:p>
    <w:p w:rsidR="003A1DAE" w:rsidRPr="008F5E85" w:rsidRDefault="00EE08AC" w:rsidP="005660CC">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w:t>
      </w:r>
      <w:r w:rsidR="00CE2135" w:rsidRPr="008F5E85">
        <w:rPr>
          <w:rFonts w:ascii="Times New Roman" w:hAnsi="Times New Roman" w:cs="Times New Roman"/>
          <w:sz w:val="24"/>
          <w:szCs w:val="24"/>
        </w:rPr>
        <w:t xml:space="preserve">Подрядчик обязуется обеспечить заключение всеми </w:t>
      </w:r>
      <w:r w:rsidR="009937EF" w:rsidRPr="008F5E85">
        <w:rPr>
          <w:rFonts w:ascii="Times New Roman" w:hAnsi="Times New Roman" w:cs="Times New Roman"/>
          <w:sz w:val="24"/>
          <w:szCs w:val="24"/>
        </w:rPr>
        <w:t>С</w:t>
      </w:r>
      <w:r w:rsidR="00CE2135" w:rsidRPr="008F5E85">
        <w:rPr>
          <w:rFonts w:ascii="Times New Roman" w:hAnsi="Times New Roman" w:cs="Times New Roman"/>
          <w:sz w:val="24"/>
          <w:szCs w:val="24"/>
        </w:rPr>
        <w:t xml:space="preserve">убподрядчиками договоров страхования на условиях, предусмотренных </w:t>
      </w:r>
      <w:r w:rsidR="004D75AE" w:rsidRPr="008F5E85">
        <w:rPr>
          <w:rFonts w:ascii="Times New Roman" w:hAnsi="Times New Roman" w:cs="Times New Roman"/>
          <w:sz w:val="24"/>
          <w:szCs w:val="24"/>
        </w:rPr>
        <w:t xml:space="preserve">пунктом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_Ref319511005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44688F" w:rsidRPr="008F5E85">
        <w:rPr>
          <w:rFonts w:ascii="Times New Roman" w:hAnsi="Times New Roman" w:cs="Times New Roman"/>
          <w:sz w:val="24"/>
          <w:szCs w:val="24"/>
        </w:rPr>
        <w:t>16.2</w:t>
      </w:r>
      <w:r w:rsidR="00B03E6E" w:rsidRPr="008F5E85">
        <w:rPr>
          <w:rFonts w:ascii="Times New Roman" w:hAnsi="Times New Roman" w:cs="Times New Roman"/>
          <w:sz w:val="24"/>
          <w:szCs w:val="24"/>
        </w:rPr>
        <w:fldChar w:fldCharType="end"/>
      </w:r>
      <w:r w:rsidRPr="008F5E85">
        <w:rPr>
          <w:rFonts w:ascii="Times New Roman" w:hAnsi="Times New Roman" w:cs="Times New Roman"/>
          <w:sz w:val="24"/>
          <w:szCs w:val="24"/>
        </w:rPr>
        <w:t>.</w:t>
      </w:r>
      <w:r w:rsidR="005D648D" w:rsidRPr="008F5E85">
        <w:rPr>
          <w:rFonts w:ascii="Times New Roman" w:hAnsi="Times New Roman" w:cs="Times New Roman"/>
          <w:sz w:val="24"/>
          <w:szCs w:val="24"/>
        </w:rPr>
        <w:t xml:space="preserve"> настоящего Договора.</w:t>
      </w:r>
      <w:r w:rsidR="00CE2135" w:rsidRPr="008F5E85">
        <w:rPr>
          <w:rFonts w:ascii="Times New Roman" w:hAnsi="Times New Roman" w:cs="Times New Roman"/>
          <w:sz w:val="24"/>
          <w:szCs w:val="24"/>
        </w:rPr>
        <w:t xml:space="preserve"> В </w:t>
      </w:r>
      <w:r w:rsidR="00CE2135" w:rsidRPr="008F5E85">
        <w:rPr>
          <w:rFonts w:ascii="Times New Roman" w:hAnsi="Times New Roman" w:cs="Times New Roman"/>
          <w:sz w:val="24"/>
          <w:szCs w:val="24"/>
        </w:rPr>
        <w:lastRenderedPageBreak/>
        <w:t xml:space="preserve">объеме, не предусмотренном и не обеспеченном страховыми покрытиями </w:t>
      </w:r>
      <w:r w:rsidRPr="008F5E85">
        <w:rPr>
          <w:rFonts w:ascii="Times New Roman" w:hAnsi="Times New Roman" w:cs="Times New Roman"/>
          <w:sz w:val="24"/>
          <w:szCs w:val="24"/>
        </w:rPr>
        <w:t xml:space="preserve">Генерального </w:t>
      </w:r>
      <w:r w:rsidR="00CE2135" w:rsidRPr="008F5E85">
        <w:rPr>
          <w:rFonts w:ascii="Times New Roman" w:hAnsi="Times New Roman" w:cs="Times New Roman"/>
          <w:sz w:val="24"/>
          <w:szCs w:val="24"/>
        </w:rPr>
        <w:t>Подрядчика</w:t>
      </w:r>
      <w:r w:rsidRPr="008F5E85">
        <w:rPr>
          <w:rFonts w:ascii="Times New Roman" w:hAnsi="Times New Roman" w:cs="Times New Roman"/>
          <w:sz w:val="24"/>
          <w:szCs w:val="24"/>
        </w:rPr>
        <w:t xml:space="preserve"> или </w:t>
      </w:r>
      <w:r w:rsidR="009937EF" w:rsidRPr="008F5E85">
        <w:rPr>
          <w:rFonts w:ascii="Times New Roman" w:hAnsi="Times New Roman" w:cs="Times New Roman"/>
          <w:sz w:val="24"/>
          <w:szCs w:val="24"/>
        </w:rPr>
        <w:t>С</w:t>
      </w:r>
      <w:r w:rsidRPr="008F5E85">
        <w:rPr>
          <w:rFonts w:ascii="Times New Roman" w:hAnsi="Times New Roman" w:cs="Times New Roman"/>
          <w:sz w:val="24"/>
          <w:szCs w:val="24"/>
        </w:rPr>
        <w:t>убподрядчиков</w:t>
      </w:r>
      <w:r w:rsidR="00CE2135" w:rsidRPr="008F5E85">
        <w:rPr>
          <w:rFonts w:ascii="Times New Roman" w:hAnsi="Times New Roman" w:cs="Times New Roman"/>
          <w:sz w:val="24"/>
          <w:szCs w:val="24"/>
        </w:rPr>
        <w:t xml:space="preserve">, любые недостающие суммы относятся к исключительной ответственности </w:t>
      </w:r>
      <w:r w:rsidRPr="008F5E85">
        <w:rPr>
          <w:rFonts w:ascii="Times New Roman" w:hAnsi="Times New Roman" w:cs="Times New Roman"/>
          <w:sz w:val="24"/>
          <w:szCs w:val="24"/>
        </w:rPr>
        <w:t xml:space="preserve">Генерального </w:t>
      </w:r>
      <w:r w:rsidR="00CE2135" w:rsidRPr="008F5E85">
        <w:rPr>
          <w:rFonts w:ascii="Times New Roman" w:hAnsi="Times New Roman" w:cs="Times New Roman"/>
          <w:sz w:val="24"/>
          <w:szCs w:val="24"/>
        </w:rPr>
        <w:t xml:space="preserve">Подрядчика. </w:t>
      </w:r>
      <w:r w:rsidRPr="008F5E85">
        <w:rPr>
          <w:rFonts w:ascii="Times New Roman" w:hAnsi="Times New Roman" w:cs="Times New Roman"/>
          <w:sz w:val="24"/>
          <w:szCs w:val="24"/>
        </w:rPr>
        <w:t xml:space="preserve">Генеральный </w:t>
      </w:r>
      <w:r w:rsidR="00CE2135" w:rsidRPr="008F5E85">
        <w:rPr>
          <w:rFonts w:ascii="Times New Roman" w:hAnsi="Times New Roman" w:cs="Times New Roman"/>
          <w:sz w:val="24"/>
          <w:szCs w:val="24"/>
        </w:rPr>
        <w:t xml:space="preserve">Подрядчик </w:t>
      </w:r>
      <w:r w:rsidRPr="008F5E85">
        <w:rPr>
          <w:rFonts w:ascii="Times New Roman" w:hAnsi="Times New Roman" w:cs="Times New Roman"/>
          <w:sz w:val="24"/>
          <w:szCs w:val="24"/>
        </w:rPr>
        <w:t>также обязан обеспечить</w:t>
      </w:r>
      <w:r w:rsidR="00CE2135" w:rsidRPr="008F5E85">
        <w:rPr>
          <w:rFonts w:ascii="Times New Roman" w:hAnsi="Times New Roman" w:cs="Times New Roman"/>
          <w:sz w:val="24"/>
          <w:szCs w:val="24"/>
        </w:rPr>
        <w:t xml:space="preserve">, чтобы </w:t>
      </w:r>
      <w:r w:rsidR="00BB0B8D" w:rsidRPr="008F5E85">
        <w:rPr>
          <w:rFonts w:ascii="Times New Roman" w:hAnsi="Times New Roman" w:cs="Times New Roman"/>
          <w:sz w:val="24"/>
          <w:szCs w:val="24"/>
        </w:rPr>
        <w:t>договоры страхования, заключенные Генеральным Подрядчиком и</w:t>
      </w:r>
      <w:r w:rsidR="00CE2135" w:rsidRPr="008F5E85">
        <w:rPr>
          <w:rFonts w:ascii="Times New Roman" w:hAnsi="Times New Roman" w:cs="Times New Roman"/>
          <w:sz w:val="24"/>
          <w:szCs w:val="24"/>
        </w:rPr>
        <w:t xml:space="preserve"> </w:t>
      </w:r>
      <w:r w:rsidR="007612DB" w:rsidRPr="008F5E85">
        <w:rPr>
          <w:rFonts w:ascii="Times New Roman" w:hAnsi="Times New Roman" w:cs="Times New Roman"/>
          <w:sz w:val="24"/>
          <w:szCs w:val="24"/>
        </w:rPr>
        <w:t>Субподрядчик</w:t>
      </w:r>
      <w:r w:rsidR="00CE2135" w:rsidRPr="008F5E85">
        <w:rPr>
          <w:rFonts w:ascii="Times New Roman" w:hAnsi="Times New Roman" w:cs="Times New Roman"/>
          <w:sz w:val="24"/>
          <w:szCs w:val="24"/>
        </w:rPr>
        <w:t xml:space="preserve">ами, </w:t>
      </w:r>
      <w:r w:rsidR="00BB0B8D" w:rsidRPr="008F5E85">
        <w:rPr>
          <w:rFonts w:ascii="Times New Roman" w:hAnsi="Times New Roman" w:cs="Times New Roman"/>
          <w:sz w:val="24"/>
          <w:szCs w:val="24"/>
        </w:rPr>
        <w:t>исключали переход к страховщику права требования в отношении Заказчика (суброгация)</w:t>
      </w:r>
      <w:r w:rsidR="00CE2135" w:rsidRPr="008F5E85">
        <w:rPr>
          <w:rFonts w:ascii="Times New Roman" w:hAnsi="Times New Roman" w:cs="Times New Roman"/>
          <w:sz w:val="24"/>
          <w:szCs w:val="24"/>
        </w:rPr>
        <w:t>.</w:t>
      </w:r>
    </w:p>
    <w:p w:rsidR="003A1DAE" w:rsidRPr="008F5E85" w:rsidRDefault="003A1DAE"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p>
    <w:p w:rsidR="007A2B27" w:rsidRPr="008F5E85" w:rsidRDefault="007A2B27" w:rsidP="005660CC">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b/>
          <w:sz w:val="24"/>
          <w:szCs w:val="24"/>
        </w:rPr>
        <w:t>ОХРАНА ОКРУЖАЮЩЕЙ СРЕДЫ</w:t>
      </w:r>
    </w:p>
    <w:p w:rsidR="003A1DAE" w:rsidRPr="008F5E85" w:rsidRDefault="003A1DAE"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должен воздерживаться от использования опасных </w:t>
      </w:r>
      <w:r w:rsidR="007B27DB" w:rsidRPr="008F5E85">
        <w:rPr>
          <w:rFonts w:ascii="Times New Roman" w:hAnsi="Times New Roman" w:cs="Times New Roman"/>
          <w:sz w:val="24"/>
          <w:szCs w:val="24"/>
        </w:rPr>
        <w:t>Материал</w:t>
      </w:r>
      <w:r w:rsidR="00CC6839" w:rsidRPr="008F5E85">
        <w:rPr>
          <w:rFonts w:ascii="Times New Roman" w:hAnsi="Times New Roman" w:cs="Times New Roman"/>
          <w:sz w:val="24"/>
          <w:szCs w:val="24"/>
        </w:rPr>
        <w:t>ов, таких как</w:t>
      </w:r>
      <w:r w:rsidRPr="008F5E85">
        <w:rPr>
          <w:rFonts w:ascii="Times New Roman" w:hAnsi="Times New Roman" w:cs="Times New Roman"/>
          <w:sz w:val="24"/>
          <w:szCs w:val="24"/>
        </w:rPr>
        <w:t xml:space="preserve"> асбест, </w:t>
      </w:r>
      <w:r w:rsidR="00CC6839" w:rsidRPr="008F5E85">
        <w:rPr>
          <w:rFonts w:ascii="Times New Roman" w:hAnsi="Times New Roman" w:cs="Times New Roman"/>
          <w:sz w:val="24"/>
          <w:szCs w:val="24"/>
        </w:rPr>
        <w:t>а также иных</w:t>
      </w:r>
      <w:r w:rsidRPr="008F5E85">
        <w:rPr>
          <w:rFonts w:ascii="Times New Roman" w:hAnsi="Times New Roman" w:cs="Times New Roman"/>
          <w:sz w:val="24"/>
          <w:szCs w:val="24"/>
        </w:rPr>
        <w:t xml:space="preserve">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использование и применение которых </w:t>
      </w:r>
      <w:r w:rsidR="00CC6839" w:rsidRPr="008F5E85">
        <w:rPr>
          <w:rFonts w:ascii="Times New Roman" w:hAnsi="Times New Roman" w:cs="Times New Roman"/>
          <w:sz w:val="24"/>
          <w:szCs w:val="24"/>
        </w:rPr>
        <w:t>запрещено</w:t>
      </w:r>
      <w:r w:rsidRPr="008F5E85">
        <w:rPr>
          <w:rFonts w:ascii="Times New Roman" w:hAnsi="Times New Roman" w:cs="Times New Roman"/>
          <w:sz w:val="24"/>
          <w:szCs w:val="24"/>
        </w:rPr>
        <w:t xml:space="preserve"> согласно законодательству по защите окружающей среды Европейского Союза и </w:t>
      </w:r>
      <w:r w:rsidR="008C537A" w:rsidRPr="008F5E85">
        <w:rPr>
          <w:rFonts w:ascii="Times New Roman" w:hAnsi="Times New Roman" w:cs="Times New Roman"/>
          <w:sz w:val="24"/>
          <w:szCs w:val="24"/>
        </w:rPr>
        <w:t>Законодательству РФ</w:t>
      </w:r>
      <w:r w:rsidRPr="008F5E85">
        <w:rPr>
          <w:rFonts w:ascii="Times New Roman" w:hAnsi="Times New Roman" w:cs="Times New Roman"/>
          <w:sz w:val="24"/>
          <w:szCs w:val="24"/>
        </w:rPr>
        <w:t xml:space="preserve">. Генеральный Подрядчик обязан за счет собственных средств заменить любые из </w:t>
      </w:r>
      <w:r w:rsidR="00CC6839" w:rsidRPr="008F5E85">
        <w:rPr>
          <w:rFonts w:ascii="Times New Roman" w:hAnsi="Times New Roman" w:cs="Times New Roman"/>
          <w:sz w:val="24"/>
          <w:szCs w:val="24"/>
        </w:rPr>
        <w:t>таких</w:t>
      </w:r>
      <w:r w:rsidRPr="008F5E85">
        <w:rPr>
          <w:rFonts w:ascii="Times New Roman" w:hAnsi="Times New Roman" w:cs="Times New Roman"/>
          <w:sz w:val="24"/>
          <w:szCs w:val="24"/>
        </w:rPr>
        <w:t xml:space="preserve"> опасных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ов в течение 10 (десяти)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 xml:space="preserve">дней после письменного уведомления, направленного ему Заказчиком. Неосуществление </w:t>
      </w:r>
      <w:r w:rsidR="00CC6839" w:rsidRPr="008F5E85">
        <w:rPr>
          <w:rFonts w:ascii="Times New Roman" w:hAnsi="Times New Roman" w:cs="Times New Roman"/>
          <w:sz w:val="24"/>
          <w:szCs w:val="24"/>
        </w:rPr>
        <w:t>указанного</w:t>
      </w:r>
      <w:r w:rsidRPr="008F5E85">
        <w:rPr>
          <w:rFonts w:ascii="Times New Roman" w:hAnsi="Times New Roman" w:cs="Times New Roman"/>
          <w:sz w:val="24"/>
          <w:szCs w:val="24"/>
        </w:rPr>
        <w:t xml:space="preserve"> права Заказчиком не освобождает Генерального Подрядчика от данной обязанности.</w:t>
      </w:r>
    </w:p>
    <w:p w:rsidR="007A2B27" w:rsidRPr="008F5E85" w:rsidRDefault="00EB67DC"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П</w:t>
      </w:r>
      <w:r w:rsidR="007A2B27" w:rsidRPr="008F5E85">
        <w:rPr>
          <w:rFonts w:ascii="Times New Roman" w:hAnsi="Times New Roman"/>
          <w:sz w:val="24"/>
          <w:szCs w:val="24"/>
        </w:rPr>
        <w:t xml:space="preserve">раво собственности на любые указанные в настоящей статье опасные вещества и </w:t>
      </w:r>
      <w:r w:rsidR="007B27DB" w:rsidRPr="008F5E85">
        <w:rPr>
          <w:rFonts w:ascii="Times New Roman" w:hAnsi="Times New Roman"/>
          <w:sz w:val="24"/>
          <w:szCs w:val="24"/>
        </w:rPr>
        <w:t>Материал</w:t>
      </w:r>
      <w:r w:rsidR="007A2B27" w:rsidRPr="008F5E85">
        <w:rPr>
          <w:rFonts w:ascii="Times New Roman" w:hAnsi="Times New Roman"/>
          <w:sz w:val="24"/>
          <w:szCs w:val="24"/>
        </w:rPr>
        <w:t>ы, принадлежат Генеральному Подрядчику, который удаляет их за свой счет в соответствии с действующим законодательством об обращении с отходами.</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A6131A" w:rsidRPr="008F5E85" w:rsidRDefault="00A6131A" w:rsidP="00A6131A">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8F5E85">
        <w:rPr>
          <w:rFonts w:ascii="Times New Roman" w:hAnsi="Times New Roman" w:cs="Times New Roman"/>
          <w:sz w:val="24"/>
          <w:szCs w:val="24"/>
        </w:rPr>
        <w:t xml:space="preserve">Генеральный 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w:t>
      </w:r>
      <w:r w:rsidR="007756A2" w:rsidRPr="008F5E85">
        <w:rPr>
          <w:rFonts w:ascii="Times New Roman" w:hAnsi="Times New Roman" w:cs="Times New Roman"/>
          <w:sz w:val="24"/>
          <w:szCs w:val="24"/>
        </w:rPr>
        <w:t xml:space="preserve">транспортировку, </w:t>
      </w:r>
      <w:r w:rsidRPr="008F5E85">
        <w:rPr>
          <w:rFonts w:ascii="Times New Roman" w:hAnsi="Times New Roman" w:cs="Times New Roman"/>
          <w:sz w:val="24"/>
          <w:szCs w:val="24"/>
        </w:rPr>
        <w:t>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w:t>
      </w:r>
      <w:proofErr w:type="gramEnd"/>
      <w:r w:rsidRPr="008F5E85">
        <w:rPr>
          <w:rFonts w:ascii="Times New Roman" w:hAnsi="Times New Roman" w:cs="Times New Roman"/>
          <w:sz w:val="24"/>
          <w:szCs w:val="24"/>
        </w:rPr>
        <w:t xml:space="preserve"> документов, в соответствии с требованиями Законодательства РФ.</w:t>
      </w:r>
    </w:p>
    <w:p w:rsidR="00662435"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Требования, установленные ГОСТами и </w:t>
      </w:r>
      <w:r w:rsidR="006430AA" w:rsidRPr="008F5E85">
        <w:rPr>
          <w:rFonts w:ascii="Times New Roman" w:hAnsi="Times New Roman" w:cs="Times New Roman"/>
          <w:sz w:val="24"/>
          <w:szCs w:val="24"/>
        </w:rPr>
        <w:t xml:space="preserve">санитарными </w:t>
      </w:r>
      <w:r w:rsidRPr="008F5E85">
        <w:rPr>
          <w:rFonts w:ascii="Times New Roman" w:hAnsi="Times New Roman" w:cs="Times New Roman"/>
          <w:sz w:val="24"/>
          <w:szCs w:val="24"/>
        </w:rPr>
        <w:t>нормами по ограничению уровня шума должны строго соблюдаться.</w:t>
      </w:r>
    </w:p>
    <w:p w:rsidR="00484399"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обязуется:</w:t>
      </w:r>
    </w:p>
    <w:p w:rsidR="007A2B27" w:rsidRPr="008F5E85" w:rsidRDefault="007612DB" w:rsidP="005660CC">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не </w:t>
      </w:r>
      <w:r w:rsidR="009937EF" w:rsidRPr="008F5E85">
        <w:rPr>
          <w:rFonts w:ascii="Times New Roman" w:hAnsi="Times New Roman" w:cs="Times New Roman"/>
          <w:sz w:val="24"/>
          <w:szCs w:val="24"/>
        </w:rPr>
        <w:t>сливать ц</w:t>
      </w:r>
      <w:r w:rsidR="007A2B27" w:rsidRPr="008F5E85">
        <w:rPr>
          <w:rFonts w:ascii="Times New Roman" w:hAnsi="Times New Roman" w:cs="Times New Roman"/>
          <w:sz w:val="24"/>
          <w:szCs w:val="24"/>
        </w:rPr>
        <w:t>ементную смесь и другие отходы в канализационную систему или водостоки</w:t>
      </w:r>
      <w:r w:rsidR="009937EF" w:rsidRPr="008F5E85">
        <w:rPr>
          <w:rFonts w:ascii="Times New Roman" w:hAnsi="Times New Roman" w:cs="Times New Roman"/>
          <w:sz w:val="24"/>
          <w:szCs w:val="24"/>
        </w:rPr>
        <w:t>;</w:t>
      </w:r>
    </w:p>
    <w:p w:rsidR="007A2B27" w:rsidRPr="008F5E85" w:rsidRDefault="009937EF" w:rsidP="005660CC">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w:t>
      </w:r>
      <w:r w:rsidR="007A2B27" w:rsidRPr="008F5E85">
        <w:rPr>
          <w:rFonts w:ascii="Times New Roman" w:hAnsi="Times New Roman" w:cs="Times New Roman"/>
          <w:sz w:val="24"/>
          <w:szCs w:val="24"/>
        </w:rPr>
        <w:t xml:space="preserve">е </w:t>
      </w:r>
      <w:r w:rsidR="004D44E1" w:rsidRPr="008F5E85">
        <w:rPr>
          <w:rFonts w:ascii="Times New Roman" w:hAnsi="Times New Roman" w:cs="Times New Roman"/>
          <w:sz w:val="24"/>
          <w:szCs w:val="24"/>
        </w:rPr>
        <w:t xml:space="preserve">размещать </w:t>
      </w:r>
      <w:r w:rsidR="007A2B27" w:rsidRPr="008F5E85">
        <w:rPr>
          <w:rFonts w:ascii="Times New Roman" w:hAnsi="Times New Roman" w:cs="Times New Roman"/>
          <w:sz w:val="24"/>
          <w:szCs w:val="24"/>
        </w:rPr>
        <w:t xml:space="preserve">опасные, токсичные отходы, либо контейнеры с такими отходами, а также тару из-под токсичных </w:t>
      </w:r>
      <w:r w:rsidR="007B27DB" w:rsidRPr="008F5E85">
        <w:rPr>
          <w:rFonts w:ascii="Times New Roman" w:hAnsi="Times New Roman" w:cs="Times New Roman"/>
          <w:sz w:val="24"/>
          <w:szCs w:val="24"/>
        </w:rPr>
        <w:t>Материал</w:t>
      </w:r>
      <w:r w:rsidR="007A2B27" w:rsidRPr="008F5E85">
        <w:rPr>
          <w:rFonts w:ascii="Times New Roman" w:hAnsi="Times New Roman" w:cs="Times New Roman"/>
          <w:sz w:val="24"/>
          <w:szCs w:val="24"/>
        </w:rPr>
        <w:t xml:space="preserve">ов </w:t>
      </w:r>
      <w:r w:rsidR="004D44E1" w:rsidRPr="008F5E85">
        <w:rPr>
          <w:rFonts w:ascii="Times New Roman" w:hAnsi="Times New Roman" w:cs="Times New Roman"/>
          <w:sz w:val="24"/>
          <w:szCs w:val="24"/>
        </w:rPr>
        <w:t xml:space="preserve">на общедоступных полигонах ТБО </w:t>
      </w:r>
      <w:r w:rsidR="007A2B27" w:rsidRPr="008F5E85">
        <w:rPr>
          <w:rFonts w:ascii="Times New Roman" w:hAnsi="Times New Roman" w:cs="Times New Roman"/>
          <w:sz w:val="24"/>
          <w:szCs w:val="24"/>
        </w:rPr>
        <w:t>(Генеральный Подрядчик осуществляет вывоз так</w:t>
      </w:r>
      <w:r w:rsidR="004D44E1" w:rsidRPr="008F5E85">
        <w:rPr>
          <w:rFonts w:ascii="Times New Roman" w:hAnsi="Times New Roman" w:cs="Times New Roman"/>
          <w:sz w:val="24"/>
          <w:szCs w:val="24"/>
        </w:rPr>
        <w:t>их отходов</w:t>
      </w:r>
      <w:r w:rsidR="007A2B27" w:rsidRPr="008F5E85">
        <w:rPr>
          <w:rFonts w:ascii="Times New Roman" w:hAnsi="Times New Roman" w:cs="Times New Roman"/>
          <w:sz w:val="24"/>
          <w:szCs w:val="24"/>
        </w:rPr>
        <w:t xml:space="preserve"> в согласованном порядке на лицензированн</w:t>
      </w:r>
      <w:r w:rsidR="004D44E1" w:rsidRPr="008F5E85">
        <w:rPr>
          <w:rFonts w:ascii="Times New Roman" w:hAnsi="Times New Roman" w:cs="Times New Roman"/>
          <w:sz w:val="24"/>
          <w:szCs w:val="24"/>
        </w:rPr>
        <w:t>ые</w:t>
      </w:r>
      <w:r w:rsidR="007A2B27" w:rsidRPr="008F5E85">
        <w:rPr>
          <w:rFonts w:ascii="Times New Roman" w:hAnsi="Times New Roman" w:cs="Times New Roman"/>
          <w:sz w:val="24"/>
          <w:szCs w:val="24"/>
        </w:rPr>
        <w:t xml:space="preserve"> </w:t>
      </w:r>
      <w:r w:rsidR="004D44E1" w:rsidRPr="008F5E85">
        <w:rPr>
          <w:rFonts w:ascii="Times New Roman" w:hAnsi="Times New Roman" w:cs="Times New Roman"/>
          <w:sz w:val="24"/>
          <w:szCs w:val="24"/>
        </w:rPr>
        <w:t>производственные объекты  их обработки и конечного обезвреживания</w:t>
      </w:r>
      <w:r w:rsidR="007A2B27" w:rsidRPr="008F5E85">
        <w:rPr>
          <w:rFonts w:ascii="Times New Roman" w:hAnsi="Times New Roman" w:cs="Times New Roman"/>
          <w:sz w:val="24"/>
          <w:szCs w:val="24"/>
        </w:rPr>
        <w:t>)</w:t>
      </w:r>
      <w:r w:rsidRPr="008F5E85">
        <w:rPr>
          <w:rFonts w:ascii="Times New Roman" w:hAnsi="Times New Roman" w:cs="Times New Roman"/>
          <w:sz w:val="24"/>
          <w:szCs w:val="24"/>
        </w:rPr>
        <w:t>;</w:t>
      </w:r>
    </w:p>
    <w:p w:rsidR="007A2B27" w:rsidRPr="008F5E85" w:rsidRDefault="009937EF" w:rsidP="005660CC">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w:t>
      </w:r>
      <w:r w:rsidR="007A2B27" w:rsidRPr="008F5E85">
        <w:rPr>
          <w:rFonts w:ascii="Times New Roman" w:hAnsi="Times New Roman" w:cs="Times New Roman"/>
          <w:sz w:val="24"/>
          <w:szCs w:val="24"/>
        </w:rPr>
        <w:t xml:space="preserve">е использовать тропические породы древесины, включая фанеру, если это не предусмотрено </w:t>
      </w:r>
      <w:r w:rsidR="00EE20DA" w:rsidRPr="008F5E85">
        <w:rPr>
          <w:rFonts w:ascii="Times New Roman" w:hAnsi="Times New Roman" w:cs="Times New Roman"/>
          <w:sz w:val="24"/>
          <w:szCs w:val="24"/>
        </w:rPr>
        <w:t>Рабочей</w:t>
      </w:r>
      <w:r w:rsidR="00D21C7A" w:rsidRPr="008F5E85">
        <w:rPr>
          <w:rFonts w:ascii="Times New Roman" w:hAnsi="Times New Roman" w:cs="Times New Roman"/>
          <w:sz w:val="24"/>
          <w:szCs w:val="24"/>
        </w:rPr>
        <w:t xml:space="preserve"> д</w:t>
      </w:r>
      <w:r w:rsidR="007A2B27" w:rsidRPr="008F5E85">
        <w:rPr>
          <w:rFonts w:ascii="Times New Roman" w:hAnsi="Times New Roman" w:cs="Times New Roman"/>
          <w:sz w:val="24"/>
          <w:szCs w:val="24"/>
        </w:rPr>
        <w:t>окументац</w:t>
      </w:r>
      <w:r w:rsidRPr="008F5E85">
        <w:rPr>
          <w:rFonts w:ascii="Times New Roman" w:hAnsi="Times New Roman" w:cs="Times New Roman"/>
          <w:sz w:val="24"/>
          <w:szCs w:val="24"/>
        </w:rPr>
        <w:t>ией;</w:t>
      </w:r>
    </w:p>
    <w:p w:rsidR="007A2B27" w:rsidRPr="008F5E85" w:rsidRDefault="009937EF" w:rsidP="005660CC">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w:t>
      </w:r>
      <w:r w:rsidR="007A2B27" w:rsidRPr="008F5E85">
        <w:rPr>
          <w:rFonts w:ascii="Times New Roman" w:hAnsi="Times New Roman" w:cs="Times New Roman"/>
          <w:sz w:val="24"/>
          <w:szCs w:val="24"/>
        </w:rPr>
        <w:t>е поставлять лесоматериалы и фанеру из неустановленных источников</w:t>
      </w:r>
      <w:r w:rsidR="007612DB" w:rsidRPr="008F5E85">
        <w:rPr>
          <w:rFonts w:ascii="Times New Roman" w:hAnsi="Times New Roman" w:cs="Times New Roman"/>
          <w:sz w:val="24"/>
          <w:szCs w:val="24"/>
        </w:rPr>
        <w:t>;</w:t>
      </w:r>
    </w:p>
    <w:p w:rsidR="007A2B27" w:rsidRPr="008F5E85" w:rsidRDefault="007A2B27" w:rsidP="005660CC">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обеспечивать исправность и надежное закрепление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ия в целях снижения шума, экономии топлива и снижения вредных выбросов в атмосферу</w:t>
      </w:r>
      <w:r w:rsidR="009937EF" w:rsidRPr="008F5E85">
        <w:rPr>
          <w:rFonts w:ascii="Times New Roman" w:hAnsi="Times New Roman" w:cs="Times New Roman"/>
          <w:sz w:val="24"/>
          <w:szCs w:val="24"/>
        </w:rPr>
        <w:t>;</w:t>
      </w:r>
    </w:p>
    <w:p w:rsidR="007A2B27" w:rsidRPr="008F5E85" w:rsidRDefault="007A2B27" w:rsidP="005660CC">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не использовать открытый огонь без предварительного согласования с Заказчиком и оформления наряда допуска</w:t>
      </w:r>
      <w:r w:rsidR="009937EF" w:rsidRPr="008F5E85">
        <w:rPr>
          <w:rFonts w:ascii="Times New Roman" w:hAnsi="Times New Roman" w:cs="Times New Roman"/>
          <w:sz w:val="24"/>
          <w:szCs w:val="24"/>
        </w:rPr>
        <w:t>;</w:t>
      </w:r>
    </w:p>
    <w:p w:rsidR="007A2B27" w:rsidRPr="008F5E85" w:rsidRDefault="009937EF" w:rsidP="005660CC">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w:t>
      </w:r>
      <w:r w:rsidR="007A2B27" w:rsidRPr="008F5E85">
        <w:rPr>
          <w:rFonts w:ascii="Times New Roman" w:hAnsi="Times New Roman" w:cs="Times New Roman"/>
          <w:sz w:val="24"/>
          <w:szCs w:val="24"/>
        </w:rPr>
        <w:t>е оставлять включенными осветительные и отопительные приборы на всю ночь без письменного согласования с представителем Заказчика</w:t>
      </w:r>
      <w:r w:rsidRPr="008F5E85">
        <w:rPr>
          <w:rFonts w:ascii="Times New Roman" w:hAnsi="Times New Roman" w:cs="Times New Roman"/>
          <w:sz w:val="24"/>
          <w:szCs w:val="24"/>
        </w:rPr>
        <w:t>;</w:t>
      </w:r>
    </w:p>
    <w:p w:rsidR="007A2B27" w:rsidRPr="008F5E85" w:rsidRDefault="009937EF" w:rsidP="005660CC">
      <w:pPr>
        <w:pStyle w:val="a4"/>
        <w:numPr>
          <w:ilvl w:val="3"/>
          <w:numId w:val="25"/>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w:t>
      </w:r>
      <w:r w:rsidR="007A2B27" w:rsidRPr="008F5E85">
        <w:rPr>
          <w:rFonts w:ascii="Times New Roman" w:hAnsi="Times New Roman" w:cs="Times New Roman"/>
          <w:sz w:val="24"/>
          <w:szCs w:val="24"/>
        </w:rPr>
        <w:t xml:space="preserve"> целях охраны окружающей среды прилагать усилия </w:t>
      </w:r>
      <w:proofErr w:type="gramStart"/>
      <w:r w:rsidR="007A2B27" w:rsidRPr="008F5E85">
        <w:rPr>
          <w:rFonts w:ascii="Times New Roman" w:hAnsi="Times New Roman" w:cs="Times New Roman"/>
          <w:sz w:val="24"/>
          <w:szCs w:val="24"/>
        </w:rPr>
        <w:t>для</w:t>
      </w:r>
      <w:proofErr w:type="gramEnd"/>
      <w:r w:rsidR="007A2B27"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повторного использование строительных материалов, строительного лома и бумаги</w:t>
      </w:r>
      <w:r w:rsidR="007612DB"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минимизации упаковочного материала</w:t>
      </w:r>
      <w:r w:rsidR="007612DB"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 </w:t>
      </w:r>
      <w:r w:rsidR="007A2B27" w:rsidRPr="008F5E85">
        <w:rPr>
          <w:rFonts w:ascii="Times New Roman" w:hAnsi="Times New Roman" w:cs="Times New Roman"/>
          <w:sz w:val="24"/>
          <w:szCs w:val="24"/>
        </w:rPr>
        <w:t>минимизации отходов строительных материалов</w:t>
      </w:r>
      <w:r w:rsidR="007612DB"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минимизации потребления электроэнергии и воды</w:t>
      </w:r>
      <w:r w:rsidR="007612DB"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предотвращения загрязнения окружающей среды</w:t>
      </w:r>
      <w:r w:rsidR="007612DB" w:rsidRPr="008F5E85">
        <w:rPr>
          <w:rFonts w:ascii="Times New Roman" w:hAnsi="Times New Roman" w:cs="Times New Roman"/>
          <w:sz w:val="24"/>
          <w:szCs w:val="24"/>
        </w:rPr>
        <w:t>.</w:t>
      </w:r>
    </w:p>
    <w:p w:rsidR="00484399"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Перечисленные ниже материалы не могут быть использованы Генеральным Подрядчиком без письменного согласования с Заказчиком:</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бетонные элементы из цемента с повышенным содержанием окиси алюминия</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опалубка из древесностружечных плит (ДСП)</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бетон с добавкой хлорида кальция</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асбест или изделия на основе  асбеста</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формальдегидные пены, либо материалы, способствующие выделению формальдегидов в количествах превышающих установленные санитарными нормами</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силикатный кирпич</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радиоактивные материалы</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кадмий, ртуть, свинец</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 xml:space="preserve">древесина, обработанная </w:t>
      </w:r>
      <w:proofErr w:type="spellStart"/>
      <w:r w:rsidR="007A2B27" w:rsidRPr="008F5E85">
        <w:rPr>
          <w:rFonts w:ascii="Times New Roman" w:hAnsi="Times New Roman" w:cs="Times New Roman"/>
          <w:sz w:val="24"/>
          <w:szCs w:val="24"/>
        </w:rPr>
        <w:t>пентахлорофенолом</w:t>
      </w:r>
      <w:proofErr w:type="spellEnd"/>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тропические породы дерев</w:t>
      </w:r>
      <w:r w:rsidR="005A3775" w:rsidRPr="008F5E85">
        <w:rPr>
          <w:rFonts w:ascii="Times New Roman" w:hAnsi="Times New Roman" w:cs="Times New Roman"/>
          <w:sz w:val="24"/>
          <w:szCs w:val="24"/>
        </w:rPr>
        <w:t>а из неустановленных источников</w:t>
      </w:r>
      <w:proofErr w:type="gramStart"/>
      <w:r w:rsidR="005A3775" w:rsidRPr="008F5E85">
        <w:rPr>
          <w:rFonts w:ascii="Times New Roman" w:hAnsi="Times New Roman" w:cs="Times New Roman"/>
          <w:sz w:val="24"/>
          <w:szCs w:val="24"/>
        </w:rPr>
        <w:t>;;</w:t>
      </w:r>
      <w:proofErr w:type="gramEnd"/>
    </w:p>
    <w:p w:rsidR="005A3775" w:rsidRPr="008F5E85" w:rsidRDefault="005A3775"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9) исполнять иные обязательные требования в области охраны окружающей среды.</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Генеральный Подрядчик обязуется не допускать перегрузки электросетей и засорения трубопроводов.</w:t>
      </w:r>
    </w:p>
    <w:p w:rsidR="0027790E" w:rsidRPr="00FA3F4C" w:rsidRDefault="0027790E"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7A2B27" w:rsidRPr="008F5E85" w:rsidRDefault="007A2B27" w:rsidP="005660CC">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b/>
          <w:bCs/>
          <w:caps/>
          <w:sz w:val="24"/>
          <w:szCs w:val="24"/>
        </w:rPr>
        <w:t>охрана труда и техника безопасности</w:t>
      </w:r>
    </w:p>
    <w:p w:rsidR="003A1DAE" w:rsidRPr="008F5E85" w:rsidRDefault="003A1DAE" w:rsidP="00445E02">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445E02" w:rsidRPr="008F5E85" w:rsidRDefault="007A2B27" w:rsidP="00445E02">
      <w:pPr>
        <w:pStyle w:val="a4"/>
        <w:numPr>
          <w:ilvl w:val="1"/>
          <w:numId w:val="46"/>
        </w:numPr>
        <w:autoSpaceDE w:val="0"/>
        <w:autoSpaceDN w:val="0"/>
        <w:adjustRightInd w:val="0"/>
        <w:spacing w:after="0" w:line="240" w:lineRule="auto"/>
        <w:ind w:left="0" w:firstLine="709"/>
        <w:jc w:val="both"/>
        <w:rPr>
          <w:rFonts w:ascii="Times New Roman" w:hAnsi="Times New Roman"/>
          <w:sz w:val="24"/>
          <w:szCs w:val="24"/>
          <w:lang w:eastAsia="ru-RU"/>
        </w:rPr>
      </w:pPr>
      <w:proofErr w:type="gramStart"/>
      <w:r w:rsidRPr="008F5E85">
        <w:rPr>
          <w:rFonts w:ascii="Times New Roman" w:hAnsi="Times New Roman" w:cs="Times New Roman"/>
          <w:sz w:val="24"/>
          <w:szCs w:val="24"/>
        </w:rPr>
        <w:t xml:space="preserve">Персонал Генерального Подрядчика и его Субподрядчиков должен работать с </w:t>
      </w:r>
      <w:r w:rsidR="00445E02" w:rsidRPr="008F5E85">
        <w:rPr>
          <w:rFonts w:ascii="Times New Roman" w:hAnsi="Times New Roman"/>
          <w:sz w:val="24"/>
          <w:szCs w:val="24"/>
        </w:rPr>
        <w:t xml:space="preserve">соблюдением всех требований Законодательства РФ по охране труда, технике безопасности, в том числе промышленной, пожарной и экологической безопасности, </w:t>
      </w:r>
      <w:r w:rsidR="00445E02" w:rsidRPr="008F5E85">
        <w:rPr>
          <w:rFonts w:ascii="Times New Roman" w:hAnsi="Times New Roman"/>
          <w:sz w:val="24"/>
          <w:szCs w:val="24"/>
          <w:lang w:eastAsia="ru-RU"/>
        </w:rPr>
        <w:t>а также иных нормативных правовых актов (СНиП, ГОСТ; межотраслевые, отраслевые правила и инструкции по охране труда;  правила безопасности, правила устройства и безопасной эксплуатации, инструкции по безопасности;</w:t>
      </w:r>
      <w:proofErr w:type="gramEnd"/>
      <w:r w:rsidR="00700638" w:rsidRPr="008F5E85">
        <w:rPr>
          <w:rFonts w:ascii="Times New Roman" w:hAnsi="Times New Roman"/>
          <w:sz w:val="24"/>
          <w:szCs w:val="24"/>
          <w:lang w:eastAsia="ru-RU"/>
        </w:rPr>
        <w:t xml:space="preserve"> </w:t>
      </w:r>
      <w:r w:rsidR="00445E02" w:rsidRPr="008F5E85">
        <w:rPr>
          <w:rFonts w:ascii="Times New Roman" w:hAnsi="Times New Roman"/>
          <w:sz w:val="24"/>
          <w:szCs w:val="24"/>
          <w:lang w:eastAsia="ru-RU"/>
        </w:rPr>
        <w:t>государственные санитарно-эпидемиологические правила и нормативы, гигиенические нормативы, санитарные правила и нормы).</w:t>
      </w:r>
    </w:p>
    <w:p w:rsidR="00445E02" w:rsidRPr="008F5E85" w:rsidRDefault="00445E02" w:rsidP="00445E02">
      <w:pPr>
        <w:autoSpaceDE w:val="0"/>
        <w:autoSpaceDN w:val="0"/>
        <w:adjustRightInd w:val="0"/>
        <w:spacing w:after="0" w:line="240" w:lineRule="auto"/>
        <w:ind w:firstLine="709"/>
        <w:jc w:val="both"/>
        <w:rPr>
          <w:rFonts w:ascii="Times New Roman" w:hAnsi="Times New Roman"/>
          <w:sz w:val="24"/>
          <w:szCs w:val="24"/>
          <w:lang w:eastAsia="ru-RU"/>
        </w:rPr>
      </w:pPr>
      <w:r w:rsidRPr="008F5E85">
        <w:rPr>
          <w:rFonts w:ascii="Times New Roman" w:hAnsi="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работников, привлеченных к выполнению Работ по Договору, осуществляется Генеральным Подрядчиком. </w:t>
      </w:r>
    </w:p>
    <w:p w:rsidR="00A6131A" w:rsidRPr="008F5E85" w:rsidRDefault="00445E02" w:rsidP="00445E02">
      <w:pPr>
        <w:autoSpaceDE w:val="0"/>
        <w:autoSpaceDN w:val="0"/>
        <w:adjustRightInd w:val="0"/>
        <w:spacing w:after="0" w:line="240" w:lineRule="auto"/>
        <w:ind w:firstLine="709"/>
        <w:jc w:val="both"/>
        <w:rPr>
          <w:rFonts w:ascii="Times New Roman" w:hAnsi="Times New Roman"/>
          <w:sz w:val="24"/>
          <w:szCs w:val="24"/>
          <w:lang w:eastAsia="ru-RU"/>
        </w:rPr>
      </w:pPr>
      <w:r w:rsidRPr="008F5E85">
        <w:rPr>
          <w:rFonts w:ascii="Times New Roman" w:hAnsi="Times New Roman"/>
          <w:sz w:val="24"/>
          <w:szCs w:val="24"/>
          <w:lang w:eastAsia="ru-RU"/>
        </w:rPr>
        <w:t>Генеральный Подрядчик должен обеспечить выполнение требований безопасности с применением машин и механизмов, и несет ответственность за соблюдение указанных выше требований безопасности в соответствии с Законодательством РФ.</w:t>
      </w:r>
    </w:p>
    <w:p w:rsidR="00A6131A" w:rsidRPr="008F5E85" w:rsidRDefault="007A2B27" w:rsidP="00445E02">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Действия и/или бездействие персонала Генерального Подрядчика и его Субподрядчиков не должно приводить к угрозе безопасности персонала прочих компаний, работающих или находящихся на Строительной площадке.</w:t>
      </w:r>
    </w:p>
    <w:p w:rsidR="00445E02" w:rsidRPr="008F5E85" w:rsidRDefault="007A2B27" w:rsidP="00445E02">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В соответствии с требованиями законодательства РФ и в рамках настоящего Договора, Генеральный Подрядчик обеспечивает безопасность для своего персонала и рабочей силы на Строительной площадке и выполнение всех требований техники безопасности, а также пожарной, радиационной, экологической безопасности при выполнении Работ</w:t>
      </w:r>
      <w:proofErr w:type="gramStart"/>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w:t>
      </w:r>
      <w:proofErr w:type="gramStart"/>
      <w:r w:rsidR="00445E02" w:rsidRPr="008F5E85">
        <w:rPr>
          <w:rFonts w:ascii="Times New Roman" w:hAnsi="Times New Roman" w:cs="Times New Roman"/>
          <w:sz w:val="24"/>
          <w:szCs w:val="24"/>
        </w:rPr>
        <w:t>п</w:t>
      </w:r>
      <w:proofErr w:type="gramEnd"/>
      <w:r w:rsidR="00445E02" w:rsidRPr="008F5E85">
        <w:rPr>
          <w:rFonts w:ascii="Times New Roman" w:hAnsi="Times New Roman" w:cs="Times New Roman"/>
          <w:sz w:val="24"/>
          <w:szCs w:val="24"/>
        </w:rPr>
        <w:t xml:space="preserve">ри организации отдыха, при перемещении </w:t>
      </w:r>
      <w:r w:rsidR="00445E02" w:rsidRPr="008F5E85">
        <w:rPr>
          <w:rFonts w:ascii="Times New Roman" w:hAnsi="Times New Roman"/>
          <w:sz w:val="24"/>
          <w:szCs w:val="24"/>
          <w:lang w:eastAsia="ru-RU"/>
        </w:rPr>
        <w:t>работников, привлеченных к выполнению Работ по Договору</w:t>
      </w:r>
      <w:r w:rsidR="00445E02" w:rsidRPr="008F5E85">
        <w:rPr>
          <w:rFonts w:ascii="Times New Roman" w:hAnsi="Times New Roman" w:cs="Times New Roman"/>
          <w:sz w:val="24"/>
          <w:szCs w:val="24"/>
        </w:rPr>
        <w:t xml:space="preserve">, грузов по территории Инновационного центра «Сколково» и на Строительной площадке. </w:t>
      </w:r>
    </w:p>
    <w:p w:rsidR="007A2B27" w:rsidRPr="008F5E85" w:rsidRDefault="00445E02" w:rsidP="00445E02">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В соответствии с требованиями законодательства РФ Генеральный Подрядчик обязан обеспечить наличие на Строительной площадке средств и пункта (пунктов) первой медицинской помощи, а также принять необходимые меры для соблюдения всех санитарно-гигиенических </w:t>
      </w:r>
      <w:r w:rsidRPr="008F5E85">
        <w:rPr>
          <w:rFonts w:ascii="Times New Roman" w:hAnsi="Times New Roman" w:cs="Times New Roman"/>
          <w:sz w:val="24"/>
          <w:szCs w:val="24"/>
        </w:rPr>
        <w:lastRenderedPageBreak/>
        <w:t>требований и предупреждения эпидемий, по обеспечению работников</w:t>
      </w:r>
      <w:r w:rsidRPr="008F5E85">
        <w:rPr>
          <w:rFonts w:ascii="Times New Roman" w:hAnsi="Times New Roman"/>
          <w:sz w:val="24"/>
          <w:szCs w:val="24"/>
          <w:lang w:eastAsia="ru-RU"/>
        </w:rPr>
        <w:t>, привлеченных к выполнению Работ по Договору</w:t>
      </w:r>
      <w:r w:rsidRPr="008F5E85">
        <w:rPr>
          <w:rFonts w:ascii="Times New Roman" w:hAnsi="Times New Roman" w:cs="Times New Roman"/>
          <w:sz w:val="24"/>
          <w:szCs w:val="24"/>
        </w:rPr>
        <w:t>,  необходимым количеством санитарно-бытовых помещений.</w:t>
      </w:r>
    </w:p>
    <w:p w:rsidR="007A2B27" w:rsidRPr="008F5E85" w:rsidRDefault="007A2B27" w:rsidP="00445E02">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Генеральный Подрядчик обязан вести надлежащий учет любых случаев производственного травматизма. Генеральный Подрядчик должен незамедлительно доложить Заказчику о произошедшем несчастном случае и принимать участие в любом производстве (административном или уголовном) по случаям производственного травматизма, производственного заболеваний или случаям смерти.</w:t>
      </w:r>
    </w:p>
    <w:p w:rsidR="007A2B27" w:rsidRPr="008F5E85" w:rsidRDefault="007A2B27" w:rsidP="00445E02">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8F5E85">
        <w:rPr>
          <w:rFonts w:ascii="Times New Roman" w:hAnsi="Times New Roman" w:cs="Times New Roman"/>
          <w:sz w:val="24"/>
          <w:szCs w:val="24"/>
        </w:rPr>
        <w:t xml:space="preserve">Генеральный Подрядчик </w:t>
      </w:r>
      <w:r w:rsidR="008C537A" w:rsidRPr="008F5E85">
        <w:rPr>
          <w:rFonts w:ascii="Times New Roman" w:hAnsi="Times New Roman" w:cs="Times New Roman"/>
          <w:sz w:val="24"/>
          <w:szCs w:val="24"/>
        </w:rPr>
        <w:t>несет</w:t>
      </w:r>
      <w:r w:rsidRPr="008F5E85">
        <w:rPr>
          <w:rFonts w:ascii="Times New Roman" w:hAnsi="Times New Roman" w:cs="Times New Roman"/>
          <w:sz w:val="24"/>
          <w:szCs w:val="24"/>
        </w:rPr>
        <w:t xml:space="preserve"> ответственность и должен возместить убытки и ущерб, возникшие или могущие возникнуть вследствие его действий или бездействия, в результате которых был причинен вред здоровью или которые повлекли смерть любого лица в результате либо в течение выполнения Работ или вызван</w:t>
      </w:r>
      <w:r w:rsidR="00445E02" w:rsidRPr="008F5E85">
        <w:rPr>
          <w:rFonts w:ascii="Times New Roman" w:hAnsi="Times New Roman" w:cs="Times New Roman"/>
          <w:sz w:val="24"/>
          <w:szCs w:val="24"/>
        </w:rPr>
        <w:t>ное непосредственно ходом Работ, в том числе при проведении Работ вне Строительной площадки.</w:t>
      </w:r>
      <w:proofErr w:type="gramEnd"/>
    </w:p>
    <w:p w:rsidR="007A2B27" w:rsidRPr="008F5E85" w:rsidRDefault="007A2B27" w:rsidP="00445E02">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Генеральный Подрядчик отвечает за обеспечение за свой счет безопасности всего персонала, нанятого Генеральным Подрядчиком, его Субподрядчиками или </w:t>
      </w:r>
      <w:r w:rsidR="00BF6FF9" w:rsidRPr="008F5E85">
        <w:rPr>
          <w:rFonts w:ascii="Times New Roman" w:hAnsi="Times New Roman" w:cs="Times New Roman"/>
          <w:sz w:val="24"/>
          <w:szCs w:val="24"/>
        </w:rPr>
        <w:t>Поставщиками</w:t>
      </w:r>
      <w:r w:rsidRPr="008F5E85">
        <w:rPr>
          <w:rFonts w:ascii="Times New Roman" w:hAnsi="Times New Roman" w:cs="Times New Roman"/>
          <w:sz w:val="24"/>
          <w:szCs w:val="24"/>
        </w:rPr>
        <w:t>, а также персонала Заказчика, и другого работающего персонала на Строительной площадке со дня подписания Сторонами Акта передачи Строительной площадки и вплоть до момента подписания Сторонами Акта приемки законченного строительством объекта.</w:t>
      </w:r>
    </w:p>
    <w:p w:rsidR="007A2B27" w:rsidRPr="008F5E85" w:rsidRDefault="007A2B27" w:rsidP="00445E02">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Генеральный Подрядчик перед началом выполнения Работ</w:t>
      </w:r>
      <w:r w:rsidR="00821866" w:rsidRPr="008F5E85">
        <w:rPr>
          <w:rFonts w:ascii="Times New Roman" w:hAnsi="Times New Roman" w:cs="Times New Roman"/>
          <w:sz w:val="24"/>
          <w:szCs w:val="24"/>
        </w:rPr>
        <w:t xml:space="preserve"> </w:t>
      </w:r>
      <w:r w:rsidRPr="008F5E85">
        <w:rPr>
          <w:rFonts w:ascii="Times New Roman" w:hAnsi="Times New Roman" w:cs="Times New Roman"/>
          <w:sz w:val="24"/>
          <w:szCs w:val="24"/>
        </w:rPr>
        <w:t>должен передать Заказчику</w:t>
      </w:r>
      <w:r w:rsidR="00B11258" w:rsidRPr="008F5E85">
        <w:rPr>
          <w:rFonts w:ascii="Times New Roman" w:hAnsi="Times New Roman" w:cs="Times New Roman"/>
          <w:sz w:val="24"/>
          <w:szCs w:val="24"/>
        </w:rPr>
        <w:t xml:space="preserve">, по согласованию Заказчика, в электронном виде или на бумажном носителе, </w:t>
      </w:r>
      <w:r w:rsidRPr="008F5E85">
        <w:rPr>
          <w:rFonts w:ascii="Times New Roman" w:hAnsi="Times New Roman" w:cs="Times New Roman"/>
          <w:sz w:val="24"/>
          <w:szCs w:val="24"/>
        </w:rPr>
        <w:t>копии всех</w:t>
      </w:r>
      <w:r w:rsidR="00B11258" w:rsidRPr="008F5E85">
        <w:rPr>
          <w:rFonts w:ascii="Times New Roman" w:hAnsi="Times New Roman" w:cs="Times New Roman"/>
          <w:sz w:val="24"/>
          <w:szCs w:val="24"/>
        </w:rPr>
        <w:t xml:space="preserve">, </w:t>
      </w:r>
      <w:proofErr w:type="spellStart"/>
      <w:r w:rsidR="00B11258" w:rsidRPr="008F5E85">
        <w:rPr>
          <w:rFonts w:ascii="Times New Roman" w:hAnsi="Times New Roman" w:cs="Times New Roman"/>
          <w:sz w:val="24"/>
          <w:szCs w:val="24"/>
        </w:rPr>
        <w:t>касаемых</w:t>
      </w:r>
      <w:proofErr w:type="spellEnd"/>
      <w:r w:rsidR="00B11258" w:rsidRPr="008F5E85">
        <w:rPr>
          <w:rFonts w:ascii="Times New Roman" w:hAnsi="Times New Roman" w:cs="Times New Roman"/>
          <w:sz w:val="24"/>
          <w:szCs w:val="24"/>
        </w:rPr>
        <w:t xml:space="preserve"> исполнения настоящего Договора,</w:t>
      </w:r>
      <w:r w:rsidRPr="008F5E85">
        <w:rPr>
          <w:rFonts w:ascii="Times New Roman" w:hAnsi="Times New Roman" w:cs="Times New Roman"/>
          <w:sz w:val="24"/>
          <w:szCs w:val="24"/>
        </w:rPr>
        <w:t xml:space="preserve"> правил безопасности, инструкций и норм, разработанных Генеральным Подрядчиком для своих работников и представителей. Генеральный Подрядчик перед началом выполнения Работ</w:t>
      </w:r>
      <w:r w:rsidR="000A58EB"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обязуется составить (передать Заказчику и уточнить по требованиям Заказчика) план мероприятий по охране труда, правил безопасности, охране окружающей среды в соответствии с Законодательством РФ. </w:t>
      </w:r>
      <w:proofErr w:type="gramStart"/>
      <w:r w:rsidRPr="008F5E85">
        <w:rPr>
          <w:rFonts w:ascii="Times New Roman" w:hAnsi="Times New Roman" w:cs="Times New Roman"/>
          <w:sz w:val="24"/>
          <w:szCs w:val="24"/>
        </w:rPr>
        <w:t xml:space="preserve">Генеральный Подрядчик должен уведомлять Заказчика и иных лиц, которые могут пострадать от деятельности Генерального Подрядчика, о любой деятельности, намечаемой к выполнению на Строительной площадке, если она представляет опасность или рискованна по своему характеру и должен проинформировать Заказчика о технологии </w:t>
      </w:r>
      <w:r w:rsidR="000A58EB" w:rsidRPr="008F5E85">
        <w:rPr>
          <w:rFonts w:ascii="Times New Roman" w:hAnsi="Times New Roman" w:cs="Times New Roman"/>
          <w:sz w:val="24"/>
          <w:szCs w:val="24"/>
        </w:rPr>
        <w:t xml:space="preserve">Работ </w:t>
      </w:r>
      <w:r w:rsidRPr="008F5E85">
        <w:rPr>
          <w:rFonts w:ascii="Times New Roman" w:hAnsi="Times New Roman" w:cs="Times New Roman"/>
          <w:sz w:val="24"/>
          <w:szCs w:val="24"/>
        </w:rPr>
        <w:t>и подготовленных инструкциях, которые Генеральный Подрядчик намерен использовать и довести до сведения упомянутых лиц.</w:t>
      </w:r>
      <w:proofErr w:type="gramEnd"/>
    </w:p>
    <w:p w:rsidR="00445E02" w:rsidRPr="008F5E85" w:rsidRDefault="00445E02" w:rsidP="00445E02">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bCs/>
          <w:sz w:val="24"/>
          <w:szCs w:val="24"/>
          <w:lang w:eastAsia="ru-RU"/>
        </w:rPr>
        <w:t>Генеральный Подрядчик обязан при выполнении Работ с участием Субподрядчиков:</w:t>
      </w:r>
    </w:p>
    <w:p w:rsidR="00445E02" w:rsidRPr="008F5E85" w:rsidRDefault="00445E02" w:rsidP="00445E02">
      <w:pPr>
        <w:autoSpaceDE w:val="0"/>
        <w:autoSpaceDN w:val="0"/>
        <w:adjustRightInd w:val="0"/>
        <w:spacing w:after="0" w:line="240" w:lineRule="auto"/>
        <w:ind w:firstLine="709"/>
        <w:jc w:val="both"/>
        <w:rPr>
          <w:rFonts w:ascii="Times New Roman" w:hAnsi="Times New Roman"/>
          <w:bCs/>
          <w:sz w:val="24"/>
          <w:szCs w:val="24"/>
          <w:lang w:eastAsia="ru-RU"/>
        </w:rPr>
      </w:pPr>
      <w:r w:rsidRPr="008F5E85">
        <w:rPr>
          <w:rFonts w:ascii="Times New Roman" w:hAnsi="Times New Roman"/>
          <w:bCs/>
          <w:sz w:val="24"/>
          <w:szCs w:val="24"/>
          <w:lang w:eastAsia="ru-RU"/>
        </w:rPr>
        <w:t>-  разработать совместно с Субподрядчиками график выполнения совмещенных работ, обеспечивающих безопасные условия труда, обязательный для всех организаций и лиц, привлеченных к выполнению Работ;</w:t>
      </w:r>
    </w:p>
    <w:p w:rsidR="00445E02" w:rsidRPr="008F5E85" w:rsidRDefault="00445E02" w:rsidP="00445E02">
      <w:pPr>
        <w:autoSpaceDE w:val="0"/>
        <w:autoSpaceDN w:val="0"/>
        <w:adjustRightInd w:val="0"/>
        <w:spacing w:after="0" w:line="240" w:lineRule="auto"/>
        <w:ind w:firstLine="709"/>
        <w:jc w:val="both"/>
        <w:rPr>
          <w:rFonts w:ascii="Times New Roman" w:hAnsi="Times New Roman"/>
          <w:bCs/>
          <w:sz w:val="24"/>
          <w:szCs w:val="24"/>
          <w:lang w:eastAsia="ru-RU"/>
        </w:rPr>
      </w:pPr>
      <w:r w:rsidRPr="008F5E85">
        <w:rPr>
          <w:rFonts w:ascii="Times New Roman" w:hAnsi="Times New Roman"/>
          <w:bCs/>
          <w:sz w:val="24"/>
          <w:szCs w:val="24"/>
          <w:lang w:eastAsia="ru-RU"/>
        </w:rPr>
        <w:t xml:space="preserve">- осуществлять допуск Субподрядчиков на Строительную площадку с учетом выполнения требований </w:t>
      </w:r>
      <w:hyperlink r:id="rId67" w:history="1">
        <w:r w:rsidRPr="008F5E85">
          <w:rPr>
            <w:rFonts w:ascii="Times New Roman" w:hAnsi="Times New Roman"/>
            <w:bCs/>
            <w:sz w:val="24"/>
            <w:szCs w:val="24"/>
            <w:lang w:eastAsia="ru-RU"/>
          </w:rPr>
          <w:t>пунктов 4.6, 6.1.1. СНиП 12-03-2001, утвержденного Постановлением Госстроя РФ от 23.07.2001 N 80 «О принятии строительных норм и правил Российской Федерации «Безопасность труда в строительстве. Часть 1. Общие требования. СНиП 12-03-2001»;</w:t>
        </w:r>
      </w:hyperlink>
    </w:p>
    <w:p w:rsidR="00445E02" w:rsidRPr="008F5E85" w:rsidRDefault="00445E02" w:rsidP="00445E02">
      <w:pPr>
        <w:autoSpaceDE w:val="0"/>
        <w:autoSpaceDN w:val="0"/>
        <w:adjustRightInd w:val="0"/>
        <w:spacing w:after="0" w:line="240" w:lineRule="auto"/>
        <w:ind w:firstLine="709"/>
        <w:jc w:val="both"/>
        <w:rPr>
          <w:rFonts w:ascii="Times New Roman" w:hAnsi="Times New Roman"/>
          <w:bCs/>
          <w:sz w:val="24"/>
          <w:szCs w:val="24"/>
          <w:lang w:eastAsia="ru-RU"/>
        </w:rPr>
      </w:pPr>
      <w:r w:rsidRPr="008F5E85">
        <w:rPr>
          <w:rFonts w:ascii="Times New Roman" w:hAnsi="Times New Roman"/>
          <w:bCs/>
          <w:sz w:val="24"/>
          <w:szCs w:val="24"/>
          <w:lang w:eastAsia="ru-RU"/>
        </w:rPr>
        <w:t>- обеспечивать выполнение общих для всех организаций мероприятий по охране труда и координацию действий Субподрядчиков в части выполнения мероприятий по безопасности труда согласно акту - допуску и графику выполнения совмещенных работ.</w:t>
      </w:r>
    </w:p>
    <w:p w:rsidR="00445E02" w:rsidRPr="008F5E85" w:rsidRDefault="00445E02" w:rsidP="00445E02">
      <w:pPr>
        <w:autoSpaceDE w:val="0"/>
        <w:autoSpaceDN w:val="0"/>
        <w:adjustRightInd w:val="0"/>
        <w:spacing w:after="0" w:line="240" w:lineRule="auto"/>
        <w:ind w:firstLine="709"/>
        <w:jc w:val="both"/>
        <w:rPr>
          <w:rFonts w:ascii="Times New Roman" w:hAnsi="Times New Roman"/>
          <w:bCs/>
          <w:sz w:val="24"/>
          <w:szCs w:val="24"/>
        </w:rPr>
      </w:pPr>
      <w:r w:rsidRPr="008F5E85">
        <w:rPr>
          <w:rFonts w:ascii="Times New Roman" w:hAnsi="Times New Roman"/>
          <w:bCs/>
          <w:sz w:val="24"/>
          <w:szCs w:val="24"/>
        </w:rPr>
        <w:t xml:space="preserve">Генеральный Подрядчик обязан согласовывать с Заказчиком и передать Заказчику подписанные Генеральным Подрядчиком и Субподрядчиками </w:t>
      </w:r>
      <w:proofErr w:type="gramStart"/>
      <w:r w:rsidRPr="008F5E85">
        <w:rPr>
          <w:rFonts w:ascii="Times New Roman" w:hAnsi="Times New Roman"/>
          <w:bCs/>
          <w:sz w:val="24"/>
          <w:szCs w:val="24"/>
        </w:rPr>
        <w:t>акты-допусков</w:t>
      </w:r>
      <w:proofErr w:type="gramEnd"/>
      <w:r w:rsidRPr="008F5E85">
        <w:rPr>
          <w:rFonts w:ascii="Times New Roman" w:hAnsi="Times New Roman"/>
          <w:bCs/>
          <w:sz w:val="24"/>
          <w:szCs w:val="24"/>
        </w:rPr>
        <w:t>, графики совмещенных работ, акты о соответствии выполненных внеплощадочных и внутриплощадочных подготовительных работ требованиям безопасности труда и готовности Объекта к началу строительства.</w:t>
      </w:r>
    </w:p>
    <w:p w:rsidR="00445E02" w:rsidRPr="008F5E85" w:rsidRDefault="00445E02" w:rsidP="00445E02">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bCs/>
          <w:sz w:val="24"/>
          <w:szCs w:val="24"/>
        </w:rPr>
        <w:t>Генеральный Подрядчик</w:t>
      </w:r>
      <w:r w:rsidRPr="008F5E85">
        <w:rPr>
          <w:rFonts w:ascii="Times New Roman" w:hAnsi="Times New Roman"/>
          <w:bCs/>
          <w:sz w:val="24"/>
          <w:szCs w:val="24"/>
          <w:lang w:eastAsia="ru-RU"/>
        </w:rPr>
        <w:t xml:space="preserve"> при подготовке и проведении Строительно-монтажных Работ должен руководствоваться следующими нормативно-правовыми актами по охране труда, в том числе по промышленной и пожарной безопасности:</w:t>
      </w:r>
    </w:p>
    <w:p w:rsidR="00445E02" w:rsidRPr="008F5E85" w:rsidRDefault="00445E02" w:rsidP="00445E02">
      <w:pPr>
        <w:autoSpaceDE w:val="0"/>
        <w:autoSpaceDN w:val="0"/>
        <w:adjustRightInd w:val="0"/>
        <w:spacing w:after="0" w:line="240" w:lineRule="auto"/>
        <w:ind w:firstLine="709"/>
        <w:jc w:val="both"/>
        <w:rPr>
          <w:rFonts w:ascii="Times New Roman" w:hAnsi="Times New Roman"/>
          <w:sz w:val="24"/>
          <w:szCs w:val="24"/>
          <w:lang w:eastAsia="ru-RU"/>
        </w:rPr>
      </w:pPr>
      <w:r w:rsidRPr="008F5E85">
        <w:rPr>
          <w:rFonts w:ascii="Times New Roman" w:hAnsi="Times New Roman"/>
          <w:sz w:val="24"/>
          <w:szCs w:val="24"/>
          <w:lang w:eastAsia="ru-RU"/>
        </w:rPr>
        <w:t>- федеральными законами, техническими регламентами, СНиП, сводами правил по проектированию и строительству;</w:t>
      </w:r>
    </w:p>
    <w:p w:rsidR="00445E02" w:rsidRPr="008F5E85" w:rsidRDefault="00445E02" w:rsidP="00445E02">
      <w:pPr>
        <w:autoSpaceDE w:val="0"/>
        <w:autoSpaceDN w:val="0"/>
        <w:adjustRightInd w:val="0"/>
        <w:spacing w:after="0" w:line="240" w:lineRule="auto"/>
        <w:ind w:firstLine="709"/>
        <w:jc w:val="both"/>
        <w:rPr>
          <w:rFonts w:ascii="Times New Roman" w:hAnsi="Times New Roman"/>
          <w:sz w:val="24"/>
          <w:szCs w:val="24"/>
          <w:lang w:eastAsia="ru-RU"/>
        </w:rPr>
      </w:pPr>
      <w:r w:rsidRPr="008F5E85">
        <w:rPr>
          <w:rFonts w:ascii="Times New Roman" w:hAnsi="Times New Roman"/>
          <w:sz w:val="24"/>
          <w:szCs w:val="24"/>
          <w:lang w:eastAsia="ru-RU"/>
        </w:rPr>
        <w:lastRenderedPageBreak/>
        <w:t>- межотраслевыми и отраслевыми правилами и типовыми инструкциями  по охране труда, утвержденными в установленном порядке федеральными органами исполнительной власти;</w:t>
      </w:r>
    </w:p>
    <w:p w:rsidR="00445E02" w:rsidRPr="008F5E85" w:rsidRDefault="00445E02" w:rsidP="00445E02">
      <w:pPr>
        <w:autoSpaceDE w:val="0"/>
        <w:autoSpaceDN w:val="0"/>
        <w:adjustRightInd w:val="0"/>
        <w:spacing w:after="0" w:line="240" w:lineRule="auto"/>
        <w:ind w:firstLine="709"/>
        <w:jc w:val="both"/>
        <w:rPr>
          <w:rFonts w:ascii="Times New Roman" w:hAnsi="Times New Roman"/>
          <w:sz w:val="24"/>
          <w:szCs w:val="24"/>
          <w:lang w:eastAsia="ru-RU"/>
        </w:rPr>
      </w:pPr>
      <w:r w:rsidRPr="008F5E85">
        <w:rPr>
          <w:rFonts w:ascii="Times New Roman" w:hAnsi="Times New Roman"/>
          <w:sz w:val="24"/>
          <w:szCs w:val="24"/>
          <w:lang w:eastAsia="ru-RU"/>
        </w:rPr>
        <w:t>- государственными стандартами системы стандартов безопасности труда;</w:t>
      </w:r>
    </w:p>
    <w:p w:rsidR="00445E02" w:rsidRPr="008F5E85" w:rsidRDefault="00445E02" w:rsidP="00445E02">
      <w:pPr>
        <w:autoSpaceDE w:val="0"/>
        <w:autoSpaceDN w:val="0"/>
        <w:adjustRightInd w:val="0"/>
        <w:spacing w:after="0" w:line="240" w:lineRule="auto"/>
        <w:ind w:firstLine="709"/>
        <w:jc w:val="both"/>
        <w:rPr>
          <w:rFonts w:ascii="Times New Roman" w:hAnsi="Times New Roman"/>
          <w:sz w:val="24"/>
          <w:szCs w:val="24"/>
          <w:lang w:eastAsia="ru-RU"/>
        </w:rPr>
      </w:pPr>
      <w:r w:rsidRPr="008F5E85">
        <w:rPr>
          <w:rFonts w:ascii="Times New Roman" w:hAnsi="Times New Roman"/>
          <w:sz w:val="24"/>
          <w:szCs w:val="24"/>
          <w:lang w:eastAsia="ru-RU"/>
        </w:rPr>
        <w:t>- правилами безопасности, правилами устройства и безопасной эксплуатации, инструкциями по безопасности;</w:t>
      </w:r>
    </w:p>
    <w:p w:rsidR="00445E02" w:rsidRPr="008F5E85" w:rsidRDefault="00445E02" w:rsidP="00445E02">
      <w:pPr>
        <w:autoSpaceDE w:val="0"/>
        <w:autoSpaceDN w:val="0"/>
        <w:adjustRightInd w:val="0"/>
        <w:spacing w:after="0" w:line="240" w:lineRule="auto"/>
        <w:ind w:firstLine="709"/>
        <w:jc w:val="both"/>
        <w:rPr>
          <w:rFonts w:ascii="Times New Roman" w:hAnsi="Times New Roman"/>
          <w:sz w:val="24"/>
          <w:szCs w:val="24"/>
          <w:lang w:eastAsia="ru-RU"/>
        </w:rPr>
      </w:pPr>
      <w:r w:rsidRPr="008F5E85">
        <w:rPr>
          <w:rFonts w:ascii="Times New Roman" w:hAnsi="Times New Roman"/>
          <w:sz w:val="24"/>
          <w:szCs w:val="24"/>
          <w:lang w:eastAsia="ru-RU"/>
        </w:rPr>
        <w:t>- государственными санитарно-эпидемиологическими правилами и нормативами, гигиеническими нормативами, санитарными правилами и нормами;</w:t>
      </w:r>
    </w:p>
    <w:p w:rsidR="00445E02" w:rsidRPr="008F5E85" w:rsidRDefault="00445E02" w:rsidP="00445E02">
      <w:pPr>
        <w:autoSpaceDE w:val="0"/>
        <w:autoSpaceDN w:val="0"/>
        <w:adjustRightInd w:val="0"/>
        <w:spacing w:after="0" w:line="240" w:lineRule="auto"/>
        <w:ind w:firstLine="709"/>
        <w:jc w:val="both"/>
        <w:rPr>
          <w:rFonts w:ascii="Times New Roman" w:hAnsi="Times New Roman"/>
          <w:sz w:val="24"/>
          <w:szCs w:val="24"/>
          <w:lang w:eastAsia="ru-RU"/>
        </w:rPr>
      </w:pPr>
      <w:r w:rsidRPr="008F5E85">
        <w:rPr>
          <w:rFonts w:ascii="Times New Roman" w:hAnsi="Times New Roman"/>
          <w:sz w:val="24"/>
          <w:szCs w:val="24"/>
          <w:lang w:eastAsia="ru-RU"/>
        </w:rPr>
        <w:t>- локальными нормативными правовыми актами Заказчика по охране труда, технике безопасности, промышленной, пожарной безопасности;</w:t>
      </w:r>
    </w:p>
    <w:p w:rsidR="00445E02" w:rsidRPr="008F5E85" w:rsidRDefault="00445E02" w:rsidP="00445E02">
      <w:pPr>
        <w:autoSpaceDE w:val="0"/>
        <w:autoSpaceDN w:val="0"/>
        <w:adjustRightInd w:val="0"/>
        <w:spacing w:after="0" w:line="240" w:lineRule="auto"/>
        <w:ind w:firstLine="709"/>
        <w:jc w:val="both"/>
        <w:rPr>
          <w:rFonts w:ascii="Times New Roman" w:hAnsi="Times New Roman"/>
          <w:sz w:val="24"/>
          <w:szCs w:val="24"/>
          <w:lang w:eastAsia="ru-RU"/>
        </w:rPr>
      </w:pPr>
      <w:r w:rsidRPr="008F5E85">
        <w:rPr>
          <w:rFonts w:ascii="Times New Roman" w:hAnsi="Times New Roman"/>
          <w:sz w:val="24"/>
          <w:szCs w:val="24"/>
          <w:lang w:eastAsia="ru-RU"/>
        </w:rPr>
        <w:t>- проектной документацией (в том числе проектом организации строительства, проектами производства работ);</w:t>
      </w:r>
    </w:p>
    <w:p w:rsidR="00445E02" w:rsidRPr="008F5E85" w:rsidRDefault="00445E02" w:rsidP="00445E02">
      <w:pPr>
        <w:pStyle w:val="a4"/>
        <w:tabs>
          <w:tab w:val="left" w:pos="993"/>
          <w:tab w:val="left" w:pos="1276"/>
        </w:tabs>
        <w:spacing w:after="0" w:line="240" w:lineRule="auto"/>
        <w:ind w:left="709" w:right="-1"/>
        <w:jc w:val="both"/>
        <w:rPr>
          <w:rFonts w:ascii="Times New Roman" w:hAnsi="Times New Roman" w:cs="Times New Roman"/>
          <w:b/>
          <w:bCs/>
          <w:caps/>
          <w:sz w:val="24"/>
          <w:szCs w:val="24"/>
        </w:rPr>
      </w:pPr>
      <w:r w:rsidRPr="008F5E85">
        <w:rPr>
          <w:rFonts w:ascii="Times New Roman" w:hAnsi="Times New Roman"/>
          <w:sz w:val="24"/>
          <w:szCs w:val="24"/>
          <w:lang w:eastAsia="ru-RU"/>
        </w:rPr>
        <w:t>- иными нормативными правовыми актами, действующими в РФ, по охране труда, технике безопасности, промышленной, пожарной безопасности.</w:t>
      </w:r>
    </w:p>
    <w:p w:rsidR="007A2B27" w:rsidRPr="008F5E85" w:rsidRDefault="007A2B27" w:rsidP="00445E02">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Генеральный Подрядчик обязуется соблюдать следующие требования к технике безопасности при выполнении Работ:</w:t>
      </w:r>
    </w:p>
    <w:p w:rsidR="007A2B27" w:rsidRPr="008F5E85" w:rsidRDefault="0089736E" w:rsidP="005660CC">
      <w:pPr>
        <w:tabs>
          <w:tab w:val="left" w:pos="993"/>
          <w:tab w:val="left" w:pos="1276"/>
        </w:tabs>
        <w:spacing w:after="0" w:line="240" w:lineRule="auto"/>
        <w:ind w:right="-1" w:firstLine="709"/>
        <w:jc w:val="both"/>
        <w:rPr>
          <w:rFonts w:ascii="Times New Roman" w:hAnsi="Times New Roman"/>
          <w:b/>
          <w:sz w:val="24"/>
          <w:szCs w:val="24"/>
        </w:rPr>
      </w:pPr>
      <w:r w:rsidRPr="008F5E85">
        <w:rPr>
          <w:rFonts w:ascii="Times New Roman" w:hAnsi="Times New Roman"/>
          <w:b/>
          <w:sz w:val="24"/>
          <w:szCs w:val="24"/>
        </w:rPr>
        <w:t xml:space="preserve">А. </w:t>
      </w:r>
      <w:r w:rsidR="007A2B27" w:rsidRPr="008F5E85">
        <w:rPr>
          <w:rFonts w:ascii="Times New Roman" w:hAnsi="Times New Roman"/>
          <w:b/>
          <w:sz w:val="24"/>
          <w:szCs w:val="24"/>
        </w:rPr>
        <w:t>Передвижные подъемники, рабочие платформы, леса, заграждения и подмости</w:t>
      </w:r>
      <w:r w:rsidR="000B2AFB" w:rsidRPr="008F5E85">
        <w:rPr>
          <w:rFonts w:ascii="Times New Roman" w:hAnsi="Times New Roman"/>
          <w:b/>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с</w:t>
      </w:r>
      <w:r w:rsidR="007A2B27" w:rsidRPr="008F5E85">
        <w:rPr>
          <w:rFonts w:ascii="Times New Roman" w:hAnsi="Times New Roman" w:cs="Times New Roman"/>
          <w:sz w:val="24"/>
          <w:szCs w:val="24"/>
        </w:rPr>
        <w:t>троительные леса, высота которых превышает 1.3 м, должны иметь двойные поручни и бортовой элемент (СНИП 12-03-2001, п. 7.4.11 и ПОТ РМ 012-2000 "Межотраслевые правила по охране труда при работе на высоте")</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о</w:t>
      </w:r>
      <w:r w:rsidR="007A2B27" w:rsidRPr="008F5E85">
        <w:rPr>
          <w:rFonts w:ascii="Times New Roman" w:hAnsi="Times New Roman" w:cs="Times New Roman"/>
          <w:sz w:val="24"/>
          <w:szCs w:val="24"/>
        </w:rPr>
        <w:t>тдельно стоящие леса и вышки по высоте не должны превышать размер базы более чем в три раза вне помещения и в 3,5 раза внутри помещения.  Колеса во время использования вышек должны быть заблокированы. Перемещение вышки  с людьми на ней запрещено</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в</w:t>
      </w:r>
      <w:r w:rsidR="007A2B27" w:rsidRPr="008F5E85">
        <w:rPr>
          <w:rFonts w:ascii="Times New Roman" w:hAnsi="Times New Roman" w:cs="Times New Roman"/>
          <w:sz w:val="24"/>
          <w:szCs w:val="24"/>
        </w:rPr>
        <w:t>се передвижные подмости, гидравлические и другие подъемники должны иметь паспорт, если иное не согласовано с Заказчиком</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л</w:t>
      </w:r>
      <w:r w:rsidR="007A2B27" w:rsidRPr="008F5E85">
        <w:rPr>
          <w:rFonts w:ascii="Times New Roman" w:hAnsi="Times New Roman" w:cs="Times New Roman"/>
          <w:sz w:val="24"/>
          <w:szCs w:val="24"/>
        </w:rPr>
        <w:t>ица, работающие на подвесных люльках/ подмостях/ вышках должны иметь и все время использовать соответствующие средства защиты от падения</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н</w:t>
      </w:r>
      <w:r w:rsidR="007A2B27" w:rsidRPr="008F5E85">
        <w:rPr>
          <w:rFonts w:ascii="Times New Roman" w:hAnsi="Times New Roman" w:cs="Times New Roman"/>
          <w:sz w:val="24"/>
          <w:szCs w:val="24"/>
        </w:rPr>
        <w:t>а Строительной площадке запрещено использовать самодельные козлы и подмости</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в</w:t>
      </w:r>
      <w:r w:rsidR="007A2B27" w:rsidRPr="008F5E85">
        <w:rPr>
          <w:rFonts w:ascii="Times New Roman" w:hAnsi="Times New Roman" w:cs="Times New Roman"/>
          <w:sz w:val="24"/>
          <w:szCs w:val="24"/>
        </w:rPr>
        <w:t xml:space="preserve"> местах перепадов высот более 1.3 м, где нельзя использовать рабочие платформы с инвентарными ограждениями, должны использоваться другие соответствующие средства защиты от падения людей с высоты</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и</w:t>
      </w:r>
      <w:r w:rsidR="007A2B27" w:rsidRPr="008F5E85">
        <w:rPr>
          <w:rFonts w:ascii="Times New Roman" w:hAnsi="Times New Roman" w:cs="Times New Roman"/>
          <w:sz w:val="24"/>
          <w:szCs w:val="24"/>
        </w:rPr>
        <w:t xml:space="preserve">спользование лестниц/стремянок </w:t>
      </w:r>
      <w:proofErr w:type="gramStart"/>
      <w:r w:rsidR="007A2B27" w:rsidRPr="008F5E85">
        <w:rPr>
          <w:rFonts w:ascii="Times New Roman" w:hAnsi="Times New Roman" w:cs="Times New Roman"/>
          <w:sz w:val="24"/>
          <w:szCs w:val="24"/>
        </w:rPr>
        <w:t>допускается</w:t>
      </w:r>
      <w:proofErr w:type="gramEnd"/>
      <w:r w:rsidR="007A2B27" w:rsidRPr="008F5E85">
        <w:rPr>
          <w:rFonts w:ascii="Times New Roman" w:hAnsi="Times New Roman" w:cs="Times New Roman"/>
          <w:sz w:val="24"/>
          <w:szCs w:val="24"/>
        </w:rPr>
        <w:t xml:space="preserve"> в крайнем случае при невозможности использования передвижных подмостей, только для выполнения легких, краткосрочных работ и по специальному разрешению и с учетом требований СНиП 12-03-2001. Во всех остальных случаях необходимо использовать передвижные рабочие платформы или подъемники</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в</w:t>
      </w:r>
      <w:r w:rsidR="007A2B27" w:rsidRPr="008F5E85">
        <w:rPr>
          <w:rFonts w:ascii="Times New Roman" w:hAnsi="Times New Roman" w:cs="Times New Roman"/>
          <w:sz w:val="24"/>
          <w:szCs w:val="24"/>
        </w:rPr>
        <w:t>округ котлованов должны быть установлены жесткие заграждения, все высотные рабочие площадки необходимо оборудовать поручнями.</w:t>
      </w:r>
    </w:p>
    <w:p w:rsidR="000B2AFB"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8F5E85">
        <w:rPr>
          <w:rFonts w:ascii="Times New Roman" w:hAnsi="Times New Roman"/>
          <w:b/>
          <w:sz w:val="24"/>
          <w:szCs w:val="24"/>
        </w:rPr>
        <w:t>Б. Средства индивидуальной защиты:</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л</w:t>
      </w:r>
      <w:r w:rsidR="007A2B27" w:rsidRPr="008F5E85">
        <w:rPr>
          <w:rFonts w:ascii="Times New Roman" w:hAnsi="Times New Roman" w:cs="Times New Roman"/>
          <w:sz w:val="24"/>
          <w:szCs w:val="24"/>
        </w:rPr>
        <w:t xml:space="preserve">ица, находящиеся на Строительной площадке (включая сварщиков), должны быть обеспечены защитными касками, защитными очками с боковым щитком, рабочей одеждой или комбинезонами, перчатками, </w:t>
      </w:r>
      <w:proofErr w:type="spellStart"/>
      <w:r w:rsidR="007A2B27" w:rsidRPr="008F5E85">
        <w:rPr>
          <w:rFonts w:ascii="Times New Roman" w:hAnsi="Times New Roman" w:cs="Times New Roman"/>
          <w:sz w:val="24"/>
          <w:szCs w:val="24"/>
        </w:rPr>
        <w:t>берушами</w:t>
      </w:r>
      <w:proofErr w:type="spellEnd"/>
      <w:r w:rsidR="007A2B27" w:rsidRPr="008F5E85">
        <w:rPr>
          <w:rFonts w:ascii="Times New Roman" w:hAnsi="Times New Roman" w:cs="Times New Roman"/>
          <w:sz w:val="24"/>
          <w:szCs w:val="24"/>
        </w:rPr>
        <w:t xml:space="preserve"> (или </w:t>
      </w:r>
      <w:proofErr w:type="spellStart"/>
      <w:r w:rsidR="007A2B27" w:rsidRPr="008F5E85">
        <w:rPr>
          <w:rFonts w:ascii="Times New Roman" w:hAnsi="Times New Roman" w:cs="Times New Roman"/>
          <w:sz w:val="24"/>
          <w:szCs w:val="24"/>
        </w:rPr>
        <w:t>противошумными</w:t>
      </w:r>
      <w:proofErr w:type="spellEnd"/>
      <w:r w:rsidR="007A2B27" w:rsidRPr="008F5E85">
        <w:rPr>
          <w:rFonts w:ascii="Times New Roman" w:hAnsi="Times New Roman" w:cs="Times New Roman"/>
          <w:sz w:val="24"/>
          <w:szCs w:val="24"/>
        </w:rPr>
        <w:t xml:space="preserve"> наушниками), яркими жилетами, другими средствами индивидуальной защиты – при необходимости. Использование средств индивидуальной защиты на Строительной площадке строго обязательно;</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в</w:t>
      </w:r>
      <w:r w:rsidR="007A2B27" w:rsidRPr="008F5E85">
        <w:rPr>
          <w:rFonts w:ascii="Times New Roman" w:hAnsi="Times New Roman" w:cs="Times New Roman"/>
          <w:sz w:val="24"/>
          <w:szCs w:val="24"/>
        </w:rPr>
        <w:t xml:space="preserve"> рабочее время  должна использоваться только специальная обувь  со стальными вставками в подметку и </w:t>
      </w:r>
      <w:proofErr w:type="gramStart"/>
      <w:r w:rsidR="007A2B27" w:rsidRPr="008F5E85">
        <w:rPr>
          <w:rFonts w:ascii="Times New Roman" w:hAnsi="Times New Roman" w:cs="Times New Roman"/>
          <w:sz w:val="24"/>
          <w:szCs w:val="24"/>
        </w:rPr>
        <w:t>стальным</w:t>
      </w:r>
      <w:proofErr w:type="gramEnd"/>
      <w:r w:rsidR="007A2B27" w:rsidRPr="008F5E85">
        <w:rPr>
          <w:rFonts w:ascii="Times New Roman" w:hAnsi="Times New Roman" w:cs="Times New Roman"/>
          <w:sz w:val="24"/>
          <w:szCs w:val="24"/>
        </w:rPr>
        <w:t xml:space="preserve"> </w:t>
      </w:r>
      <w:proofErr w:type="spellStart"/>
      <w:r w:rsidR="007A2B27" w:rsidRPr="008F5E85">
        <w:rPr>
          <w:rFonts w:ascii="Times New Roman" w:hAnsi="Times New Roman" w:cs="Times New Roman"/>
          <w:sz w:val="24"/>
          <w:szCs w:val="24"/>
        </w:rPr>
        <w:t>подноском</w:t>
      </w:r>
      <w:proofErr w:type="spellEnd"/>
      <w:r w:rsidR="007A2B27" w:rsidRPr="008F5E85">
        <w:rPr>
          <w:rFonts w:ascii="Times New Roman" w:hAnsi="Times New Roman" w:cs="Times New Roman"/>
          <w:sz w:val="24"/>
          <w:szCs w:val="24"/>
        </w:rPr>
        <w:t>, на нескользящей подошве;</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п</w:t>
      </w:r>
      <w:r w:rsidR="007A2B27" w:rsidRPr="008F5E85">
        <w:rPr>
          <w:rFonts w:ascii="Times New Roman" w:hAnsi="Times New Roman" w:cs="Times New Roman"/>
          <w:sz w:val="24"/>
          <w:szCs w:val="24"/>
        </w:rPr>
        <w:t>ри любых высотных работах используются предохранительные пояса с наплечными и ножными лямками, с двумя стропами и амортизаторами;</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с</w:t>
      </w:r>
      <w:r w:rsidR="007A2B27" w:rsidRPr="008F5E85">
        <w:rPr>
          <w:rFonts w:ascii="Times New Roman" w:hAnsi="Times New Roman" w:cs="Times New Roman"/>
          <w:sz w:val="24"/>
          <w:szCs w:val="24"/>
        </w:rPr>
        <w:t>траховочное снаряжение должно быть полным (не только страховочные ремни), за исключением случаев, когда страховочный ремень закреплен к фиксированному тросу, который ограничивает движение. Данное ограничение позволяет уменьшить риск падения человека в проемы или с высоты;</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е</w:t>
      </w:r>
      <w:r w:rsidR="007A2B27" w:rsidRPr="008F5E85">
        <w:rPr>
          <w:rFonts w:ascii="Times New Roman" w:hAnsi="Times New Roman" w:cs="Times New Roman"/>
          <w:sz w:val="24"/>
          <w:szCs w:val="24"/>
        </w:rPr>
        <w:t xml:space="preserve">сли страховочное снаряжение является основной мерой защиты от падения, а трос для перемещения приходиться перецеплять, то следует использовать 2 </w:t>
      </w:r>
      <w:proofErr w:type="gramStart"/>
      <w:r w:rsidR="007A2B27" w:rsidRPr="008F5E85">
        <w:rPr>
          <w:rFonts w:ascii="Times New Roman" w:hAnsi="Times New Roman" w:cs="Times New Roman"/>
          <w:sz w:val="24"/>
          <w:szCs w:val="24"/>
        </w:rPr>
        <w:t>страховочных</w:t>
      </w:r>
      <w:proofErr w:type="gramEnd"/>
      <w:r w:rsidR="007A2B27" w:rsidRPr="008F5E85">
        <w:rPr>
          <w:rFonts w:ascii="Times New Roman" w:hAnsi="Times New Roman" w:cs="Times New Roman"/>
          <w:sz w:val="24"/>
          <w:szCs w:val="24"/>
        </w:rPr>
        <w:t xml:space="preserve"> троса;</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7A2B27" w:rsidRPr="008F5E85">
        <w:rPr>
          <w:rFonts w:ascii="Times New Roman" w:hAnsi="Times New Roman" w:cs="Times New Roman"/>
          <w:sz w:val="24"/>
          <w:szCs w:val="24"/>
        </w:rPr>
        <w:t>Генеральный Подрядчик обязан при необходимости обеспечить наличие устройств обнаружения утечки газа.</w:t>
      </w:r>
    </w:p>
    <w:p w:rsidR="000B2AFB"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8F5E85">
        <w:rPr>
          <w:rFonts w:ascii="Times New Roman" w:hAnsi="Times New Roman"/>
          <w:b/>
          <w:sz w:val="24"/>
          <w:szCs w:val="24"/>
        </w:rPr>
        <w:t xml:space="preserve">В. Инструменты и </w:t>
      </w:r>
      <w:r w:rsidR="007B27DB" w:rsidRPr="008F5E85">
        <w:rPr>
          <w:rFonts w:ascii="Times New Roman" w:hAnsi="Times New Roman"/>
          <w:b/>
          <w:sz w:val="24"/>
          <w:szCs w:val="24"/>
        </w:rPr>
        <w:t>Оборудован</w:t>
      </w:r>
      <w:r w:rsidRPr="008F5E85">
        <w:rPr>
          <w:rFonts w:ascii="Times New Roman" w:hAnsi="Times New Roman"/>
          <w:b/>
          <w:sz w:val="24"/>
          <w:szCs w:val="24"/>
        </w:rPr>
        <w:t>ие</w:t>
      </w:r>
      <w:r w:rsidR="000B2AFB" w:rsidRPr="008F5E85">
        <w:rPr>
          <w:rFonts w:ascii="Times New Roman" w:hAnsi="Times New Roman"/>
          <w:b/>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в</w:t>
      </w:r>
      <w:r w:rsidRPr="008F5E85">
        <w:rPr>
          <w:rFonts w:ascii="Times New Roman" w:hAnsi="Times New Roman" w:cs="Times New Roman"/>
          <w:sz w:val="24"/>
          <w:szCs w:val="24"/>
        </w:rPr>
        <w:t>се электроинструменты, электрооборудование должно иметь бирки, на которых указывается дата следующей проверки</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в</w:t>
      </w:r>
      <w:r w:rsidRPr="008F5E85">
        <w:rPr>
          <w:rFonts w:ascii="Times New Roman" w:hAnsi="Times New Roman" w:cs="Times New Roman"/>
          <w:sz w:val="24"/>
          <w:szCs w:val="24"/>
        </w:rPr>
        <w:t xml:space="preserve">се электрические цепи должны быть защищены </w:t>
      </w:r>
      <w:r w:rsidR="007612DB" w:rsidRPr="008F5E85">
        <w:rPr>
          <w:rFonts w:ascii="Times New Roman" w:hAnsi="Times New Roman" w:cs="Times New Roman"/>
          <w:sz w:val="24"/>
          <w:szCs w:val="24"/>
        </w:rPr>
        <w:t xml:space="preserve">устройствами </w:t>
      </w:r>
      <w:r w:rsidRPr="008F5E85">
        <w:rPr>
          <w:rFonts w:ascii="Times New Roman" w:hAnsi="Times New Roman" w:cs="Times New Roman"/>
          <w:sz w:val="24"/>
          <w:szCs w:val="24"/>
        </w:rPr>
        <w:t>защитного отключения (УЗО) и предохранительными устройствами от св</w:t>
      </w:r>
      <w:r w:rsidR="009937EF" w:rsidRPr="008F5E85">
        <w:rPr>
          <w:rFonts w:ascii="Times New Roman" w:hAnsi="Times New Roman" w:cs="Times New Roman"/>
          <w:sz w:val="24"/>
          <w:szCs w:val="24"/>
        </w:rPr>
        <w:t>ерхтоков согласно СНиП 12-03-</w:t>
      </w:r>
      <w:r w:rsidR="00DA4FE5" w:rsidRPr="008F5E85">
        <w:rPr>
          <w:rFonts w:ascii="Times New Roman" w:hAnsi="Times New Roman" w:cs="Times New Roman"/>
          <w:sz w:val="24"/>
          <w:szCs w:val="24"/>
        </w:rPr>
        <w:t>20</w:t>
      </w:r>
      <w:r w:rsidR="009937EF" w:rsidRPr="008F5E85">
        <w:rPr>
          <w:rFonts w:ascii="Times New Roman" w:hAnsi="Times New Roman" w:cs="Times New Roman"/>
          <w:sz w:val="24"/>
          <w:szCs w:val="24"/>
        </w:rPr>
        <w:t>01;</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г</w:t>
      </w:r>
      <w:r w:rsidRPr="008F5E85">
        <w:rPr>
          <w:rFonts w:ascii="Times New Roman" w:hAnsi="Times New Roman" w:cs="Times New Roman"/>
          <w:sz w:val="24"/>
          <w:szCs w:val="24"/>
        </w:rPr>
        <w:t>азовые баллоны надлежит хранить и использовать в соответствии с требованиями СНиП 12-03-2001, раздел 9 и Правилами устройства и безопасной эксплуатации сосудов работающих под давлением (ПБ 10-115-96)</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б</w:t>
      </w:r>
      <w:r w:rsidRPr="008F5E85">
        <w:rPr>
          <w:rFonts w:ascii="Times New Roman" w:hAnsi="Times New Roman" w:cs="Times New Roman"/>
          <w:sz w:val="24"/>
          <w:szCs w:val="24"/>
        </w:rPr>
        <w:t>аллоны с ацетиленом и кислородом должны перевозиться на специальных тележках. В рабочем положении баллоны должны быть зафиксированы от падения. Посты сварки и резки должны быть оборудованы огнетушителями</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в</w:t>
      </w:r>
      <w:r w:rsidRPr="008F5E85">
        <w:rPr>
          <w:rFonts w:ascii="Times New Roman" w:hAnsi="Times New Roman" w:cs="Times New Roman"/>
          <w:sz w:val="24"/>
          <w:szCs w:val="24"/>
        </w:rPr>
        <w:t>се баллоны с горючими газами и с кислородом должны быть оснащены исправными редукторами, манометрами и предохранительными клапанами</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в</w:t>
      </w:r>
      <w:r w:rsidRPr="008F5E85">
        <w:rPr>
          <w:rFonts w:ascii="Times New Roman" w:hAnsi="Times New Roman" w:cs="Times New Roman"/>
          <w:sz w:val="24"/>
          <w:szCs w:val="24"/>
        </w:rPr>
        <w:t>се гибкие газовые шланги должны отвечать требованиям российского стандарта и крепиться с помощью хомутов</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з</w:t>
      </w:r>
      <w:r w:rsidRPr="008F5E85">
        <w:rPr>
          <w:rFonts w:ascii="Times New Roman" w:hAnsi="Times New Roman" w:cs="Times New Roman"/>
          <w:sz w:val="24"/>
          <w:szCs w:val="24"/>
        </w:rPr>
        <w:t>оны проведения сварочных работ при отсутствии возможности ограничения доступа необходимо закрывать экранами</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у</w:t>
      </w:r>
      <w:r w:rsidRPr="008F5E85">
        <w:rPr>
          <w:rFonts w:ascii="Times New Roman" w:hAnsi="Times New Roman" w:cs="Times New Roman"/>
          <w:sz w:val="24"/>
          <w:szCs w:val="24"/>
        </w:rPr>
        <w:t>стройства для нарезки резьбы, установленные на верстаках, дерево- и металлообрабатывающие станки и циркулярные пилы должны иметь заводские защитные кожухи, а зона станков необходимое ограждение</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в</w:t>
      </w:r>
      <w:r w:rsidRPr="008F5E85">
        <w:rPr>
          <w:rFonts w:ascii="Times New Roman" w:hAnsi="Times New Roman" w:cs="Times New Roman"/>
          <w:sz w:val="24"/>
          <w:szCs w:val="24"/>
        </w:rPr>
        <w:t>се защитные ограждения должна соответствовать требованиям СНИП 12-03-2001</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п</w:t>
      </w:r>
      <w:r w:rsidRPr="008F5E85">
        <w:rPr>
          <w:rFonts w:ascii="Times New Roman" w:hAnsi="Times New Roman" w:cs="Times New Roman"/>
          <w:sz w:val="24"/>
          <w:szCs w:val="24"/>
        </w:rPr>
        <w:t>рутья арматуры, торчащие  в зонах, прилегающих к пешеходным дорожкам, либо расположенные сверху пешеходных зон, должны быть закрыты соответствующими наконечниками или защитным кожухом</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к</w:t>
      </w:r>
      <w:r w:rsidRPr="008F5E85">
        <w:rPr>
          <w:rFonts w:ascii="Times New Roman" w:hAnsi="Times New Roman" w:cs="Times New Roman"/>
          <w:sz w:val="24"/>
          <w:szCs w:val="24"/>
        </w:rPr>
        <w:t>орзины для мусора в офисах, столовых и в других бытовых помещениях, где разрешено курение, должны быть выполнены из металла</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в</w:t>
      </w:r>
      <w:r w:rsidRPr="008F5E85">
        <w:rPr>
          <w:rFonts w:ascii="Times New Roman" w:hAnsi="Times New Roman" w:cs="Times New Roman"/>
          <w:sz w:val="24"/>
          <w:szCs w:val="24"/>
        </w:rPr>
        <w:t>се профессиональные ножи должны быть оснащены механизмом автоматического возврата лезвия, либо специальными защитными ножнами</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г</w:t>
      </w:r>
      <w:r w:rsidRPr="008F5E85">
        <w:rPr>
          <w:rFonts w:ascii="Times New Roman" w:hAnsi="Times New Roman" w:cs="Times New Roman"/>
          <w:sz w:val="24"/>
          <w:szCs w:val="24"/>
        </w:rPr>
        <w:t>алогенные лампы освещения могут быть использованы в том случае, если они установлены на инвентарных подставках. Запрещено использование ламп без защитных стекол</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3A1DAE" w:rsidRPr="008F5E85">
        <w:rPr>
          <w:rFonts w:ascii="Times New Roman" w:hAnsi="Times New Roman" w:cs="Times New Roman"/>
          <w:sz w:val="24"/>
          <w:szCs w:val="24"/>
        </w:rPr>
        <w:t>з</w:t>
      </w:r>
      <w:r w:rsidRPr="008F5E85">
        <w:rPr>
          <w:rFonts w:ascii="Times New Roman" w:hAnsi="Times New Roman" w:cs="Times New Roman"/>
          <w:sz w:val="24"/>
          <w:szCs w:val="24"/>
        </w:rPr>
        <w:t>апрещено использование газовых горелок и  незащищенных электрических спиралей в бытовых помещениях</w:t>
      </w:r>
      <w:r w:rsidR="0089736E" w:rsidRPr="008F5E85">
        <w:rPr>
          <w:rFonts w:ascii="Times New Roman" w:hAnsi="Times New Roman" w:cs="Times New Roman"/>
          <w:sz w:val="24"/>
          <w:szCs w:val="24"/>
        </w:rPr>
        <w:t>.</w:t>
      </w:r>
    </w:p>
    <w:p w:rsidR="000B2AFB"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8F5E85">
        <w:rPr>
          <w:rFonts w:ascii="Times New Roman" w:hAnsi="Times New Roman"/>
          <w:b/>
          <w:sz w:val="24"/>
          <w:szCs w:val="24"/>
        </w:rPr>
        <w:t>Г. Организационные мероприятия</w:t>
      </w:r>
      <w:r w:rsidR="000B2AFB" w:rsidRPr="008F5E85">
        <w:rPr>
          <w:rFonts w:ascii="Times New Roman" w:hAnsi="Times New Roman"/>
          <w:b/>
          <w:sz w:val="24"/>
          <w:szCs w:val="24"/>
        </w:rPr>
        <w:t>:</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в</w:t>
      </w:r>
      <w:r w:rsidRPr="008F5E85">
        <w:rPr>
          <w:rFonts w:ascii="Times New Roman" w:hAnsi="Times New Roman"/>
          <w:sz w:val="24"/>
          <w:szCs w:val="24"/>
        </w:rPr>
        <w:t xml:space="preserve"> течение 3 (трех) Календарных</w:t>
      </w:r>
      <w:r w:rsidRPr="008F5E85" w:rsidDel="00DC1832">
        <w:rPr>
          <w:rFonts w:ascii="Times New Roman" w:hAnsi="Times New Roman"/>
          <w:sz w:val="24"/>
          <w:szCs w:val="24"/>
        </w:rPr>
        <w:t xml:space="preserve"> </w:t>
      </w:r>
      <w:r w:rsidRPr="008F5E85">
        <w:rPr>
          <w:rFonts w:ascii="Times New Roman" w:hAnsi="Times New Roman"/>
          <w:sz w:val="24"/>
          <w:szCs w:val="24"/>
        </w:rPr>
        <w:t>дней с момента начала Работ Генеральный Подрядчик приказом должен назначить аттестованного специалист</w:t>
      </w:r>
      <w:proofErr w:type="gramStart"/>
      <w:r w:rsidRPr="008F5E85">
        <w:rPr>
          <w:rFonts w:ascii="Times New Roman" w:hAnsi="Times New Roman"/>
          <w:sz w:val="24"/>
          <w:szCs w:val="24"/>
        </w:rPr>
        <w:t>а(</w:t>
      </w:r>
      <w:proofErr w:type="gramEnd"/>
      <w:r w:rsidR="00AD1DEA" w:rsidRPr="008F5E85">
        <w:rPr>
          <w:rFonts w:ascii="Times New Roman" w:hAnsi="Times New Roman"/>
          <w:sz w:val="24"/>
          <w:szCs w:val="24"/>
        </w:rPr>
        <w:t>-</w:t>
      </w:r>
      <w:proofErr w:type="spellStart"/>
      <w:r w:rsidRPr="008F5E85">
        <w:rPr>
          <w:rFonts w:ascii="Times New Roman" w:hAnsi="Times New Roman"/>
          <w:sz w:val="24"/>
          <w:szCs w:val="24"/>
        </w:rPr>
        <w:t>ов</w:t>
      </w:r>
      <w:proofErr w:type="spellEnd"/>
      <w:r w:rsidRPr="008F5E85">
        <w:rPr>
          <w:rFonts w:ascii="Times New Roman" w:hAnsi="Times New Roman"/>
          <w:sz w:val="24"/>
          <w:szCs w:val="24"/>
        </w:rPr>
        <w:t>), ответственного(</w:t>
      </w:r>
      <w:r w:rsidR="00AD1DEA" w:rsidRPr="008F5E85">
        <w:rPr>
          <w:rFonts w:ascii="Times New Roman" w:hAnsi="Times New Roman"/>
          <w:sz w:val="24"/>
          <w:szCs w:val="24"/>
        </w:rPr>
        <w:t>-</w:t>
      </w:r>
      <w:r w:rsidRPr="008F5E85">
        <w:rPr>
          <w:rFonts w:ascii="Times New Roman" w:hAnsi="Times New Roman"/>
          <w:sz w:val="24"/>
          <w:szCs w:val="24"/>
        </w:rPr>
        <w:t xml:space="preserve">ых) за соблюдение правил техники безопасности, охране труда, охране окружающей среды на Строительной площадке, из числа персонала Генерального Подрядчика, с полной занятостью, - не менее одного специалиста на Строительной площадке на пятьдесят рабочих. Каждый специалист (ответственный за соблюдение правил техники безопасности, охране труда, охране окружающей среды на Строительной площадке) должен иметь действительное свидетельство о прохождении соответствующей подготовки и сдаче экзамена, выданное </w:t>
      </w:r>
      <w:proofErr w:type="spellStart"/>
      <w:r w:rsidRPr="008F5E85">
        <w:rPr>
          <w:rFonts w:ascii="Times New Roman" w:hAnsi="Times New Roman"/>
          <w:sz w:val="24"/>
          <w:szCs w:val="24"/>
        </w:rPr>
        <w:t>Ростехнадзором</w:t>
      </w:r>
      <w:proofErr w:type="spellEnd"/>
      <w:r w:rsidRPr="008F5E85">
        <w:rPr>
          <w:rFonts w:ascii="Times New Roman" w:hAnsi="Times New Roman"/>
          <w:sz w:val="24"/>
          <w:szCs w:val="24"/>
        </w:rPr>
        <w:t xml:space="preserve"> РФ</w:t>
      </w:r>
      <w:r w:rsidR="00B11258" w:rsidRPr="008F5E85">
        <w:rPr>
          <w:rFonts w:ascii="Times New Roman" w:hAnsi="Times New Roman"/>
          <w:sz w:val="24"/>
          <w:szCs w:val="24"/>
        </w:rPr>
        <w:t xml:space="preserve"> или компетентной комиссией Генерального Подрядчика</w:t>
      </w:r>
      <w:r w:rsidRPr="008F5E85">
        <w:rPr>
          <w:rFonts w:ascii="Times New Roman" w:hAnsi="Times New Roman"/>
          <w:sz w:val="24"/>
          <w:szCs w:val="24"/>
        </w:rPr>
        <w:t xml:space="preserve">. По требованию Заказчика Генеральный Подрядчик обязан согласовать с Заказчиком главного специалиста, ответственного за соблюдение правил техники безопасности, охране труда, охране окружающей среды </w:t>
      </w:r>
      <w:r w:rsidR="009937EF" w:rsidRPr="008F5E85">
        <w:rPr>
          <w:rFonts w:ascii="Times New Roman" w:hAnsi="Times New Roman"/>
          <w:sz w:val="24"/>
          <w:szCs w:val="24"/>
        </w:rPr>
        <w:t>на Строительной площадке;</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Pr="008F5E85">
        <w:rPr>
          <w:rFonts w:ascii="Times New Roman" w:hAnsi="Times New Roman"/>
          <w:sz w:val="24"/>
          <w:szCs w:val="24"/>
        </w:rPr>
        <w:t xml:space="preserve">Генеральный </w:t>
      </w:r>
      <w:r w:rsidR="00B85522" w:rsidRPr="008F5E85">
        <w:rPr>
          <w:rFonts w:ascii="Times New Roman" w:hAnsi="Times New Roman"/>
          <w:sz w:val="24"/>
          <w:szCs w:val="24"/>
        </w:rPr>
        <w:t>Подрядчик</w:t>
      </w:r>
      <w:r w:rsidRPr="008F5E85">
        <w:rPr>
          <w:rFonts w:ascii="Times New Roman" w:hAnsi="Times New Roman"/>
          <w:sz w:val="24"/>
          <w:szCs w:val="24"/>
        </w:rPr>
        <w:t xml:space="preserve"> должен назначить одного из своих инженеров, имеющего надлежащую квалификацию, на должность координа</w:t>
      </w:r>
      <w:r w:rsidR="009937EF" w:rsidRPr="008F5E85">
        <w:rPr>
          <w:rFonts w:ascii="Times New Roman" w:hAnsi="Times New Roman"/>
          <w:sz w:val="24"/>
          <w:szCs w:val="24"/>
        </w:rPr>
        <w:t>тора по охране окружающей среды;</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lastRenderedPageBreak/>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в</w:t>
      </w:r>
      <w:r w:rsidRPr="008F5E85">
        <w:rPr>
          <w:rFonts w:ascii="Times New Roman" w:hAnsi="Times New Roman"/>
          <w:sz w:val="24"/>
          <w:szCs w:val="24"/>
        </w:rPr>
        <w:t xml:space="preserve"> течение 3 (трех) Календарных</w:t>
      </w:r>
      <w:r w:rsidRPr="008F5E85" w:rsidDel="00DC1832">
        <w:rPr>
          <w:rFonts w:ascii="Times New Roman" w:hAnsi="Times New Roman"/>
          <w:sz w:val="24"/>
          <w:szCs w:val="24"/>
        </w:rPr>
        <w:t xml:space="preserve"> </w:t>
      </w:r>
      <w:r w:rsidRPr="008F5E85">
        <w:rPr>
          <w:rFonts w:ascii="Times New Roman" w:hAnsi="Times New Roman"/>
          <w:sz w:val="24"/>
          <w:szCs w:val="24"/>
        </w:rPr>
        <w:t>дней с момента начала Работ Генеральный Подрядчик приказом должен назначить обученного специалиста (с полной занятостью), ответственным за противопожарную безопасность, из числа персонала Генерального Подрядчика</w:t>
      </w:r>
      <w:proofErr w:type="gramStart"/>
      <w:r w:rsidRPr="008F5E85">
        <w:rPr>
          <w:rFonts w:ascii="Times New Roman" w:hAnsi="Times New Roman"/>
          <w:sz w:val="24"/>
          <w:szCs w:val="24"/>
        </w:rPr>
        <w:t>.</w:t>
      </w:r>
      <w:proofErr w:type="gramEnd"/>
      <w:r w:rsidRPr="008F5E85">
        <w:rPr>
          <w:rFonts w:ascii="Times New Roman" w:hAnsi="Times New Roman"/>
          <w:sz w:val="24"/>
          <w:szCs w:val="24"/>
        </w:rPr>
        <w:t xml:space="preserve"> </w:t>
      </w:r>
      <w:proofErr w:type="gramStart"/>
      <w:r w:rsidR="009937EF" w:rsidRPr="008F5E85">
        <w:rPr>
          <w:rFonts w:ascii="Times New Roman" w:hAnsi="Times New Roman"/>
          <w:sz w:val="24"/>
          <w:szCs w:val="24"/>
        </w:rPr>
        <w:t>р</w:t>
      </w:r>
      <w:proofErr w:type="gramEnd"/>
      <w:r w:rsidRPr="008F5E85">
        <w:rPr>
          <w:rFonts w:ascii="Times New Roman" w:hAnsi="Times New Roman"/>
          <w:sz w:val="24"/>
          <w:szCs w:val="24"/>
        </w:rPr>
        <w:t>егулярно (не реже одного раза в месяц) проводить учебные занятия по тушению возгораний в офисах, раздевалках, туалетах, мастерских, поселках строителей, в транспортных сред</w:t>
      </w:r>
      <w:r w:rsidR="009937EF" w:rsidRPr="008F5E85">
        <w:rPr>
          <w:rFonts w:ascii="Times New Roman" w:hAnsi="Times New Roman"/>
          <w:sz w:val="24"/>
          <w:szCs w:val="24"/>
        </w:rPr>
        <w:t>ствах, на Строительной площадке;</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в</w:t>
      </w:r>
      <w:r w:rsidRPr="008F5E85">
        <w:rPr>
          <w:rFonts w:ascii="Times New Roman" w:hAnsi="Times New Roman"/>
          <w:sz w:val="24"/>
          <w:szCs w:val="24"/>
        </w:rPr>
        <w:t xml:space="preserve"> случае</w:t>
      </w:r>
      <w:proofErr w:type="gramStart"/>
      <w:r w:rsidRPr="008F5E85">
        <w:rPr>
          <w:rFonts w:ascii="Times New Roman" w:hAnsi="Times New Roman"/>
          <w:sz w:val="24"/>
          <w:szCs w:val="24"/>
        </w:rPr>
        <w:t>,</w:t>
      </w:r>
      <w:proofErr w:type="gramEnd"/>
      <w:r w:rsidRPr="008F5E85">
        <w:rPr>
          <w:rFonts w:ascii="Times New Roman" w:hAnsi="Times New Roman"/>
          <w:sz w:val="24"/>
          <w:szCs w:val="24"/>
        </w:rPr>
        <w:t xml:space="preserve"> если Генеральный Подрядчик использует строительные леса, он должен назначить инспектора по строительным лесам, имеющего надлежащую квалификацию. В его обязанности будет входить предварительное и регулярное инспектирование всех лесов, мостков и пут</w:t>
      </w:r>
      <w:r w:rsidR="009937EF" w:rsidRPr="008F5E85">
        <w:rPr>
          <w:rFonts w:ascii="Times New Roman" w:hAnsi="Times New Roman"/>
          <w:sz w:val="24"/>
          <w:szCs w:val="24"/>
        </w:rPr>
        <w:t>ей доступа на высотные площадки;</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в</w:t>
      </w:r>
      <w:r w:rsidRPr="008F5E85">
        <w:rPr>
          <w:rFonts w:ascii="Times New Roman" w:hAnsi="Times New Roman"/>
          <w:sz w:val="24"/>
          <w:szCs w:val="24"/>
        </w:rPr>
        <w:t>се работники Генерального Подрядчика должны пройти профессиональный медосмотр до начала Работ</w:t>
      </w:r>
      <w:r w:rsidR="009937EF" w:rsidRPr="008F5E85">
        <w:rPr>
          <w:rFonts w:ascii="Times New Roman" w:hAnsi="Times New Roman"/>
          <w:sz w:val="24"/>
          <w:szCs w:val="24"/>
        </w:rPr>
        <w:t>;</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Pr="008F5E85">
        <w:rPr>
          <w:rFonts w:ascii="Times New Roman" w:hAnsi="Times New Roman"/>
          <w:sz w:val="24"/>
          <w:szCs w:val="24"/>
        </w:rPr>
        <w:t xml:space="preserve">Генеральный Подрядчик предусматривает проведение для своих работников вводного, первичного инструктажа на рабочем месте, а также повторного инструктажа, проводимого каждый месяц, либо чаще, в зависимости от ситуации </w:t>
      </w:r>
      <w:r w:rsidR="009937EF" w:rsidRPr="008F5E85">
        <w:rPr>
          <w:rFonts w:ascii="Times New Roman" w:hAnsi="Times New Roman"/>
          <w:sz w:val="24"/>
          <w:szCs w:val="24"/>
        </w:rPr>
        <w:t>на Строительной площадке;</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Pr="008F5E85">
        <w:rPr>
          <w:rFonts w:ascii="Times New Roman" w:hAnsi="Times New Roman"/>
          <w:sz w:val="24"/>
          <w:szCs w:val="24"/>
        </w:rPr>
        <w:t>Генеральный Подрядчик должен иметь программу проведения первичного инструктажа на рабочем месте и тексты инструкций по профессиям и видам работ (земляные работы, высотные работы, работы в замкнутом пространстве и т.д.);</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в</w:t>
      </w:r>
      <w:r w:rsidRPr="008F5E85">
        <w:rPr>
          <w:rFonts w:ascii="Times New Roman" w:hAnsi="Times New Roman"/>
          <w:sz w:val="24"/>
          <w:szCs w:val="24"/>
        </w:rPr>
        <w:t xml:space="preserve">се прорабы (руководители работ) перед началом работы должны проводить ежедневные планерки со своими работниками по вопросам выполнения поставленных задач, ознакомления с ППР (проектом производства работ), использования </w:t>
      </w:r>
      <w:r w:rsidR="007B27DB" w:rsidRPr="008F5E85">
        <w:rPr>
          <w:rFonts w:ascii="Times New Roman" w:hAnsi="Times New Roman"/>
          <w:sz w:val="24"/>
          <w:szCs w:val="24"/>
        </w:rPr>
        <w:t>Оборудован</w:t>
      </w:r>
      <w:r w:rsidRPr="008F5E85">
        <w:rPr>
          <w:rFonts w:ascii="Times New Roman" w:hAnsi="Times New Roman"/>
          <w:sz w:val="24"/>
          <w:szCs w:val="24"/>
        </w:rPr>
        <w:t xml:space="preserve">ия и </w:t>
      </w:r>
      <w:r w:rsidR="007B27DB" w:rsidRPr="008F5E85">
        <w:rPr>
          <w:rFonts w:ascii="Times New Roman" w:hAnsi="Times New Roman"/>
          <w:sz w:val="24"/>
          <w:szCs w:val="24"/>
        </w:rPr>
        <w:t>Материал</w:t>
      </w:r>
      <w:r w:rsidRPr="008F5E85">
        <w:rPr>
          <w:rFonts w:ascii="Times New Roman" w:hAnsi="Times New Roman"/>
          <w:sz w:val="24"/>
          <w:szCs w:val="24"/>
        </w:rPr>
        <w:t>ов, индивидуальных средств защиты и техники безопасности</w:t>
      </w:r>
      <w:r w:rsidR="009937EF" w:rsidRPr="008F5E85">
        <w:rPr>
          <w:rFonts w:ascii="Times New Roman" w:hAnsi="Times New Roman"/>
          <w:sz w:val="24"/>
          <w:szCs w:val="24"/>
        </w:rPr>
        <w:t>;</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Pr="008F5E85">
        <w:rPr>
          <w:rFonts w:ascii="Times New Roman" w:hAnsi="Times New Roman"/>
          <w:sz w:val="24"/>
          <w:szCs w:val="24"/>
        </w:rPr>
        <w:t>Генеральный Подрядчик должен организовать, как минимум, еженедельное совещание с участием прорабов/рабочих и еженедельное проведение проверок вопросов охраны труда, охраны окружающей среды и техники безопасности с письменным оформлением результатов проверки с участием сотрудников, ответственных за указанные вопросы, начальника Ст</w:t>
      </w:r>
      <w:r w:rsidR="009937EF" w:rsidRPr="008F5E85">
        <w:rPr>
          <w:rFonts w:ascii="Times New Roman" w:hAnsi="Times New Roman"/>
          <w:sz w:val="24"/>
          <w:szCs w:val="24"/>
        </w:rPr>
        <w:t>роительной площадки и прорабов;</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proofErr w:type="gramStart"/>
      <w:r w:rsidRPr="008F5E85">
        <w:rPr>
          <w:rFonts w:ascii="Times New Roman" w:hAnsi="Times New Roman"/>
          <w:sz w:val="24"/>
          <w:szCs w:val="24"/>
        </w:rPr>
        <w:t xml:space="preserve">- </w:t>
      </w:r>
      <w:r w:rsidR="000A58EB" w:rsidRPr="008F5E85">
        <w:rPr>
          <w:rFonts w:ascii="Times New Roman" w:hAnsi="Times New Roman"/>
          <w:sz w:val="24"/>
          <w:szCs w:val="24"/>
        </w:rPr>
        <w:tab/>
      </w:r>
      <w:r w:rsidRPr="008F5E85">
        <w:rPr>
          <w:rFonts w:ascii="Times New Roman" w:hAnsi="Times New Roman"/>
          <w:sz w:val="24"/>
          <w:szCs w:val="24"/>
        </w:rPr>
        <w:t>Генеральный Подрядчик должен организовать, как минимум, еженедельную проверку исправности строительной техники (транспортные средства, передвижные установки, генераторы), механических и электроинструментов, строительных лесов (пометки о проверках должны делаться на ярлычках, прик</w:t>
      </w:r>
      <w:r w:rsidR="00CF13BD" w:rsidRPr="008F5E85">
        <w:rPr>
          <w:rFonts w:ascii="Times New Roman" w:hAnsi="Times New Roman"/>
          <w:sz w:val="24"/>
          <w:szCs w:val="24"/>
        </w:rPr>
        <w:t>р</w:t>
      </w:r>
      <w:r w:rsidRPr="008F5E85">
        <w:rPr>
          <w:rFonts w:ascii="Times New Roman" w:hAnsi="Times New Roman"/>
          <w:sz w:val="24"/>
          <w:szCs w:val="24"/>
        </w:rPr>
        <w:t>епляемых к проверенным элементам) на Строительной площадке; Генеральный Подрядчик обязуется проверять исправность всей вновь прибывшей строительной техники и инструментов перед началом их эксплуа</w:t>
      </w:r>
      <w:r w:rsidR="009937EF" w:rsidRPr="008F5E85">
        <w:rPr>
          <w:rFonts w:ascii="Times New Roman" w:hAnsi="Times New Roman"/>
          <w:sz w:val="24"/>
          <w:szCs w:val="24"/>
        </w:rPr>
        <w:t>тации на Строительной площадке;</w:t>
      </w:r>
      <w:proofErr w:type="gramEnd"/>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Pr="008F5E85">
        <w:rPr>
          <w:rFonts w:ascii="Times New Roman" w:hAnsi="Times New Roman"/>
          <w:sz w:val="24"/>
          <w:szCs w:val="24"/>
        </w:rPr>
        <w:t xml:space="preserve">Генеральный Подрядчик должен организовать (под руководством начальника Строительной площадки), как минимум, ежемесячные проверки  офисов на Строительной площадке, сборочных участков, временных поселков строителей, запасов и качества средств индивидуальной защиты, </w:t>
      </w:r>
      <w:r w:rsidR="007B27DB" w:rsidRPr="008F5E85">
        <w:rPr>
          <w:rFonts w:ascii="Times New Roman" w:hAnsi="Times New Roman"/>
          <w:sz w:val="24"/>
          <w:szCs w:val="24"/>
        </w:rPr>
        <w:t>Оборудован</w:t>
      </w:r>
      <w:r w:rsidRPr="008F5E85">
        <w:rPr>
          <w:rFonts w:ascii="Times New Roman" w:hAnsi="Times New Roman"/>
          <w:sz w:val="24"/>
          <w:szCs w:val="24"/>
        </w:rPr>
        <w:t>ия пожарной безопасности и пожаротушения, сортировки и утилизации</w:t>
      </w:r>
      <w:r w:rsidR="009937EF" w:rsidRPr="008F5E85">
        <w:rPr>
          <w:rFonts w:ascii="Times New Roman" w:hAnsi="Times New Roman"/>
          <w:sz w:val="24"/>
          <w:szCs w:val="24"/>
        </w:rPr>
        <w:t xml:space="preserve"> отходов, аптечек первой помощи;</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к</w:t>
      </w:r>
      <w:r w:rsidRPr="008F5E85">
        <w:rPr>
          <w:rFonts w:ascii="Times New Roman" w:hAnsi="Times New Roman"/>
          <w:sz w:val="24"/>
          <w:szCs w:val="24"/>
        </w:rPr>
        <w:t>роме указанных выше проверочных мероприятий Генеральный Подрядчик должен организовать ежедневные проверки соблюдения основных правил техники безопасности, общего порядка и чистоты, опасности вредного воздействия на окружающую среду;</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н</w:t>
      </w:r>
      <w:r w:rsidRPr="008F5E85">
        <w:rPr>
          <w:rFonts w:ascii="Times New Roman" w:hAnsi="Times New Roman"/>
          <w:sz w:val="24"/>
          <w:szCs w:val="24"/>
        </w:rPr>
        <w:t xml:space="preserve">а Строительной площадке должны быть аптечки медицинской помощи (одна на 50 работников) и должен быть организован </w:t>
      </w:r>
      <w:r w:rsidR="009937EF" w:rsidRPr="008F5E85">
        <w:rPr>
          <w:rFonts w:ascii="Times New Roman" w:hAnsi="Times New Roman"/>
          <w:sz w:val="24"/>
          <w:szCs w:val="24"/>
        </w:rPr>
        <w:t>пункт первой медицинской помощи;</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о</w:t>
      </w:r>
      <w:r w:rsidRPr="008F5E85">
        <w:rPr>
          <w:rFonts w:ascii="Times New Roman" w:hAnsi="Times New Roman"/>
          <w:sz w:val="24"/>
          <w:szCs w:val="24"/>
        </w:rPr>
        <w:t>бслуживание огнетушителей должно производиться не реже раза в год, визуальная проверка должна производиться еженедельно ответственным лицом за пожарную безопасность. Подписанная копия результатов такой проверки предоставляется этим лицом Заказчику</w:t>
      </w:r>
      <w:r w:rsidR="009937EF" w:rsidRPr="008F5E85">
        <w:rPr>
          <w:rFonts w:ascii="Times New Roman" w:hAnsi="Times New Roman"/>
          <w:sz w:val="24"/>
          <w:szCs w:val="24"/>
        </w:rPr>
        <w:t>;</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Pr="008F5E85">
        <w:rPr>
          <w:rFonts w:ascii="Times New Roman" w:hAnsi="Times New Roman"/>
          <w:sz w:val="24"/>
          <w:szCs w:val="24"/>
        </w:rPr>
        <w:t xml:space="preserve">Заказчик </w:t>
      </w:r>
      <w:r w:rsidR="00103B25" w:rsidRPr="008F5E85">
        <w:rPr>
          <w:rFonts w:ascii="Times New Roman" w:hAnsi="Times New Roman"/>
          <w:sz w:val="24"/>
          <w:szCs w:val="24"/>
        </w:rPr>
        <w:t>вправе</w:t>
      </w:r>
      <w:r w:rsidRPr="008F5E85">
        <w:rPr>
          <w:rFonts w:ascii="Times New Roman" w:hAnsi="Times New Roman"/>
          <w:sz w:val="24"/>
          <w:szCs w:val="24"/>
        </w:rPr>
        <w:t xml:space="preserve"> остановить </w:t>
      </w:r>
      <w:r w:rsidR="00BF6FF9" w:rsidRPr="008F5E85">
        <w:rPr>
          <w:rFonts w:ascii="Times New Roman" w:hAnsi="Times New Roman"/>
          <w:sz w:val="24"/>
          <w:szCs w:val="24"/>
        </w:rPr>
        <w:t xml:space="preserve">Работы </w:t>
      </w:r>
      <w:r w:rsidRPr="008F5E85">
        <w:rPr>
          <w:rFonts w:ascii="Times New Roman" w:hAnsi="Times New Roman"/>
          <w:sz w:val="24"/>
          <w:szCs w:val="24"/>
        </w:rPr>
        <w:t xml:space="preserve">в том случае, если обнаруживаются нарушения правил техники безопасности и/или охраны окружающей среды. В случае не устранения </w:t>
      </w:r>
      <w:r w:rsidR="00E62198" w:rsidRPr="008F5E85">
        <w:rPr>
          <w:rFonts w:ascii="Times New Roman" w:hAnsi="Times New Roman"/>
          <w:sz w:val="24"/>
          <w:szCs w:val="24"/>
        </w:rPr>
        <w:t>Генеральным</w:t>
      </w:r>
      <w:r w:rsidRPr="008F5E85">
        <w:rPr>
          <w:rFonts w:ascii="Times New Roman" w:hAnsi="Times New Roman"/>
          <w:sz w:val="24"/>
          <w:szCs w:val="24"/>
        </w:rPr>
        <w:t xml:space="preserve"> Подрядчиком нарушений в течение 24 часов Заказчик вправе привлечь другого подрядчика для устранения таких нарушений и удержать понесенные ими расходы с </w:t>
      </w:r>
      <w:r w:rsidR="008353CA" w:rsidRPr="008F5E85">
        <w:rPr>
          <w:rFonts w:ascii="Times New Roman" w:hAnsi="Times New Roman"/>
          <w:sz w:val="24"/>
          <w:szCs w:val="24"/>
        </w:rPr>
        <w:t>платежей</w:t>
      </w:r>
      <w:r w:rsidRPr="008F5E85">
        <w:rPr>
          <w:rFonts w:ascii="Times New Roman" w:hAnsi="Times New Roman"/>
          <w:sz w:val="24"/>
          <w:szCs w:val="24"/>
        </w:rPr>
        <w:t xml:space="preserve"> </w:t>
      </w:r>
      <w:r w:rsidRPr="008F5E85">
        <w:rPr>
          <w:rFonts w:ascii="Times New Roman" w:hAnsi="Times New Roman"/>
          <w:sz w:val="24"/>
          <w:szCs w:val="24"/>
        </w:rPr>
        <w:lastRenderedPageBreak/>
        <w:t xml:space="preserve">Генеральному Подрядчику. В случае остановки </w:t>
      </w:r>
      <w:r w:rsidR="00BF6FF9" w:rsidRPr="008F5E85">
        <w:rPr>
          <w:rFonts w:ascii="Times New Roman" w:hAnsi="Times New Roman"/>
          <w:sz w:val="24"/>
          <w:szCs w:val="24"/>
        </w:rPr>
        <w:t xml:space="preserve">Работ </w:t>
      </w:r>
      <w:r w:rsidRPr="008F5E85">
        <w:rPr>
          <w:rFonts w:ascii="Times New Roman" w:hAnsi="Times New Roman"/>
          <w:sz w:val="24"/>
          <w:szCs w:val="24"/>
        </w:rPr>
        <w:t>Генеральный Подрядчик не имеет право на продление сроков Работ и какую-либо финансовую компенсацию</w:t>
      </w:r>
      <w:r w:rsidR="00BF6FF9" w:rsidRPr="008F5E85">
        <w:rPr>
          <w:rFonts w:ascii="Times New Roman" w:hAnsi="Times New Roman"/>
          <w:sz w:val="24"/>
          <w:szCs w:val="24"/>
        </w:rPr>
        <w:t>.</w:t>
      </w:r>
    </w:p>
    <w:p w:rsidR="000B2AFB"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8F5E85">
        <w:rPr>
          <w:rFonts w:ascii="Times New Roman" w:hAnsi="Times New Roman"/>
          <w:b/>
          <w:sz w:val="24"/>
          <w:szCs w:val="24"/>
        </w:rPr>
        <w:t>Д. Квалификация и обучение методам безопасного ведения работ:</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B11258" w:rsidRPr="008F5E85">
        <w:rPr>
          <w:rFonts w:ascii="Times New Roman" w:hAnsi="Times New Roman"/>
          <w:sz w:val="24"/>
          <w:szCs w:val="24"/>
        </w:rPr>
        <w:t xml:space="preserve">каждый работник Генерального Подрядчика и его Субподрядчиков </w:t>
      </w:r>
      <w:r w:rsidRPr="008F5E85">
        <w:rPr>
          <w:rFonts w:ascii="Times New Roman" w:hAnsi="Times New Roman"/>
          <w:sz w:val="24"/>
          <w:szCs w:val="24"/>
        </w:rPr>
        <w:t>на Строительной площадке должен быть обучен правилам оказания первой медицинской помощи;</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в</w:t>
      </w:r>
      <w:r w:rsidRPr="008F5E85">
        <w:rPr>
          <w:rFonts w:ascii="Times New Roman" w:hAnsi="Times New Roman"/>
          <w:sz w:val="24"/>
          <w:szCs w:val="24"/>
        </w:rPr>
        <w:t xml:space="preserve"> среднем 5-10% всех работников на Строительной площадке должны быть обучены в качестве наблюдателей (курс обучения ½ дня) и ежедневно сообщать результаты наблюдений за соблюдением правил бе</w:t>
      </w:r>
      <w:r w:rsidR="009937EF" w:rsidRPr="008F5E85">
        <w:rPr>
          <w:rFonts w:ascii="Times New Roman" w:hAnsi="Times New Roman"/>
          <w:sz w:val="24"/>
          <w:szCs w:val="24"/>
        </w:rPr>
        <w:t>зопасного поведения (15 минут);</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к</w:t>
      </w:r>
      <w:r w:rsidRPr="008F5E85">
        <w:rPr>
          <w:rFonts w:ascii="Times New Roman" w:hAnsi="Times New Roman"/>
          <w:sz w:val="24"/>
          <w:szCs w:val="24"/>
        </w:rPr>
        <w:t xml:space="preserve">онтроль квалифицированности Генерального Подрядчика и владения его рабочими методами безопасного ведения </w:t>
      </w:r>
      <w:r w:rsidR="00BF6FF9" w:rsidRPr="008F5E85">
        <w:rPr>
          <w:rFonts w:ascii="Times New Roman" w:hAnsi="Times New Roman"/>
          <w:sz w:val="24"/>
          <w:szCs w:val="24"/>
        </w:rPr>
        <w:t xml:space="preserve">Работ </w:t>
      </w:r>
      <w:r w:rsidRPr="008F5E85">
        <w:rPr>
          <w:rFonts w:ascii="Times New Roman" w:hAnsi="Times New Roman"/>
          <w:sz w:val="24"/>
          <w:szCs w:val="24"/>
        </w:rPr>
        <w:t xml:space="preserve">проводится путем проверки, предоставляемых Генеральным Подрядчиком по запросу Заказчика удостоверений и других документов, подтверждающих, что работники Генерального Подрядчика прошли полное обучение, обладают соответствующими умениями и допущены к самостоятельному проведению </w:t>
      </w:r>
      <w:r w:rsidR="00BF6FF9" w:rsidRPr="008F5E85">
        <w:rPr>
          <w:rFonts w:ascii="Times New Roman" w:hAnsi="Times New Roman"/>
          <w:sz w:val="24"/>
          <w:szCs w:val="24"/>
        </w:rPr>
        <w:t>Работ</w:t>
      </w:r>
      <w:r w:rsidRPr="008F5E85">
        <w:rPr>
          <w:rFonts w:ascii="Times New Roman" w:hAnsi="Times New Roman"/>
          <w:sz w:val="24"/>
          <w:szCs w:val="24"/>
        </w:rPr>
        <w:t>.</w:t>
      </w:r>
    </w:p>
    <w:p w:rsidR="000B2AFB" w:rsidRPr="008F5E85" w:rsidRDefault="007A2B27" w:rsidP="005660CC">
      <w:pPr>
        <w:tabs>
          <w:tab w:val="left" w:pos="993"/>
          <w:tab w:val="left" w:pos="1276"/>
        </w:tabs>
        <w:spacing w:after="0" w:line="240" w:lineRule="auto"/>
        <w:ind w:right="-1" w:firstLine="709"/>
        <w:jc w:val="both"/>
        <w:rPr>
          <w:rFonts w:ascii="Times New Roman" w:hAnsi="Times New Roman"/>
          <w:b/>
          <w:sz w:val="24"/>
          <w:szCs w:val="24"/>
        </w:rPr>
      </w:pPr>
      <w:r w:rsidRPr="008F5E85">
        <w:rPr>
          <w:rFonts w:ascii="Times New Roman" w:hAnsi="Times New Roman"/>
          <w:b/>
          <w:sz w:val="24"/>
          <w:szCs w:val="24"/>
        </w:rPr>
        <w:t>Е. Движение на территории Строительной площадки и иные вопросы безопасности при выполнении Работ:</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д</w:t>
      </w:r>
      <w:r w:rsidRPr="008F5E85">
        <w:rPr>
          <w:rFonts w:ascii="Times New Roman" w:hAnsi="Times New Roman"/>
          <w:sz w:val="24"/>
          <w:szCs w:val="24"/>
        </w:rPr>
        <w:t>вижение на территории Строительной площадки разрешается только по обозначенным маршрутам</w:t>
      </w:r>
      <w:r w:rsidR="009937EF" w:rsidRPr="008F5E85">
        <w:rPr>
          <w:rFonts w:ascii="Times New Roman" w:hAnsi="Times New Roman"/>
          <w:sz w:val="24"/>
          <w:szCs w:val="24"/>
        </w:rPr>
        <w:t xml:space="preserve"> для пешеходов и автотранспорта;</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н</w:t>
      </w:r>
      <w:r w:rsidRPr="008F5E85">
        <w:rPr>
          <w:rFonts w:ascii="Times New Roman" w:hAnsi="Times New Roman"/>
          <w:sz w:val="24"/>
          <w:szCs w:val="24"/>
        </w:rPr>
        <w:t>а территорию Строительной площадки запрещается вносить спиртные напитки, наркотики и иные психотропные вещества, а также оружие.</w:t>
      </w:r>
    </w:p>
    <w:p w:rsidR="008741C3" w:rsidRPr="00FA3F4C" w:rsidRDefault="008741C3" w:rsidP="005660CC">
      <w:pPr>
        <w:tabs>
          <w:tab w:val="left" w:pos="993"/>
          <w:tab w:val="left" w:pos="1276"/>
        </w:tabs>
        <w:spacing w:after="0" w:line="240" w:lineRule="auto"/>
        <w:ind w:right="-1" w:firstLine="709"/>
        <w:jc w:val="both"/>
        <w:rPr>
          <w:rFonts w:ascii="Times New Roman" w:hAnsi="Times New Roman"/>
          <w:sz w:val="24"/>
          <w:szCs w:val="24"/>
        </w:rPr>
      </w:pPr>
    </w:p>
    <w:p w:rsidR="007A2B27" w:rsidRPr="008F5E85" w:rsidRDefault="007A2B27" w:rsidP="002111F8">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b/>
          <w:bCs/>
          <w:caps/>
          <w:sz w:val="24"/>
          <w:szCs w:val="24"/>
        </w:rPr>
        <w:t>ГАРАНТИЙНЫЙ ПЕРИОД</w:t>
      </w:r>
    </w:p>
    <w:p w:rsidR="008741C3" w:rsidRPr="008F5E85" w:rsidRDefault="008741C3"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7A2B27" w:rsidRPr="008F5E85" w:rsidRDefault="007A2B27"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Стороны исходят из того, что все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ы и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ие, используемые для производства Работ по настоящему Договору, будут новыми, не бывшими в употреблении/использовании и надлежащего качества, если иное не предусмотрено </w:t>
      </w:r>
      <w:r w:rsidR="006D3E66" w:rsidRPr="008F5E85">
        <w:rPr>
          <w:rFonts w:ascii="Times New Roman" w:hAnsi="Times New Roman" w:cs="Times New Roman"/>
          <w:sz w:val="24"/>
          <w:szCs w:val="24"/>
        </w:rPr>
        <w:t xml:space="preserve">настоящим Договором или </w:t>
      </w:r>
      <w:r w:rsidR="00EE20DA" w:rsidRPr="008F5E85">
        <w:rPr>
          <w:rFonts w:ascii="Times New Roman" w:hAnsi="Times New Roman" w:cs="Times New Roman"/>
          <w:snapToGrid w:val="0"/>
          <w:sz w:val="24"/>
          <w:szCs w:val="24"/>
        </w:rPr>
        <w:t>Рабочей</w:t>
      </w:r>
      <w:r w:rsidR="00D21C7A" w:rsidRPr="008F5E85">
        <w:rPr>
          <w:rFonts w:ascii="Times New Roman" w:hAnsi="Times New Roman" w:cs="Times New Roman"/>
          <w:sz w:val="24"/>
          <w:szCs w:val="24"/>
        </w:rPr>
        <w:t xml:space="preserve"> д</w:t>
      </w:r>
      <w:r w:rsidRPr="008F5E85">
        <w:rPr>
          <w:rFonts w:ascii="Times New Roman" w:hAnsi="Times New Roman" w:cs="Times New Roman"/>
          <w:sz w:val="24"/>
          <w:szCs w:val="24"/>
        </w:rPr>
        <w:t>окументацией.</w:t>
      </w:r>
    </w:p>
    <w:p w:rsidR="007A2B27" w:rsidRPr="008F5E85" w:rsidRDefault="007A2B27"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гарантирует и несет ответственность </w:t>
      </w:r>
      <w:proofErr w:type="gramStart"/>
      <w:r w:rsidRPr="008F5E85">
        <w:rPr>
          <w:rFonts w:ascii="Times New Roman" w:hAnsi="Times New Roman" w:cs="Times New Roman"/>
          <w:sz w:val="24"/>
          <w:szCs w:val="24"/>
        </w:rPr>
        <w:t>за</w:t>
      </w:r>
      <w:proofErr w:type="gramEnd"/>
      <w:r w:rsidRPr="008F5E85">
        <w:rPr>
          <w:rFonts w:ascii="Times New Roman" w:hAnsi="Times New Roman" w:cs="Times New Roman"/>
          <w:sz w:val="24"/>
          <w:szCs w:val="24"/>
        </w:rPr>
        <w:t>:</w:t>
      </w:r>
    </w:p>
    <w:p w:rsidR="007A2B27" w:rsidRPr="008F5E85" w:rsidRDefault="00A512B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040A06" w:rsidRPr="008F5E85">
        <w:rPr>
          <w:rFonts w:ascii="Times New Roman" w:hAnsi="Times New Roman"/>
          <w:sz w:val="24"/>
          <w:szCs w:val="24"/>
        </w:rPr>
        <w:t>)</w:t>
      </w:r>
      <w:r w:rsidR="007A2B27" w:rsidRPr="008F5E85">
        <w:rPr>
          <w:rFonts w:ascii="Times New Roman" w:hAnsi="Times New Roman"/>
          <w:sz w:val="24"/>
          <w:szCs w:val="24"/>
        </w:rPr>
        <w:t xml:space="preserve"> </w:t>
      </w:r>
      <w:r w:rsidR="009937EF" w:rsidRPr="008F5E85">
        <w:rPr>
          <w:rFonts w:ascii="Times New Roman" w:hAnsi="Times New Roman"/>
          <w:sz w:val="24"/>
          <w:szCs w:val="24"/>
        </w:rPr>
        <w:tab/>
      </w:r>
      <w:r w:rsidR="007A2B27" w:rsidRPr="008F5E85">
        <w:rPr>
          <w:rFonts w:ascii="Times New Roman" w:hAnsi="Times New Roman"/>
          <w:sz w:val="24"/>
          <w:szCs w:val="24"/>
        </w:rPr>
        <w:t xml:space="preserve">надлежащее качество используемых </w:t>
      </w:r>
      <w:r w:rsidR="007B27DB" w:rsidRPr="008F5E85">
        <w:rPr>
          <w:rFonts w:ascii="Times New Roman" w:hAnsi="Times New Roman"/>
          <w:sz w:val="24"/>
          <w:szCs w:val="24"/>
        </w:rPr>
        <w:t>Материал</w:t>
      </w:r>
      <w:r w:rsidR="007A2B27" w:rsidRPr="008F5E85">
        <w:rPr>
          <w:rFonts w:ascii="Times New Roman" w:hAnsi="Times New Roman"/>
          <w:sz w:val="24"/>
          <w:szCs w:val="24"/>
        </w:rPr>
        <w:t xml:space="preserve">ов, конструкций, </w:t>
      </w:r>
      <w:r w:rsidR="007B27DB" w:rsidRPr="008F5E85">
        <w:rPr>
          <w:rFonts w:ascii="Times New Roman" w:hAnsi="Times New Roman"/>
          <w:sz w:val="24"/>
          <w:szCs w:val="24"/>
        </w:rPr>
        <w:t>Оборудован</w:t>
      </w:r>
      <w:r w:rsidR="007A2B27" w:rsidRPr="008F5E85">
        <w:rPr>
          <w:rFonts w:ascii="Times New Roman" w:hAnsi="Times New Roman"/>
          <w:sz w:val="24"/>
          <w:szCs w:val="24"/>
        </w:rPr>
        <w:t>ия и систем, соответствие их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r w:rsidR="009E3823" w:rsidRPr="008F5E85">
        <w:rPr>
          <w:rFonts w:ascii="Times New Roman" w:hAnsi="Times New Roman"/>
          <w:sz w:val="24"/>
          <w:szCs w:val="24"/>
        </w:rPr>
        <w:t>,</w:t>
      </w:r>
      <w:r w:rsidR="007A2B27" w:rsidRPr="008F5E85">
        <w:rPr>
          <w:rFonts w:ascii="Times New Roman" w:hAnsi="Times New Roman"/>
          <w:sz w:val="24"/>
          <w:szCs w:val="24"/>
        </w:rPr>
        <w:t xml:space="preserve"> и </w:t>
      </w:r>
      <w:r w:rsidR="009E3823" w:rsidRPr="008F5E85">
        <w:rPr>
          <w:rFonts w:ascii="Times New Roman" w:hAnsi="Times New Roman"/>
          <w:sz w:val="24"/>
          <w:szCs w:val="24"/>
        </w:rPr>
        <w:t>соответствие требованиям, установленным настоящим Договором и</w:t>
      </w:r>
      <w:r w:rsidR="007A2B27" w:rsidRPr="008F5E85">
        <w:rPr>
          <w:rFonts w:ascii="Times New Roman" w:hAnsi="Times New Roman"/>
          <w:sz w:val="24"/>
          <w:szCs w:val="24"/>
        </w:rPr>
        <w:t xml:space="preserve"> </w:t>
      </w:r>
      <w:r w:rsidR="009E3823" w:rsidRPr="008F5E85">
        <w:rPr>
          <w:rFonts w:ascii="Times New Roman" w:hAnsi="Times New Roman"/>
          <w:sz w:val="24"/>
          <w:szCs w:val="24"/>
        </w:rPr>
        <w:t xml:space="preserve">нормами и правилами, </w:t>
      </w:r>
      <w:r w:rsidR="007A2B27" w:rsidRPr="008F5E85">
        <w:rPr>
          <w:rFonts w:ascii="Times New Roman" w:hAnsi="Times New Roman"/>
          <w:sz w:val="24"/>
          <w:szCs w:val="24"/>
        </w:rPr>
        <w:t>действующими на территории Российской Федерации</w:t>
      </w:r>
      <w:r w:rsidR="008C537A" w:rsidRPr="008F5E85">
        <w:rPr>
          <w:rFonts w:ascii="Times New Roman" w:hAnsi="Times New Roman"/>
          <w:sz w:val="24"/>
          <w:szCs w:val="24"/>
        </w:rPr>
        <w:t>;</w:t>
      </w:r>
    </w:p>
    <w:p w:rsidR="007A2B27" w:rsidRPr="008F5E85" w:rsidRDefault="00A512B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2</w:t>
      </w:r>
      <w:r w:rsidR="00040A06" w:rsidRPr="008F5E85">
        <w:rPr>
          <w:rFonts w:ascii="Times New Roman" w:hAnsi="Times New Roman"/>
          <w:sz w:val="24"/>
          <w:szCs w:val="24"/>
        </w:rPr>
        <w:t>)</w:t>
      </w:r>
      <w:r w:rsidR="007A2B27" w:rsidRPr="008F5E85">
        <w:rPr>
          <w:rFonts w:ascii="Times New Roman" w:hAnsi="Times New Roman"/>
          <w:sz w:val="24"/>
          <w:szCs w:val="24"/>
        </w:rPr>
        <w:t xml:space="preserve"> </w:t>
      </w:r>
      <w:r w:rsidR="009937EF" w:rsidRPr="008F5E85">
        <w:rPr>
          <w:rFonts w:ascii="Times New Roman" w:hAnsi="Times New Roman"/>
          <w:sz w:val="24"/>
          <w:szCs w:val="24"/>
        </w:rPr>
        <w:tab/>
      </w:r>
      <w:r w:rsidR="007A2B27" w:rsidRPr="008F5E85">
        <w:rPr>
          <w:rFonts w:ascii="Times New Roman" w:hAnsi="Times New Roman"/>
          <w:sz w:val="24"/>
          <w:szCs w:val="24"/>
        </w:rPr>
        <w:t xml:space="preserve">качество выполнения всех Работ в соответствии с условиями настоящего Договора и действующими нормами и техническими условиями и в соответствии, </w:t>
      </w:r>
      <w:proofErr w:type="gramStart"/>
      <w:r w:rsidR="007A2B27" w:rsidRPr="008F5E85">
        <w:rPr>
          <w:rFonts w:ascii="Times New Roman" w:hAnsi="Times New Roman"/>
          <w:sz w:val="24"/>
          <w:szCs w:val="24"/>
        </w:rPr>
        <w:t>но</w:t>
      </w:r>
      <w:proofErr w:type="gramEnd"/>
      <w:r w:rsidR="007A2B27" w:rsidRPr="008F5E85">
        <w:rPr>
          <w:rFonts w:ascii="Times New Roman" w:hAnsi="Times New Roman"/>
          <w:sz w:val="24"/>
          <w:szCs w:val="24"/>
        </w:rPr>
        <w:t xml:space="preserve"> не ограничиваясь, с требованиями надзорных органов Российской Федерации, </w:t>
      </w:r>
      <w:r w:rsidR="008B5AC7" w:rsidRPr="008F5E85">
        <w:rPr>
          <w:rFonts w:ascii="Times New Roman" w:hAnsi="Times New Roman"/>
          <w:sz w:val="24"/>
          <w:szCs w:val="24"/>
        </w:rPr>
        <w:t>Правилами проекта</w:t>
      </w:r>
      <w:r w:rsidR="007A2B27" w:rsidRPr="008F5E85">
        <w:rPr>
          <w:rFonts w:ascii="Times New Roman" w:hAnsi="Times New Roman"/>
          <w:sz w:val="24"/>
          <w:szCs w:val="24"/>
        </w:rPr>
        <w:t xml:space="preserve"> Некоммерческой организации </w:t>
      </w:r>
      <w:r w:rsidR="00C41EF7" w:rsidRPr="008F5E85">
        <w:rPr>
          <w:rFonts w:ascii="Times New Roman" w:hAnsi="Times New Roman"/>
          <w:sz w:val="24"/>
          <w:szCs w:val="24"/>
        </w:rPr>
        <w:t>«</w:t>
      </w:r>
      <w:r w:rsidR="007A2B27" w:rsidRPr="008F5E85">
        <w:rPr>
          <w:rFonts w:ascii="Times New Roman" w:hAnsi="Times New Roman"/>
          <w:sz w:val="24"/>
          <w:szCs w:val="24"/>
        </w:rPr>
        <w:t xml:space="preserve">Фонд </w:t>
      </w:r>
      <w:r w:rsidR="001C0717" w:rsidRPr="008F5E85">
        <w:rPr>
          <w:rFonts w:ascii="Times New Roman" w:hAnsi="Times New Roman"/>
          <w:sz w:val="24"/>
          <w:szCs w:val="24"/>
        </w:rPr>
        <w:t xml:space="preserve">развития </w:t>
      </w:r>
      <w:r w:rsidR="007A2B27" w:rsidRPr="008F5E85">
        <w:rPr>
          <w:rFonts w:ascii="Times New Roman" w:hAnsi="Times New Roman"/>
          <w:sz w:val="24"/>
          <w:szCs w:val="24"/>
        </w:rPr>
        <w:t>Центра разработки и коммерциализации новых технологий</w:t>
      </w:r>
      <w:r w:rsidR="00C41EF7" w:rsidRPr="008F5E85">
        <w:rPr>
          <w:rFonts w:ascii="Times New Roman" w:hAnsi="Times New Roman"/>
          <w:sz w:val="24"/>
          <w:szCs w:val="24"/>
        </w:rPr>
        <w:t>»</w:t>
      </w:r>
      <w:r w:rsidR="008C537A" w:rsidRPr="008F5E85">
        <w:rPr>
          <w:rFonts w:ascii="Times New Roman" w:hAnsi="Times New Roman"/>
          <w:sz w:val="24"/>
          <w:szCs w:val="24"/>
        </w:rPr>
        <w:t>;</w:t>
      </w:r>
    </w:p>
    <w:p w:rsidR="007A2B27" w:rsidRPr="008F5E85" w:rsidRDefault="00A512B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3</w:t>
      </w:r>
      <w:r w:rsidR="00040A06" w:rsidRPr="008F5E85">
        <w:rPr>
          <w:rFonts w:ascii="Times New Roman" w:hAnsi="Times New Roman"/>
          <w:sz w:val="24"/>
          <w:szCs w:val="24"/>
        </w:rPr>
        <w:t>)</w:t>
      </w:r>
      <w:r w:rsidR="007A2B27" w:rsidRPr="008F5E85">
        <w:rPr>
          <w:rFonts w:ascii="Times New Roman" w:hAnsi="Times New Roman"/>
          <w:sz w:val="24"/>
          <w:szCs w:val="24"/>
        </w:rPr>
        <w:t xml:space="preserve"> </w:t>
      </w:r>
      <w:r w:rsidR="009937EF" w:rsidRPr="008F5E85">
        <w:rPr>
          <w:rFonts w:ascii="Times New Roman" w:hAnsi="Times New Roman"/>
          <w:sz w:val="24"/>
          <w:szCs w:val="24"/>
        </w:rPr>
        <w:tab/>
      </w:r>
      <w:r w:rsidR="007A2B27" w:rsidRPr="008F5E85">
        <w:rPr>
          <w:rFonts w:ascii="Times New Roman" w:hAnsi="Times New Roman"/>
          <w:sz w:val="24"/>
          <w:szCs w:val="24"/>
        </w:rPr>
        <w:t xml:space="preserve">своевременное устранение </w:t>
      </w:r>
      <w:r w:rsidR="00BF6FF9" w:rsidRPr="008F5E85">
        <w:rPr>
          <w:rFonts w:ascii="Times New Roman" w:hAnsi="Times New Roman"/>
          <w:sz w:val="24"/>
          <w:szCs w:val="24"/>
        </w:rPr>
        <w:t xml:space="preserve">Недостатков </w:t>
      </w:r>
      <w:r w:rsidR="007A2B27" w:rsidRPr="008F5E85">
        <w:rPr>
          <w:rFonts w:ascii="Times New Roman" w:hAnsi="Times New Roman"/>
          <w:sz w:val="24"/>
          <w:szCs w:val="24"/>
        </w:rPr>
        <w:t xml:space="preserve">и </w:t>
      </w:r>
      <w:r w:rsidR="00BF6FF9" w:rsidRPr="008F5E85">
        <w:rPr>
          <w:rFonts w:ascii="Times New Roman" w:hAnsi="Times New Roman"/>
          <w:sz w:val="24"/>
          <w:szCs w:val="24"/>
        </w:rPr>
        <w:t>Дефектов</w:t>
      </w:r>
      <w:r w:rsidR="007A2B27" w:rsidRPr="008F5E85">
        <w:rPr>
          <w:rFonts w:ascii="Times New Roman" w:hAnsi="Times New Roman"/>
          <w:sz w:val="24"/>
          <w:szCs w:val="24"/>
        </w:rPr>
        <w:t xml:space="preserve">, выявленных при предварительной приемке Работ и в Гарантийный </w:t>
      </w:r>
      <w:r w:rsidR="00DA4FE5" w:rsidRPr="008F5E85">
        <w:rPr>
          <w:rFonts w:ascii="Times New Roman" w:hAnsi="Times New Roman"/>
          <w:sz w:val="24"/>
          <w:szCs w:val="24"/>
        </w:rPr>
        <w:t>Период</w:t>
      </w:r>
      <w:r w:rsidR="009E3823" w:rsidRPr="008F5E85">
        <w:rPr>
          <w:rFonts w:ascii="Times New Roman" w:hAnsi="Times New Roman"/>
          <w:sz w:val="24"/>
          <w:szCs w:val="24"/>
        </w:rPr>
        <w:t>;</w:t>
      </w:r>
    </w:p>
    <w:p w:rsidR="009E3823" w:rsidRPr="008F5E85" w:rsidRDefault="00A512B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4</w:t>
      </w:r>
      <w:r w:rsidR="00040A06" w:rsidRPr="008F5E85">
        <w:rPr>
          <w:rFonts w:ascii="Times New Roman" w:hAnsi="Times New Roman"/>
          <w:sz w:val="24"/>
          <w:szCs w:val="24"/>
        </w:rPr>
        <w:t>)</w:t>
      </w:r>
      <w:r w:rsidR="009E3823" w:rsidRPr="008F5E85">
        <w:rPr>
          <w:rFonts w:ascii="Times New Roman" w:hAnsi="Times New Roman"/>
          <w:sz w:val="24"/>
          <w:szCs w:val="24"/>
        </w:rPr>
        <w:tab/>
        <w:t>возможность</w:t>
      </w:r>
      <w:r w:rsidR="009103E1" w:rsidRPr="008F5E85">
        <w:rPr>
          <w:rFonts w:ascii="Times New Roman" w:hAnsi="Times New Roman"/>
          <w:sz w:val="24"/>
          <w:szCs w:val="24"/>
        </w:rPr>
        <w:t xml:space="preserve"> использования Объекта</w:t>
      </w:r>
      <w:r w:rsidR="009E3823" w:rsidRPr="008F5E85">
        <w:rPr>
          <w:rFonts w:ascii="Times New Roman" w:hAnsi="Times New Roman"/>
          <w:sz w:val="24"/>
          <w:szCs w:val="24"/>
        </w:rPr>
        <w:t xml:space="preserve"> для целей, установленных в настоящем Договоре и Исходных данных.</w:t>
      </w:r>
    </w:p>
    <w:p w:rsidR="00821866" w:rsidRPr="008F5E85" w:rsidRDefault="007A2B27"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Гарантийный Период на результаты </w:t>
      </w:r>
      <w:r w:rsidR="00C8024E"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Работ</w:t>
      </w:r>
      <w:r w:rsidRPr="008F5E85">
        <w:rPr>
          <w:rFonts w:ascii="Times New Roman" w:hAnsi="Times New Roman" w:cs="Times New Roman"/>
          <w:snapToGrid w:val="0"/>
          <w:sz w:val="24"/>
          <w:szCs w:val="24"/>
        </w:rPr>
        <w:t xml:space="preserve"> </w:t>
      </w:r>
      <w:r w:rsidR="002A56A0" w:rsidRPr="008F5E85">
        <w:rPr>
          <w:rFonts w:ascii="Times New Roman" w:hAnsi="Times New Roman" w:cs="Times New Roman"/>
          <w:sz w:val="24"/>
          <w:szCs w:val="24"/>
        </w:rPr>
        <w:t>равен</w:t>
      </w:r>
      <w:r w:rsidRPr="008F5E85">
        <w:rPr>
          <w:rFonts w:ascii="Times New Roman" w:hAnsi="Times New Roman" w:cs="Times New Roman"/>
          <w:sz w:val="24"/>
          <w:szCs w:val="24"/>
        </w:rPr>
        <w:t xml:space="preserve"> </w:t>
      </w:r>
      <w:r w:rsidR="00B11258" w:rsidRPr="008F5E85">
        <w:rPr>
          <w:rFonts w:ascii="Times New Roman" w:hAnsi="Times New Roman" w:cs="Times New Roman"/>
          <w:sz w:val="24"/>
          <w:szCs w:val="24"/>
        </w:rPr>
        <w:t xml:space="preserve">24 </w:t>
      </w:r>
      <w:r w:rsidRPr="008F5E85">
        <w:rPr>
          <w:rFonts w:ascii="Times New Roman" w:hAnsi="Times New Roman" w:cs="Times New Roman"/>
          <w:sz w:val="24"/>
          <w:szCs w:val="24"/>
        </w:rPr>
        <w:t>(</w:t>
      </w:r>
      <w:r w:rsidR="00B11258" w:rsidRPr="008F5E85">
        <w:rPr>
          <w:rFonts w:ascii="Times New Roman" w:hAnsi="Times New Roman" w:cs="Times New Roman"/>
          <w:sz w:val="24"/>
          <w:szCs w:val="24"/>
        </w:rPr>
        <w:t>двадцать четырем</w:t>
      </w:r>
      <w:r w:rsidRPr="008F5E85">
        <w:rPr>
          <w:rFonts w:ascii="Times New Roman" w:hAnsi="Times New Roman" w:cs="Times New Roman"/>
          <w:sz w:val="24"/>
          <w:szCs w:val="24"/>
        </w:rPr>
        <w:t xml:space="preserve">) месяцам с </w:t>
      </w:r>
      <w:r w:rsidR="00821866" w:rsidRPr="008F5E85">
        <w:rPr>
          <w:rFonts w:ascii="Times New Roman" w:hAnsi="Times New Roman" w:cs="Times New Roman"/>
          <w:sz w:val="24"/>
          <w:szCs w:val="24"/>
        </w:rPr>
        <w:t>момента ввода Объекта в эксплуатацию (выдачи разрешения на ввод Объекта в эксплуатацию)</w:t>
      </w:r>
      <w:r w:rsidR="00A6766E" w:rsidRPr="008F5E85">
        <w:rPr>
          <w:rFonts w:ascii="Times New Roman" w:hAnsi="Times New Roman" w:cs="Times New Roman"/>
          <w:sz w:val="24"/>
          <w:szCs w:val="24"/>
        </w:rPr>
        <w:t>.</w:t>
      </w:r>
      <w:r w:rsidR="00985274" w:rsidRPr="008F5E85">
        <w:rPr>
          <w:rFonts w:ascii="Times New Roman" w:hAnsi="Times New Roman" w:cs="Times New Roman"/>
          <w:sz w:val="24"/>
          <w:szCs w:val="24"/>
        </w:rPr>
        <w:t xml:space="preserve"> </w:t>
      </w:r>
    </w:p>
    <w:p w:rsidR="002778D5" w:rsidRPr="008F5E85" w:rsidRDefault="002778D5"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103" w:name="_Ref348459926"/>
      <w:r w:rsidRPr="008F5E85">
        <w:rPr>
          <w:rFonts w:ascii="Times New Roman" w:hAnsi="Times New Roman" w:cs="Times New Roman"/>
          <w:sz w:val="24"/>
          <w:szCs w:val="24"/>
        </w:rPr>
        <w:t xml:space="preserve">В случае если </w:t>
      </w:r>
      <w:r w:rsidR="005D5F6C" w:rsidRPr="008F5E85">
        <w:rPr>
          <w:rFonts w:ascii="Times New Roman" w:hAnsi="Times New Roman" w:cs="Times New Roman"/>
          <w:sz w:val="24"/>
          <w:szCs w:val="24"/>
        </w:rPr>
        <w:t xml:space="preserve">Гарантийный </w:t>
      </w:r>
      <w:r w:rsidR="00D51626" w:rsidRPr="008F5E85">
        <w:rPr>
          <w:rFonts w:ascii="Times New Roman" w:hAnsi="Times New Roman" w:cs="Times New Roman"/>
          <w:sz w:val="24"/>
          <w:szCs w:val="24"/>
        </w:rPr>
        <w:t>П</w:t>
      </w:r>
      <w:r w:rsidR="005D5F6C" w:rsidRPr="008F5E85">
        <w:rPr>
          <w:rFonts w:ascii="Times New Roman" w:hAnsi="Times New Roman" w:cs="Times New Roman"/>
          <w:sz w:val="24"/>
          <w:szCs w:val="24"/>
        </w:rPr>
        <w:t>ериод</w:t>
      </w:r>
      <w:r w:rsidR="00CC6839" w:rsidRPr="008F5E85">
        <w:rPr>
          <w:rFonts w:ascii="Times New Roman" w:hAnsi="Times New Roman" w:cs="Times New Roman"/>
          <w:sz w:val="24"/>
          <w:szCs w:val="24"/>
        </w:rPr>
        <w:t xml:space="preserve"> на</w:t>
      </w:r>
      <w:r w:rsidRPr="008F5E85">
        <w:rPr>
          <w:rFonts w:ascii="Times New Roman" w:hAnsi="Times New Roman" w:cs="Times New Roman"/>
          <w:sz w:val="24"/>
          <w:szCs w:val="24"/>
        </w:rPr>
        <w:t xml:space="preserve"> како</w:t>
      </w:r>
      <w:r w:rsidR="00CC6839" w:rsidRPr="008F5E85">
        <w:rPr>
          <w:rFonts w:ascii="Times New Roman" w:hAnsi="Times New Roman" w:cs="Times New Roman"/>
          <w:sz w:val="24"/>
          <w:szCs w:val="24"/>
        </w:rPr>
        <w:t>й</w:t>
      </w:r>
      <w:r w:rsidR="001D49FD" w:rsidRPr="008F5E85">
        <w:rPr>
          <w:rFonts w:ascii="Times New Roman" w:hAnsi="Times New Roman" w:cs="Times New Roman"/>
          <w:sz w:val="24"/>
          <w:szCs w:val="24"/>
        </w:rPr>
        <w:t>-либо элемент</w:t>
      </w:r>
      <w:r w:rsidRPr="008F5E85">
        <w:rPr>
          <w:rFonts w:ascii="Times New Roman" w:hAnsi="Times New Roman" w:cs="Times New Roman"/>
          <w:sz w:val="24"/>
          <w:szCs w:val="24"/>
        </w:rPr>
        <w:t xml:space="preserve"> </w:t>
      </w:r>
      <w:r w:rsidR="00711895" w:rsidRPr="008F5E85">
        <w:rPr>
          <w:rFonts w:ascii="Times New Roman" w:hAnsi="Times New Roman" w:cs="Times New Roman"/>
          <w:sz w:val="24"/>
          <w:szCs w:val="24"/>
        </w:rPr>
        <w:t>Р</w:t>
      </w:r>
      <w:r w:rsidRPr="008F5E85">
        <w:rPr>
          <w:rFonts w:ascii="Times New Roman" w:hAnsi="Times New Roman" w:cs="Times New Roman"/>
          <w:sz w:val="24"/>
          <w:szCs w:val="24"/>
        </w:rPr>
        <w:t>абот</w:t>
      </w:r>
      <w:r w:rsidR="009937EF" w:rsidRPr="008F5E85">
        <w:rPr>
          <w:rFonts w:ascii="Times New Roman" w:hAnsi="Times New Roman" w:cs="Times New Roman"/>
          <w:sz w:val="24"/>
          <w:szCs w:val="24"/>
        </w:rPr>
        <w:t xml:space="preserve"> или Оборудование</w:t>
      </w:r>
      <w:r w:rsidR="001D49FD"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составляет больше </w:t>
      </w:r>
      <w:r w:rsidR="00B11258" w:rsidRPr="008F5E85">
        <w:rPr>
          <w:rFonts w:ascii="Times New Roman" w:hAnsi="Times New Roman" w:cs="Times New Roman"/>
          <w:sz w:val="24"/>
          <w:szCs w:val="24"/>
        </w:rPr>
        <w:t>24</w:t>
      </w:r>
      <w:r w:rsidR="005D5F6C" w:rsidRPr="008F5E85">
        <w:rPr>
          <w:rFonts w:ascii="Times New Roman" w:hAnsi="Times New Roman" w:cs="Times New Roman"/>
          <w:sz w:val="24"/>
          <w:szCs w:val="24"/>
        </w:rPr>
        <w:t xml:space="preserve"> </w:t>
      </w:r>
      <w:r w:rsidR="00CC6839" w:rsidRPr="008F5E85">
        <w:rPr>
          <w:rFonts w:ascii="Times New Roman" w:hAnsi="Times New Roman" w:cs="Times New Roman"/>
          <w:sz w:val="24"/>
          <w:szCs w:val="24"/>
        </w:rPr>
        <w:t>(</w:t>
      </w:r>
      <w:r w:rsidR="00B11258" w:rsidRPr="008F5E85">
        <w:rPr>
          <w:rFonts w:ascii="Times New Roman" w:hAnsi="Times New Roman" w:cs="Times New Roman"/>
          <w:sz w:val="24"/>
          <w:szCs w:val="24"/>
        </w:rPr>
        <w:t>двадцати четыре</w:t>
      </w:r>
      <w:r w:rsidR="00B42ECA" w:rsidRPr="008F5E85">
        <w:rPr>
          <w:rFonts w:ascii="Times New Roman" w:hAnsi="Times New Roman" w:cs="Times New Roman"/>
          <w:sz w:val="24"/>
          <w:szCs w:val="24"/>
        </w:rPr>
        <w:t>х</w:t>
      </w:r>
      <w:r w:rsidR="00CC6839" w:rsidRPr="008F5E85">
        <w:rPr>
          <w:rFonts w:ascii="Times New Roman" w:hAnsi="Times New Roman" w:cs="Times New Roman"/>
          <w:sz w:val="24"/>
          <w:szCs w:val="24"/>
        </w:rPr>
        <w:t>)</w:t>
      </w:r>
      <w:r w:rsidRPr="008F5E85">
        <w:rPr>
          <w:rFonts w:ascii="Times New Roman" w:hAnsi="Times New Roman" w:cs="Times New Roman"/>
          <w:sz w:val="24"/>
          <w:szCs w:val="24"/>
        </w:rPr>
        <w:t xml:space="preserve"> </w:t>
      </w:r>
      <w:r w:rsidR="005D5F6C" w:rsidRPr="008F5E85">
        <w:rPr>
          <w:rFonts w:ascii="Times New Roman" w:hAnsi="Times New Roman" w:cs="Times New Roman"/>
          <w:sz w:val="24"/>
          <w:szCs w:val="24"/>
        </w:rPr>
        <w:t>месяцев</w:t>
      </w:r>
      <w:r w:rsidRPr="008F5E85">
        <w:rPr>
          <w:rFonts w:ascii="Times New Roman" w:hAnsi="Times New Roman" w:cs="Times New Roman"/>
          <w:sz w:val="24"/>
          <w:szCs w:val="24"/>
        </w:rPr>
        <w:t xml:space="preserve">, </w:t>
      </w:r>
      <w:r w:rsidR="00CC6839" w:rsidRPr="008F5E85">
        <w:rPr>
          <w:rFonts w:ascii="Times New Roman" w:hAnsi="Times New Roman" w:cs="Times New Roman"/>
          <w:sz w:val="24"/>
          <w:szCs w:val="24"/>
        </w:rPr>
        <w:t>Генеральный Подрядчик несет</w:t>
      </w:r>
      <w:r w:rsidRPr="008F5E85">
        <w:rPr>
          <w:rFonts w:ascii="Times New Roman" w:hAnsi="Times New Roman" w:cs="Times New Roman"/>
          <w:sz w:val="24"/>
          <w:szCs w:val="24"/>
        </w:rPr>
        <w:t xml:space="preserve"> гарантийные обязательства по такому элементу </w:t>
      </w:r>
      <w:r w:rsidR="00CC6839" w:rsidRPr="008F5E85">
        <w:rPr>
          <w:rFonts w:ascii="Times New Roman" w:hAnsi="Times New Roman" w:cs="Times New Roman"/>
          <w:sz w:val="24"/>
          <w:szCs w:val="24"/>
        </w:rPr>
        <w:t>Р</w:t>
      </w:r>
      <w:r w:rsidRPr="008F5E85">
        <w:rPr>
          <w:rFonts w:ascii="Times New Roman" w:hAnsi="Times New Roman" w:cs="Times New Roman"/>
          <w:sz w:val="24"/>
          <w:szCs w:val="24"/>
        </w:rPr>
        <w:t xml:space="preserve">абот на протяжении его </w:t>
      </w:r>
      <w:r w:rsidR="00D51626" w:rsidRPr="008F5E85">
        <w:rPr>
          <w:rFonts w:ascii="Times New Roman" w:hAnsi="Times New Roman" w:cs="Times New Roman"/>
          <w:sz w:val="24"/>
          <w:szCs w:val="24"/>
        </w:rPr>
        <w:t>Гарантийного Периода</w:t>
      </w:r>
      <w:r w:rsidR="00CC6839" w:rsidRPr="008F5E85">
        <w:rPr>
          <w:rFonts w:ascii="Times New Roman" w:hAnsi="Times New Roman" w:cs="Times New Roman"/>
          <w:sz w:val="24"/>
          <w:szCs w:val="24"/>
        </w:rPr>
        <w:t>.</w:t>
      </w:r>
      <w:bookmarkEnd w:id="103"/>
    </w:p>
    <w:p w:rsidR="00CC6839" w:rsidRPr="008F5E85" w:rsidRDefault="00CC6839"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 xml:space="preserve">В случае если какое-либо Оборудование или Материалы, применяемые для выполнения Работ, были в употреблении и используются повторно по письменному согласованию с Заказчиком, то по ним Гарантийный Период в отношении таких Оборудования и Материалов применяется </w:t>
      </w:r>
      <w:r w:rsidRPr="008F5E85">
        <w:rPr>
          <w:rFonts w:ascii="Times New Roman" w:hAnsi="Times New Roman" w:cs="Times New Roman"/>
          <w:sz w:val="24"/>
          <w:szCs w:val="24"/>
        </w:rPr>
        <w:lastRenderedPageBreak/>
        <w:t>только в части монтажа</w:t>
      </w:r>
      <w:r w:rsidR="00B42ECA" w:rsidRPr="008F5E85">
        <w:rPr>
          <w:rFonts w:ascii="Times New Roman" w:hAnsi="Times New Roman" w:cs="Times New Roman"/>
          <w:sz w:val="24"/>
          <w:szCs w:val="24"/>
        </w:rPr>
        <w:t>, а также Оборудования, поставленного Генеральным Подрядчиком или его Субподрядчиками,  по которому гарантийный срок не истек</w:t>
      </w:r>
      <w:r w:rsidRPr="008F5E85">
        <w:rPr>
          <w:rFonts w:ascii="Times New Roman" w:hAnsi="Times New Roman" w:cs="Times New Roman"/>
          <w:sz w:val="24"/>
          <w:szCs w:val="24"/>
        </w:rPr>
        <w:t>.</w:t>
      </w:r>
      <w:proofErr w:type="gramEnd"/>
    </w:p>
    <w:p w:rsidR="004224CF" w:rsidRPr="008F5E85" w:rsidRDefault="004224CF"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104" w:name="_Ref303778575"/>
      <w:proofErr w:type="gramStart"/>
      <w:r w:rsidRPr="008F5E85">
        <w:rPr>
          <w:rFonts w:ascii="Times New Roman" w:hAnsi="Times New Roman" w:cs="Times New Roman"/>
          <w:sz w:val="24"/>
          <w:szCs w:val="24"/>
        </w:rPr>
        <w:t xml:space="preserve">Гарантии по отдельным видам Работ и Оборудованию, указанные в гарантийных обязательствах Поставщиков и производителей, в том числе гарантийные обязательства, превышающие </w:t>
      </w:r>
      <w:r w:rsidR="00B42ECA" w:rsidRPr="008F5E85">
        <w:rPr>
          <w:rFonts w:ascii="Times New Roman" w:hAnsi="Times New Roman" w:cs="Times New Roman"/>
          <w:sz w:val="24"/>
          <w:szCs w:val="24"/>
        </w:rPr>
        <w:t>24</w:t>
      </w:r>
      <w:r w:rsidRPr="008F5E85">
        <w:rPr>
          <w:rFonts w:ascii="Times New Roman" w:hAnsi="Times New Roman" w:cs="Times New Roman"/>
          <w:sz w:val="24"/>
          <w:szCs w:val="24"/>
        </w:rPr>
        <w:t xml:space="preserve"> (</w:t>
      </w:r>
      <w:r w:rsidR="00B42ECA" w:rsidRPr="008F5E85">
        <w:rPr>
          <w:rFonts w:ascii="Times New Roman" w:hAnsi="Times New Roman" w:cs="Times New Roman"/>
          <w:sz w:val="24"/>
          <w:szCs w:val="24"/>
        </w:rPr>
        <w:t>двадцать четыре</w:t>
      </w:r>
      <w:r w:rsidRPr="008F5E85">
        <w:rPr>
          <w:rFonts w:ascii="Times New Roman" w:hAnsi="Times New Roman" w:cs="Times New Roman"/>
          <w:sz w:val="24"/>
          <w:szCs w:val="24"/>
        </w:rPr>
        <w:t>) месяц</w:t>
      </w:r>
      <w:r w:rsidR="00B42ECA" w:rsidRPr="008F5E85">
        <w:rPr>
          <w:rFonts w:ascii="Times New Roman" w:hAnsi="Times New Roman" w:cs="Times New Roman"/>
          <w:sz w:val="24"/>
          <w:szCs w:val="24"/>
        </w:rPr>
        <w:t>а</w:t>
      </w:r>
      <w:r w:rsidRPr="008F5E85">
        <w:rPr>
          <w:rFonts w:ascii="Times New Roman" w:hAnsi="Times New Roman" w:cs="Times New Roman"/>
          <w:sz w:val="24"/>
          <w:szCs w:val="24"/>
        </w:rPr>
        <w:t>), прикладываются Генеральным Подрядчиком к Исполнительной Документации в виде дополнения к гарантийным обязательствам Генеральног</w:t>
      </w:r>
      <w:r w:rsidR="009937EF" w:rsidRPr="008F5E85">
        <w:rPr>
          <w:rFonts w:ascii="Times New Roman" w:hAnsi="Times New Roman" w:cs="Times New Roman"/>
          <w:sz w:val="24"/>
          <w:szCs w:val="24"/>
        </w:rPr>
        <w:t>о Подрядчика и на срок не менее</w:t>
      </w:r>
      <w:r w:rsidRPr="008F5E85">
        <w:rPr>
          <w:rFonts w:ascii="Times New Roman" w:hAnsi="Times New Roman" w:cs="Times New Roman"/>
          <w:sz w:val="24"/>
          <w:szCs w:val="24"/>
        </w:rPr>
        <w:t xml:space="preserve"> указанного в соответствующей документации.</w:t>
      </w:r>
      <w:proofErr w:type="gramEnd"/>
      <w:r w:rsidR="009E5E78" w:rsidRPr="008F5E85">
        <w:rPr>
          <w:rFonts w:ascii="Times New Roman" w:hAnsi="Times New Roman" w:cs="Times New Roman"/>
          <w:sz w:val="24"/>
          <w:szCs w:val="24"/>
        </w:rPr>
        <w:t xml:space="preserve"> Кроме того, Генеральный Подрядчик обязан в момент передачи Исполнительной Документации, гарантийных сертификатов или иных документов, подтверждающих гарантийные обязательства, передать Заказчику права требования по соответствующим договорам или документам в части гарантийных обязательств или обеспечить иным образом возможность Заказчика предъявлять такие требования.</w:t>
      </w:r>
    </w:p>
    <w:p w:rsidR="007A2B27" w:rsidRPr="008F5E85" w:rsidRDefault="007A2B27"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105" w:name="_Ref304050541"/>
      <w:r w:rsidRPr="008F5E85">
        <w:rPr>
          <w:rFonts w:ascii="Times New Roman" w:hAnsi="Times New Roman" w:cs="Times New Roman"/>
          <w:sz w:val="24"/>
          <w:szCs w:val="24"/>
        </w:rPr>
        <w:t xml:space="preserve">Генеральный Подрядчик соглашается </w:t>
      </w:r>
      <w:r w:rsidR="009E3823" w:rsidRPr="008F5E85">
        <w:rPr>
          <w:rFonts w:ascii="Times New Roman" w:hAnsi="Times New Roman" w:cs="Times New Roman"/>
          <w:sz w:val="24"/>
          <w:szCs w:val="24"/>
        </w:rPr>
        <w:t>устранять</w:t>
      </w:r>
      <w:r w:rsidRPr="008F5E85">
        <w:rPr>
          <w:rFonts w:ascii="Times New Roman" w:hAnsi="Times New Roman" w:cs="Times New Roman"/>
          <w:sz w:val="24"/>
          <w:szCs w:val="24"/>
        </w:rPr>
        <w:t xml:space="preserve"> </w:t>
      </w:r>
      <w:r w:rsidR="009E3823" w:rsidRPr="008F5E85">
        <w:rPr>
          <w:rFonts w:ascii="Times New Roman" w:hAnsi="Times New Roman" w:cs="Times New Roman"/>
          <w:sz w:val="24"/>
          <w:szCs w:val="24"/>
        </w:rPr>
        <w:t xml:space="preserve">Недостатки </w:t>
      </w:r>
      <w:r w:rsidRPr="008F5E85">
        <w:rPr>
          <w:rFonts w:ascii="Times New Roman" w:hAnsi="Times New Roman" w:cs="Times New Roman"/>
          <w:sz w:val="24"/>
          <w:szCs w:val="24"/>
        </w:rPr>
        <w:t xml:space="preserve">в </w:t>
      </w:r>
      <w:r w:rsidR="009E3823" w:rsidRPr="008F5E85">
        <w:rPr>
          <w:rFonts w:ascii="Times New Roman" w:hAnsi="Times New Roman" w:cs="Times New Roman"/>
          <w:sz w:val="24"/>
          <w:szCs w:val="24"/>
        </w:rPr>
        <w:t xml:space="preserve">результатах </w:t>
      </w:r>
      <w:r w:rsidRPr="008F5E85">
        <w:rPr>
          <w:rFonts w:ascii="Times New Roman" w:hAnsi="Times New Roman" w:cs="Times New Roman"/>
          <w:sz w:val="24"/>
          <w:szCs w:val="24"/>
        </w:rPr>
        <w:t xml:space="preserve">Работ, </w:t>
      </w:r>
      <w:r w:rsidR="009E3823" w:rsidRPr="008F5E85">
        <w:rPr>
          <w:rFonts w:ascii="Times New Roman" w:hAnsi="Times New Roman" w:cs="Times New Roman"/>
          <w:sz w:val="24"/>
          <w:szCs w:val="24"/>
        </w:rPr>
        <w:t xml:space="preserve">обнаруженные </w:t>
      </w:r>
      <w:r w:rsidRPr="008F5E85">
        <w:rPr>
          <w:rFonts w:ascii="Times New Roman" w:hAnsi="Times New Roman" w:cs="Times New Roman"/>
          <w:sz w:val="24"/>
          <w:szCs w:val="24"/>
        </w:rPr>
        <w:t>в течение Гарантийного Периода (далее «</w:t>
      </w:r>
      <w:r w:rsidRPr="008F5E85">
        <w:rPr>
          <w:rFonts w:ascii="Times New Roman" w:hAnsi="Times New Roman" w:cs="Times New Roman"/>
          <w:b/>
          <w:sz w:val="24"/>
          <w:szCs w:val="24"/>
        </w:rPr>
        <w:t>Гарантийные работы</w:t>
      </w:r>
      <w:r w:rsidRPr="008F5E85">
        <w:rPr>
          <w:rFonts w:ascii="Times New Roman" w:hAnsi="Times New Roman" w:cs="Times New Roman"/>
          <w:sz w:val="24"/>
          <w:szCs w:val="24"/>
        </w:rPr>
        <w:t>») согласно следующим условиям:</w:t>
      </w:r>
      <w:bookmarkEnd w:id="104"/>
      <w:bookmarkEnd w:id="105"/>
      <w:r w:rsidRPr="008F5E85">
        <w:rPr>
          <w:rFonts w:ascii="Times New Roman" w:hAnsi="Times New Roman" w:cs="Times New Roman"/>
          <w:sz w:val="24"/>
          <w:szCs w:val="24"/>
        </w:rPr>
        <w:t xml:space="preserve"> </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5D5F6C" w:rsidRPr="008F5E85">
        <w:rPr>
          <w:rFonts w:ascii="Times New Roman" w:hAnsi="Times New Roman"/>
          <w:sz w:val="24"/>
          <w:szCs w:val="24"/>
        </w:rPr>
        <w:tab/>
      </w:r>
      <w:r w:rsidRPr="008F5E85">
        <w:rPr>
          <w:rFonts w:ascii="Times New Roman" w:hAnsi="Times New Roman"/>
          <w:sz w:val="24"/>
          <w:szCs w:val="24"/>
        </w:rPr>
        <w:t>Генеральный Подрядчик организовывает бригаду для выполнения Гарантийных работ, состоящую из специалистов, способных квалифицированно и с отличным качеством выполнять все типы работ, описанных в Договоре. По требованию Заказчика Генеральный Подрядчик увеличивает или уменьшает численность специалистов такой бригады</w:t>
      </w:r>
      <w:r w:rsidR="009937EF" w:rsidRPr="008F5E85">
        <w:rPr>
          <w:rFonts w:ascii="Times New Roman" w:hAnsi="Times New Roman"/>
          <w:sz w:val="24"/>
          <w:szCs w:val="24"/>
        </w:rPr>
        <w:t>;</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5D5F6C" w:rsidRPr="008F5E85">
        <w:rPr>
          <w:rFonts w:ascii="Times New Roman" w:hAnsi="Times New Roman"/>
          <w:sz w:val="24"/>
          <w:szCs w:val="24"/>
        </w:rPr>
        <w:tab/>
      </w:r>
      <w:r w:rsidRPr="008F5E85">
        <w:rPr>
          <w:rFonts w:ascii="Times New Roman" w:hAnsi="Times New Roman"/>
          <w:sz w:val="24"/>
          <w:szCs w:val="24"/>
        </w:rPr>
        <w:t xml:space="preserve">Заказчик уведомляет Генерального Подрядчика в письменной форме об обнаруженном </w:t>
      </w:r>
      <w:r w:rsidR="00BD4724" w:rsidRPr="008F5E85">
        <w:rPr>
          <w:rFonts w:ascii="Times New Roman" w:hAnsi="Times New Roman"/>
          <w:sz w:val="24"/>
          <w:szCs w:val="24"/>
        </w:rPr>
        <w:t xml:space="preserve">Дефекте </w:t>
      </w:r>
      <w:r w:rsidRPr="008F5E85">
        <w:rPr>
          <w:rFonts w:ascii="Times New Roman" w:hAnsi="Times New Roman"/>
          <w:sz w:val="24"/>
          <w:szCs w:val="24"/>
        </w:rPr>
        <w:t>посредством отправления по факсу гарантийной заявки на устранение повреждения и/или ущерба</w:t>
      </w:r>
      <w:r w:rsidR="009937EF" w:rsidRPr="008F5E85">
        <w:rPr>
          <w:rFonts w:ascii="Times New Roman" w:hAnsi="Times New Roman"/>
          <w:sz w:val="24"/>
          <w:szCs w:val="24"/>
        </w:rPr>
        <w:t>;</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5D5F6C" w:rsidRPr="008F5E85">
        <w:rPr>
          <w:rFonts w:ascii="Times New Roman" w:hAnsi="Times New Roman"/>
          <w:sz w:val="24"/>
          <w:szCs w:val="24"/>
        </w:rPr>
        <w:tab/>
      </w:r>
      <w:r w:rsidR="009937EF" w:rsidRPr="008F5E85">
        <w:rPr>
          <w:rFonts w:ascii="Times New Roman" w:hAnsi="Times New Roman"/>
          <w:sz w:val="24"/>
          <w:szCs w:val="24"/>
        </w:rPr>
        <w:t>о</w:t>
      </w:r>
      <w:r w:rsidRPr="008F5E85">
        <w:rPr>
          <w:rFonts w:ascii="Times New Roman" w:hAnsi="Times New Roman"/>
          <w:sz w:val="24"/>
          <w:szCs w:val="24"/>
        </w:rPr>
        <w:t xml:space="preserve">тветственное лицо бригады Генерального Подрядчика обязано явиться для осмотра </w:t>
      </w:r>
      <w:r w:rsidR="00BD4724" w:rsidRPr="008F5E85">
        <w:rPr>
          <w:rFonts w:ascii="Times New Roman" w:hAnsi="Times New Roman"/>
          <w:sz w:val="24"/>
          <w:szCs w:val="24"/>
        </w:rPr>
        <w:t xml:space="preserve">Дефекта </w:t>
      </w:r>
      <w:r w:rsidRPr="008F5E85">
        <w:rPr>
          <w:rFonts w:ascii="Times New Roman" w:hAnsi="Times New Roman"/>
          <w:sz w:val="24"/>
          <w:szCs w:val="24"/>
        </w:rPr>
        <w:t>в указанное в гарантийной заявке время (в течение 24 часов после отправления гарантийной заявки) и в означенном месте. В случае возникновения аварии Генеральный Подрядчик должен предпринять все возможные усилия для прибытия на Объект в максимально кратчайший срок</w:t>
      </w:r>
      <w:r w:rsidR="009937EF" w:rsidRPr="008F5E85">
        <w:rPr>
          <w:rFonts w:ascii="Times New Roman" w:hAnsi="Times New Roman"/>
          <w:sz w:val="24"/>
          <w:szCs w:val="24"/>
        </w:rPr>
        <w:t>;</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5D5F6C" w:rsidRPr="008F5E85">
        <w:rPr>
          <w:rFonts w:ascii="Times New Roman" w:hAnsi="Times New Roman"/>
          <w:sz w:val="24"/>
          <w:szCs w:val="24"/>
        </w:rPr>
        <w:tab/>
      </w:r>
      <w:r w:rsidR="009937EF" w:rsidRPr="008F5E85">
        <w:rPr>
          <w:rFonts w:ascii="Times New Roman" w:hAnsi="Times New Roman"/>
          <w:sz w:val="24"/>
          <w:szCs w:val="24"/>
        </w:rPr>
        <w:t>в</w:t>
      </w:r>
      <w:r w:rsidRPr="008F5E85">
        <w:rPr>
          <w:rFonts w:ascii="Times New Roman" w:hAnsi="Times New Roman"/>
          <w:sz w:val="24"/>
          <w:szCs w:val="24"/>
        </w:rPr>
        <w:t xml:space="preserve"> течение 24 часов, следующих после </w:t>
      </w:r>
      <w:r w:rsidR="00AE6B3A" w:rsidRPr="008F5E85">
        <w:rPr>
          <w:rFonts w:ascii="Times New Roman" w:hAnsi="Times New Roman"/>
          <w:sz w:val="24"/>
          <w:szCs w:val="24"/>
        </w:rPr>
        <w:t>осмотра</w:t>
      </w:r>
      <w:r w:rsidRPr="008F5E85">
        <w:rPr>
          <w:rFonts w:ascii="Times New Roman" w:hAnsi="Times New Roman"/>
          <w:sz w:val="24"/>
          <w:szCs w:val="24"/>
        </w:rPr>
        <w:t xml:space="preserve"> </w:t>
      </w:r>
      <w:r w:rsidR="00BD4724" w:rsidRPr="008F5E85">
        <w:rPr>
          <w:rFonts w:ascii="Times New Roman" w:hAnsi="Times New Roman"/>
          <w:sz w:val="24"/>
          <w:szCs w:val="24"/>
        </w:rPr>
        <w:t>Дефекта</w:t>
      </w:r>
      <w:r w:rsidR="00AE6B3A" w:rsidRPr="008F5E85">
        <w:rPr>
          <w:rFonts w:ascii="Times New Roman" w:hAnsi="Times New Roman"/>
          <w:sz w:val="24"/>
          <w:szCs w:val="24"/>
        </w:rPr>
        <w:t xml:space="preserve"> (время осмотра Дефекта указано в гарантийной заявке)</w:t>
      </w:r>
      <w:r w:rsidRPr="008F5E85">
        <w:rPr>
          <w:rFonts w:ascii="Times New Roman" w:hAnsi="Times New Roman"/>
          <w:sz w:val="24"/>
          <w:szCs w:val="24"/>
        </w:rPr>
        <w:t>, Генеральный Подрядчик должен подписать гарантийную заявку, чем подтверждает факт ее получения, и возвращает ее Заказчику с планом выполнения Гарантийных работ. Если Генеральный Подрядчик уклоняется от подписания гарантийной заявки</w:t>
      </w:r>
      <w:r w:rsidR="008353CA" w:rsidRPr="008F5E85">
        <w:rPr>
          <w:rFonts w:ascii="Times New Roman" w:hAnsi="Times New Roman"/>
          <w:sz w:val="24"/>
          <w:szCs w:val="24"/>
        </w:rPr>
        <w:t xml:space="preserve"> и/или не направляет своего представителя в срок, </w:t>
      </w:r>
      <w:r w:rsidR="00B0256D" w:rsidRPr="008F5E85">
        <w:rPr>
          <w:rFonts w:ascii="Times New Roman" w:hAnsi="Times New Roman"/>
          <w:sz w:val="24"/>
          <w:szCs w:val="24"/>
        </w:rPr>
        <w:t>определенный</w:t>
      </w:r>
      <w:r w:rsidR="0044688F" w:rsidRPr="008F5E85">
        <w:rPr>
          <w:rFonts w:ascii="Times New Roman" w:hAnsi="Times New Roman"/>
          <w:sz w:val="24"/>
          <w:szCs w:val="24"/>
        </w:rPr>
        <w:t xml:space="preserve"> в настоящем пункте </w:t>
      </w:r>
      <w:r w:rsidR="008353CA" w:rsidRPr="008F5E85">
        <w:rPr>
          <w:rFonts w:ascii="Times New Roman" w:hAnsi="Times New Roman"/>
          <w:sz w:val="24"/>
          <w:szCs w:val="24"/>
        </w:rPr>
        <w:t xml:space="preserve">Договора, </w:t>
      </w:r>
      <w:r w:rsidR="0006167C" w:rsidRPr="008F5E85">
        <w:rPr>
          <w:rFonts w:ascii="Times New Roman" w:hAnsi="Times New Roman"/>
          <w:sz w:val="24"/>
          <w:szCs w:val="24"/>
        </w:rPr>
        <w:t>с</w:t>
      </w:r>
      <w:r w:rsidRPr="008F5E85">
        <w:rPr>
          <w:rFonts w:ascii="Times New Roman" w:hAnsi="Times New Roman"/>
          <w:sz w:val="24"/>
          <w:szCs w:val="24"/>
        </w:rPr>
        <w:t xml:space="preserve">рок проведения гарантийного ремонта начинается </w:t>
      </w:r>
      <w:proofErr w:type="gramStart"/>
      <w:r w:rsidRPr="008F5E85">
        <w:rPr>
          <w:rFonts w:ascii="Times New Roman" w:hAnsi="Times New Roman"/>
          <w:sz w:val="24"/>
          <w:szCs w:val="24"/>
        </w:rPr>
        <w:t>с даты отправки</w:t>
      </w:r>
      <w:proofErr w:type="gramEnd"/>
      <w:r w:rsidRPr="008F5E85">
        <w:rPr>
          <w:rFonts w:ascii="Times New Roman" w:hAnsi="Times New Roman"/>
          <w:sz w:val="24"/>
          <w:szCs w:val="24"/>
        </w:rPr>
        <w:t xml:space="preserve"> Заказчиком гарантийной заявки Генеральному Подрядчику. План </w:t>
      </w:r>
      <w:r w:rsidR="007C08E1" w:rsidRPr="008F5E85">
        <w:rPr>
          <w:rFonts w:ascii="Times New Roman" w:hAnsi="Times New Roman"/>
          <w:sz w:val="24"/>
          <w:szCs w:val="24"/>
        </w:rPr>
        <w:t xml:space="preserve">Гарантийных </w:t>
      </w:r>
      <w:r w:rsidRPr="008F5E85">
        <w:rPr>
          <w:rFonts w:ascii="Times New Roman" w:hAnsi="Times New Roman"/>
          <w:sz w:val="24"/>
          <w:szCs w:val="24"/>
        </w:rPr>
        <w:t>работ включает в себя:</w:t>
      </w:r>
    </w:p>
    <w:p w:rsidR="00AB0DAE" w:rsidRPr="008F5E85" w:rsidRDefault="00CF0E01"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 xml:space="preserve">график производства Гарантийных работ и/или поставки </w:t>
      </w:r>
      <w:r w:rsidR="007B27DB" w:rsidRPr="008F5E85">
        <w:rPr>
          <w:rFonts w:ascii="Times New Roman" w:hAnsi="Times New Roman" w:cs="Times New Roman"/>
          <w:sz w:val="24"/>
          <w:szCs w:val="24"/>
        </w:rPr>
        <w:t>Материал</w:t>
      </w:r>
      <w:r w:rsidR="007A2B27" w:rsidRPr="008F5E85">
        <w:rPr>
          <w:rFonts w:ascii="Times New Roman" w:hAnsi="Times New Roman" w:cs="Times New Roman"/>
          <w:sz w:val="24"/>
          <w:szCs w:val="24"/>
        </w:rPr>
        <w:t>ов</w:t>
      </w:r>
      <w:r w:rsidR="009937EF" w:rsidRPr="008F5E85">
        <w:rPr>
          <w:rFonts w:ascii="Times New Roman" w:hAnsi="Times New Roman" w:cs="Times New Roman"/>
          <w:sz w:val="24"/>
          <w:szCs w:val="24"/>
        </w:rPr>
        <w:t>;</w:t>
      </w:r>
    </w:p>
    <w:p w:rsidR="00AB0DAE" w:rsidRPr="008F5E85" w:rsidRDefault="00CF0E01"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методы производства Гарантийных работ</w:t>
      </w:r>
      <w:r w:rsidR="009937EF" w:rsidRPr="008F5E85">
        <w:rPr>
          <w:rFonts w:ascii="Times New Roman" w:hAnsi="Times New Roman" w:cs="Times New Roman"/>
          <w:sz w:val="24"/>
          <w:szCs w:val="24"/>
        </w:rPr>
        <w:t>;</w:t>
      </w:r>
    </w:p>
    <w:p w:rsidR="00AB0DAE" w:rsidRPr="008F5E85" w:rsidRDefault="00CF0E01"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количество лиц бригады, необходимых для производства данных работ</w:t>
      </w:r>
      <w:r w:rsidR="009937EF" w:rsidRPr="008F5E85">
        <w:rPr>
          <w:rFonts w:ascii="Times New Roman" w:hAnsi="Times New Roman" w:cs="Times New Roman"/>
          <w:sz w:val="24"/>
          <w:szCs w:val="24"/>
        </w:rPr>
        <w:t>;</w:t>
      </w:r>
    </w:p>
    <w:p w:rsidR="007A2B27" w:rsidRPr="008F5E85" w:rsidRDefault="00CF0E01"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9937EF" w:rsidRPr="008F5E85">
        <w:rPr>
          <w:rFonts w:ascii="Times New Roman" w:hAnsi="Times New Roman" w:cs="Times New Roman"/>
          <w:sz w:val="24"/>
          <w:szCs w:val="24"/>
        </w:rPr>
        <w:t>о</w:t>
      </w:r>
      <w:r w:rsidR="007A2B27" w:rsidRPr="008F5E85">
        <w:rPr>
          <w:rFonts w:ascii="Times New Roman" w:hAnsi="Times New Roman" w:cs="Times New Roman"/>
          <w:sz w:val="24"/>
          <w:szCs w:val="24"/>
        </w:rPr>
        <w:t xml:space="preserve">писание используемых </w:t>
      </w:r>
      <w:r w:rsidR="007B27DB" w:rsidRPr="008F5E85">
        <w:rPr>
          <w:rFonts w:ascii="Times New Roman" w:hAnsi="Times New Roman" w:cs="Times New Roman"/>
          <w:sz w:val="24"/>
          <w:szCs w:val="24"/>
        </w:rPr>
        <w:t>Материал</w:t>
      </w:r>
      <w:r w:rsidR="007A2B27" w:rsidRPr="008F5E85">
        <w:rPr>
          <w:rFonts w:ascii="Times New Roman" w:hAnsi="Times New Roman" w:cs="Times New Roman"/>
          <w:sz w:val="24"/>
          <w:szCs w:val="24"/>
        </w:rPr>
        <w:t>ов</w:t>
      </w:r>
      <w:r w:rsidR="009937EF" w:rsidRPr="008F5E85">
        <w:rPr>
          <w:rFonts w:ascii="Times New Roman" w:hAnsi="Times New Roman" w:cs="Times New Roman"/>
          <w:sz w:val="24"/>
          <w:szCs w:val="24"/>
        </w:rPr>
        <w:t>;</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CF0E01" w:rsidRPr="008F5E85">
        <w:rPr>
          <w:rFonts w:ascii="Times New Roman" w:hAnsi="Times New Roman"/>
          <w:sz w:val="24"/>
          <w:szCs w:val="24"/>
        </w:rPr>
        <w:t xml:space="preserve"> </w:t>
      </w:r>
      <w:r w:rsidRPr="008F5E85">
        <w:rPr>
          <w:rFonts w:ascii="Times New Roman" w:hAnsi="Times New Roman"/>
          <w:sz w:val="24"/>
          <w:szCs w:val="24"/>
        </w:rPr>
        <w:t xml:space="preserve">Заказчик должен одобрить план выполнения Гарантийных работ в течение 24 часов после его получения. Заказчик имеет право изменить и/или не утвердить его в случае, если считает, что, согласно представленному </w:t>
      </w:r>
      <w:r w:rsidR="00BD4724" w:rsidRPr="008F5E85">
        <w:rPr>
          <w:rFonts w:ascii="Times New Roman" w:hAnsi="Times New Roman"/>
          <w:sz w:val="24"/>
          <w:szCs w:val="24"/>
        </w:rPr>
        <w:t>плану</w:t>
      </w:r>
      <w:r w:rsidRPr="008F5E85">
        <w:rPr>
          <w:rFonts w:ascii="Times New Roman" w:hAnsi="Times New Roman"/>
          <w:sz w:val="24"/>
          <w:szCs w:val="24"/>
        </w:rPr>
        <w:t xml:space="preserve">, Генеральный Подрядчик недостаточно полно и качественно устранит </w:t>
      </w:r>
      <w:r w:rsidR="00BD4724" w:rsidRPr="008F5E85">
        <w:rPr>
          <w:rFonts w:ascii="Times New Roman" w:hAnsi="Times New Roman"/>
          <w:sz w:val="24"/>
          <w:szCs w:val="24"/>
        </w:rPr>
        <w:t>Дефект</w:t>
      </w:r>
      <w:r w:rsidRPr="008F5E85">
        <w:rPr>
          <w:rFonts w:ascii="Times New Roman" w:hAnsi="Times New Roman"/>
          <w:sz w:val="24"/>
          <w:szCs w:val="24"/>
        </w:rPr>
        <w:t>, или рабочие часы могут создать люб</w:t>
      </w:r>
      <w:r w:rsidR="009937EF" w:rsidRPr="008F5E85">
        <w:rPr>
          <w:rFonts w:ascii="Times New Roman" w:hAnsi="Times New Roman"/>
          <w:sz w:val="24"/>
          <w:szCs w:val="24"/>
        </w:rPr>
        <w:t>ые неудобства для третьих лиц;</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5D5F6C" w:rsidRPr="008F5E85">
        <w:rPr>
          <w:rFonts w:ascii="Times New Roman" w:hAnsi="Times New Roman"/>
          <w:sz w:val="24"/>
          <w:szCs w:val="24"/>
        </w:rPr>
        <w:tab/>
      </w:r>
      <w:r w:rsidRPr="008F5E85">
        <w:rPr>
          <w:rFonts w:ascii="Times New Roman" w:hAnsi="Times New Roman"/>
          <w:sz w:val="24"/>
          <w:szCs w:val="24"/>
        </w:rPr>
        <w:t xml:space="preserve">Генеральный Подрядчик должен выполнить все работы по устранению </w:t>
      </w:r>
      <w:r w:rsidR="00BD4724" w:rsidRPr="008F5E85">
        <w:rPr>
          <w:rFonts w:ascii="Times New Roman" w:hAnsi="Times New Roman"/>
          <w:sz w:val="24"/>
          <w:szCs w:val="24"/>
        </w:rPr>
        <w:t xml:space="preserve">Недостатков </w:t>
      </w:r>
      <w:r w:rsidRPr="008F5E85">
        <w:rPr>
          <w:rFonts w:ascii="Times New Roman" w:hAnsi="Times New Roman"/>
          <w:sz w:val="24"/>
          <w:szCs w:val="24"/>
        </w:rPr>
        <w:t xml:space="preserve">и </w:t>
      </w:r>
      <w:r w:rsidR="00BD4724" w:rsidRPr="008F5E85">
        <w:rPr>
          <w:rFonts w:ascii="Times New Roman" w:hAnsi="Times New Roman"/>
          <w:sz w:val="24"/>
          <w:szCs w:val="24"/>
        </w:rPr>
        <w:t>Дефектов</w:t>
      </w:r>
      <w:r w:rsidRPr="008F5E85">
        <w:rPr>
          <w:rFonts w:ascii="Times New Roman" w:hAnsi="Times New Roman"/>
          <w:sz w:val="24"/>
          <w:szCs w:val="24"/>
        </w:rPr>
        <w:t>, указанных в гарантийной заявке, в строгом соответствии с одобренным Заказчиком планом выполнения Гарантийных работ</w:t>
      </w:r>
      <w:r w:rsidR="009937EF" w:rsidRPr="008F5E85">
        <w:rPr>
          <w:rFonts w:ascii="Times New Roman" w:hAnsi="Times New Roman"/>
          <w:sz w:val="24"/>
          <w:szCs w:val="24"/>
        </w:rPr>
        <w:t>;</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5D5F6C" w:rsidRPr="008F5E85">
        <w:rPr>
          <w:rFonts w:ascii="Times New Roman" w:hAnsi="Times New Roman"/>
          <w:sz w:val="24"/>
          <w:szCs w:val="24"/>
        </w:rPr>
        <w:tab/>
      </w:r>
      <w:r w:rsidR="009937EF" w:rsidRPr="008F5E85">
        <w:rPr>
          <w:rFonts w:ascii="Times New Roman" w:hAnsi="Times New Roman"/>
          <w:sz w:val="24"/>
          <w:szCs w:val="24"/>
        </w:rPr>
        <w:t>д</w:t>
      </w:r>
      <w:r w:rsidRPr="008F5E85">
        <w:rPr>
          <w:rFonts w:ascii="Times New Roman" w:hAnsi="Times New Roman"/>
          <w:sz w:val="24"/>
          <w:szCs w:val="24"/>
        </w:rPr>
        <w:t xml:space="preserve">ля замены дефектной или поврежденной работы и/или </w:t>
      </w:r>
      <w:r w:rsidR="007B27DB" w:rsidRPr="008F5E85">
        <w:rPr>
          <w:rFonts w:ascii="Times New Roman" w:hAnsi="Times New Roman"/>
          <w:sz w:val="24"/>
          <w:szCs w:val="24"/>
        </w:rPr>
        <w:t>Материал</w:t>
      </w:r>
      <w:r w:rsidRPr="008F5E85">
        <w:rPr>
          <w:rFonts w:ascii="Times New Roman" w:hAnsi="Times New Roman"/>
          <w:sz w:val="24"/>
          <w:szCs w:val="24"/>
        </w:rPr>
        <w:t xml:space="preserve">а Генеральный Подрядчик должен использовать </w:t>
      </w:r>
      <w:r w:rsidR="007B27DB" w:rsidRPr="008F5E85">
        <w:rPr>
          <w:rFonts w:ascii="Times New Roman" w:hAnsi="Times New Roman"/>
          <w:sz w:val="24"/>
          <w:szCs w:val="24"/>
        </w:rPr>
        <w:t>Материал</w:t>
      </w:r>
      <w:r w:rsidRPr="008F5E85">
        <w:rPr>
          <w:rFonts w:ascii="Times New Roman" w:hAnsi="Times New Roman"/>
          <w:sz w:val="24"/>
          <w:szCs w:val="24"/>
        </w:rPr>
        <w:t xml:space="preserve">ы, одобренные Заказчиком в соответствии с настоящим Договором. Если по какой-либо причине такой </w:t>
      </w:r>
      <w:r w:rsidR="007B27DB" w:rsidRPr="008F5E85">
        <w:rPr>
          <w:rFonts w:ascii="Times New Roman" w:hAnsi="Times New Roman"/>
          <w:sz w:val="24"/>
          <w:szCs w:val="24"/>
        </w:rPr>
        <w:t>Материал</w:t>
      </w:r>
      <w:r w:rsidRPr="008F5E85">
        <w:rPr>
          <w:rFonts w:ascii="Times New Roman" w:hAnsi="Times New Roman"/>
          <w:sz w:val="24"/>
          <w:szCs w:val="24"/>
        </w:rPr>
        <w:t xml:space="preserve"> недоступен, Генеральный Подрядчик, чтобы применить другой, письменно согласует этот </w:t>
      </w:r>
      <w:r w:rsidR="007B27DB" w:rsidRPr="008F5E85">
        <w:rPr>
          <w:rFonts w:ascii="Times New Roman" w:hAnsi="Times New Roman"/>
          <w:sz w:val="24"/>
          <w:szCs w:val="24"/>
        </w:rPr>
        <w:t>Материал</w:t>
      </w:r>
      <w:r w:rsidRPr="008F5E85">
        <w:rPr>
          <w:rFonts w:ascii="Times New Roman" w:hAnsi="Times New Roman"/>
          <w:sz w:val="24"/>
          <w:szCs w:val="24"/>
        </w:rPr>
        <w:t xml:space="preserve"> с Заказчиком</w:t>
      </w:r>
      <w:r w:rsidR="009937EF" w:rsidRPr="008F5E85">
        <w:rPr>
          <w:rFonts w:ascii="Times New Roman" w:hAnsi="Times New Roman"/>
          <w:sz w:val="24"/>
          <w:szCs w:val="24"/>
        </w:rPr>
        <w:t>;</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5D5F6C" w:rsidRPr="008F5E85">
        <w:rPr>
          <w:rFonts w:ascii="Times New Roman" w:hAnsi="Times New Roman"/>
          <w:sz w:val="24"/>
          <w:szCs w:val="24"/>
        </w:rPr>
        <w:tab/>
      </w:r>
      <w:r w:rsidR="009937EF" w:rsidRPr="008F5E85">
        <w:rPr>
          <w:rFonts w:ascii="Times New Roman" w:hAnsi="Times New Roman"/>
          <w:sz w:val="24"/>
          <w:szCs w:val="24"/>
        </w:rPr>
        <w:t>п</w:t>
      </w:r>
      <w:r w:rsidRPr="008F5E85">
        <w:rPr>
          <w:rFonts w:ascii="Times New Roman" w:hAnsi="Times New Roman"/>
          <w:sz w:val="24"/>
          <w:szCs w:val="24"/>
        </w:rPr>
        <w:t>осле завершения Гарантийных работ, выполненных согласно утвержденному плану, Генеральный Подрядчик приглашает Заказчика на инспекцию</w:t>
      </w:r>
      <w:r w:rsidR="009937EF" w:rsidRPr="008F5E85">
        <w:rPr>
          <w:rFonts w:ascii="Times New Roman" w:hAnsi="Times New Roman"/>
          <w:sz w:val="24"/>
          <w:szCs w:val="24"/>
        </w:rPr>
        <w:t>;</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lastRenderedPageBreak/>
        <w:t>-</w:t>
      </w:r>
      <w:r w:rsidR="005D5F6C" w:rsidRPr="008F5E85">
        <w:rPr>
          <w:rFonts w:ascii="Times New Roman" w:hAnsi="Times New Roman"/>
          <w:sz w:val="24"/>
          <w:szCs w:val="24"/>
        </w:rPr>
        <w:tab/>
      </w:r>
      <w:r w:rsidR="009937EF" w:rsidRPr="008F5E85">
        <w:rPr>
          <w:rFonts w:ascii="Times New Roman" w:hAnsi="Times New Roman"/>
          <w:sz w:val="24"/>
          <w:szCs w:val="24"/>
        </w:rPr>
        <w:t>е</w:t>
      </w:r>
      <w:r w:rsidRPr="008F5E85">
        <w:rPr>
          <w:rFonts w:ascii="Times New Roman" w:hAnsi="Times New Roman"/>
          <w:sz w:val="24"/>
          <w:szCs w:val="24"/>
        </w:rPr>
        <w:t>сли Заказчик находит законченную Гарантийную работу приемлемой и принимает ее как выполненную, он подписывает соответствующую Гарантийную заявку и возвращает ее Генеральному Подрядчику. Если Заказчик находит законченную Гарантийную работу неприемлемой, он в письменном виде, в течение 2 (двух) Календарных</w:t>
      </w:r>
      <w:r w:rsidRPr="008F5E85" w:rsidDel="00DC1832">
        <w:rPr>
          <w:rFonts w:ascii="Times New Roman" w:hAnsi="Times New Roman"/>
          <w:sz w:val="24"/>
          <w:szCs w:val="24"/>
        </w:rPr>
        <w:t xml:space="preserve"> </w:t>
      </w:r>
      <w:r w:rsidRPr="008F5E85">
        <w:rPr>
          <w:rFonts w:ascii="Times New Roman" w:hAnsi="Times New Roman"/>
          <w:sz w:val="24"/>
          <w:szCs w:val="24"/>
        </w:rPr>
        <w:t xml:space="preserve">дней </w:t>
      </w:r>
      <w:proofErr w:type="gramStart"/>
      <w:r w:rsidRPr="008F5E85">
        <w:rPr>
          <w:rFonts w:ascii="Times New Roman" w:hAnsi="Times New Roman"/>
          <w:sz w:val="24"/>
          <w:szCs w:val="24"/>
        </w:rPr>
        <w:t>с даты инспекции</w:t>
      </w:r>
      <w:proofErr w:type="gramEnd"/>
      <w:r w:rsidRPr="008F5E85">
        <w:rPr>
          <w:rFonts w:ascii="Times New Roman" w:hAnsi="Times New Roman"/>
          <w:sz w:val="24"/>
          <w:szCs w:val="24"/>
        </w:rPr>
        <w:t>, предоставляет Генеральному Подрядчику свои обоснованные претензии к Гарантийной работе, Генеральный Подрядчик устраняет причину таких претензий и повторно назначает инспекцию завершенной Гарантийной работы согласно описанной выше процедуре</w:t>
      </w:r>
      <w:r w:rsidR="009937EF" w:rsidRPr="008F5E85">
        <w:rPr>
          <w:rFonts w:ascii="Times New Roman" w:hAnsi="Times New Roman"/>
          <w:sz w:val="24"/>
          <w:szCs w:val="24"/>
        </w:rPr>
        <w:t>;</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5D5F6C" w:rsidRPr="008F5E85">
        <w:rPr>
          <w:rFonts w:ascii="Times New Roman" w:hAnsi="Times New Roman"/>
          <w:sz w:val="24"/>
          <w:szCs w:val="24"/>
        </w:rPr>
        <w:tab/>
      </w:r>
      <w:r w:rsidR="009937EF" w:rsidRPr="008F5E85">
        <w:rPr>
          <w:rFonts w:ascii="Times New Roman" w:hAnsi="Times New Roman"/>
          <w:sz w:val="24"/>
          <w:szCs w:val="24"/>
        </w:rPr>
        <w:t>п</w:t>
      </w:r>
      <w:r w:rsidRPr="008F5E85">
        <w:rPr>
          <w:rFonts w:ascii="Times New Roman" w:hAnsi="Times New Roman"/>
          <w:sz w:val="24"/>
          <w:szCs w:val="24"/>
        </w:rPr>
        <w:t>осле завершения Гарантийных работ Генеральный Подрядчик должен провести полную уборку места производства работ</w:t>
      </w:r>
      <w:r w:rsidR="009937EF" w:rsidRPr="008F5E85">
        <w:rPr>
          <w:rFonts w:ascii="Times New Roman" w:hAnsi="Times New Roman"/>
          <w:sz w:val="24"/>
          <w:szCs w:val="24"/>
        </w:rPr>
        <w:t>.</w:t>
      </w:r>
    </w:p>
    <w:p w:rsidR="007A2B27" w:rsidRPr="008F5E85" w:rsidRDefault="007A2B27"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Обнаруженные в Гарантийный Период </w:t>
      </w:r>
      <w:r w:rsidR="00BD4724" w:rsidRPr="008F5E85">
        <w:rPr>
          <w:rFonts w:ascii="Times New Roman" w:hAnsi="Times New Roman" w:cs="Times New Roman"/>
          <w:sz w:val="24"/>
          <w:szCs w:val="24"/>
        </w:rPr>
        <w:t xml:space="preserve">Недостатки </w:t>
      </w:r>
      <w:r w:rsidRPr="008F5E85">
        <w:rPr>
          <w:rFonts w:ascii="Times New Roman" w:hAnsi="Times New Roman" w:cs="Times New Roman"/>
          <w:sz w:val="24"/>
          <w:szCs w:val="24"/>
        </w:rPr>
        <w:t xml:space="preserve">или </w:t>
      </w:r>
      <w:r w:rsidR="00BD4724" w:rsidRPr="008F5E85">
        <w:rPr>
          <w:rFonts w:ascii="Times New Roman" w:hAnsi="Times New Roman" w:cs="Times New Roman"/>
          <w:sz w:val="24"/>
          <w:szCs w:val="24"/>
        </w:rPr>
        <w:t>Д</w:t>
      </w:r>
      <w:r w:rsidRPr="008F5E85">
        <w:rPr>
          <w:rFonts w:ascii="Times New Roman" w:hAnsi="Times New Roman" w:cs="Times New Roman"/>
          <w:sz w:val="24"/>
          <w:szCs w:val="24"/>
        </w:rPr>
        <w:t xml:space="preserve">ефекты Работ, Генеральный Подрядчик обязан устранить за свой счет без просрочек и в течение срока, согласованного с Заказчиком в соответствующем плане выполнения Гарантийных работ. Такой срок в любом случае не должен превышать 30 (тридцать) </w:t>
      </w:r>
      <w:r w:rsidR="002E3C3A" w:rsidRPr="008F5E85">
        <w:rPr>
          <w:rFonts w:ascii="Times New Roman" w:hAnsi="Times New Roman" w:cs="Times New Roman"/>
          <w:sz w:val="24"/>
          <w:szCs w:val="24"/>
        </w:rPr>
        <w:t xml:space="preserve">Календарных </w:t>
      </w:r>
      <w:r w:rsidRPr="008F5E85">
        <w:rPr>
          <w:rFonts w:ascii="Times New Roman" w:hAnsi="Times New Roman" w:cs="Times New Roman"/>
          <w:sz w:val="24"/>
          <w:szCs w:val="24"/>
        </w:rPr>
        <w:t xml:space="preserve">дней. Гарантия качества результата Работ распространяется на все составляющие результата Работ. Гарантийный Период на все Работы, в которых обнаружен </w:t>
      </w:r>
      <w:r w:rsidR="00C64240" w:rsidRPr="008F5E85">
        <w:rPr>
          <w:rFonts w:ascii="Times New Roman" w:hAnsi="Times New Roman" w:cs="Times New Roman"/>
          <w:sz w:val="24"/>
          <w:szCs w:val="24"/>
        </w:rPr>
        <w:t>Недостат</w:t>
      </w:r>
      <w:r w:rsidRPr="008F5E85">
        <w:rPr>
          <w:rFonts w:ascii="Times New Roman" w:hAnsi="Times New Roman" w:cs="Times New Roman"/>
          <w:sz w:val="24"/>
          <w:szCs w:val="24"/>
        </w:rPr>
        <w:t xml:space="preserve">ок или </w:t>
      </w:r>
      <w:r w:rsidR="00C64240" w:rsidRPr="008F5E85">
        <w:rPr>
          <w:rFonts w:ascii="Times New Roman" w:hAnsi="Times New Roman" w:cs="Times New Roman"/>
          <w:sz w:val="24"/>
          <w:szCs w:val="24"/>
        </w:rPr>
        <w:t>Дефект</w:t>
      </w:r>
      <w:r w:rsidRPr="008F5E85">
        <w:rPr>
          <w:rFonts w:ascii="Times New Roman" w:hAnsi="Times New Roman" w:cs="Times New Roman"/>
          <w:sz w:val="24"/>
          <w:szCs w:val="24"/>
        </w:rPr>
        <w:t xml:space="preserve">, продлевается на период устранения таких </w:t>
      </w:r>
      <w:r w:rsidR="00BD4724" w:rsidRPr="008F5E85">
        <w:rPr>
          <w:rFonts w:ascii="Times New Roman" w:hAnsi="Times New Roman" w:cs="Times New Roman"/>
          <w:sz w:val="24"/>
          <w:szCs w:val="24"/>
        </w:rPr>
        <w:t xml:space="preserve">Дефектов </w:t>
      </w:r>
      <w:r w:rsidRPr="008F5E85">
        <w:rPr>
          <w:rFonts w:ascii="Times New Roman" w:hAnsi="Times New Roman" w:cs="Times New Roman"/>
          <w:sz w:val="24"/>
          <w:szCs w:val="24"/>
        </w:rPr>
        <w:t xml:space="preserve">и/или </w:t>
      </w:r>
      <w:r w:rsidR="00BD4724" w:rsidRPr="008F5E85">
        <w:rPr>
          <w:rFonts w:ascii="Times New Roman" w:hAnsi="Times New Roman" w:cs="Times New Roman"/>
          <w:sz w:val="24"/>
          <w:szCs w:val="24"/>
        </w:rPr>
        <w:t>Недостатков</w:t>
      </w:r>
      <w:r w:rsidRPr="008F5E85">
        <w:rPr>
          <w:rFonts w:ascii="Times New Roman" w:hAnsi="Times New Roman" w:cs="Times New Roman"/>
          <w:sz w:val="24"/>
          <w:szCs w:val="24"/>
        </w:rPr>
        <w:t>.</w:t>
      </w:r>
    </w:p>
    <w:p w:rsidR="008353CA" w:rsidRPr="008F5E85" w:rsidRDefault="007A2B27"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Указанные гарантии не распространяются на случаи преднамеренного повреждения результата Работ со стороны Заказчика и третьих лиц, а также на случаи нарушения правил эксплуатации Заказчиком или третьими лицами и на случаи нормального износа. </w:t>
      </w:r>
    </w:p>
    <w:p w:rsidR="007A2B27" w:rsidRPr="008F5E85" w:rsidRDefault="007A2B27"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8F5E85">
        <w:rPr>
          <w:rFonts w:ascii="Times New Roman" w:hAnsi="Times New Roman" w:cs="Times New Roman"/>
          <w:sz w:val="24"/>
          <w:szCs w:val="24"/>
        </w:rPr>
        <w:t xml:space="preserve">При отказе Генерального Подрядчика от составления или подписания гарантийной заявки </w:t>
      </w:r>
      <w:r w:rsidR="00AE6B3A" w:rsidRPr="008F5E85">
        <w:rPr>
          <w:rFonts w:ascii="Times New Roman" w:hAnsi="Times New Roman" w:cs="Times New Roman"/>
          <w:sz w:val="24"/>
          <w:szCs w:val="24"/>
        </w:rPr>
        <w:t xml:space="preserve">на устранение </w:t>
      </w:r>
      <w:r w:rsidRPr="008F5E85">
        <w:rPr>
          <w:rFonts w:ascii="Times New Roman" w:hAnsi="Times New Roman" w:cs="Times New Roman"/>
          <w:sz w:val="24"/>
          <w:szCs w:val="24"/>
        </w:rPr>
        <w:t xml:space="preserve">обнаруженных </w:t>
      </w:r>
      <w:r w:rsidR="00C64240" w:rsidRPr="008F5E85">
        <w:rPr>
          <w:rFonts w:ascii="Times New Roman" w:hAnsi="Times New Roman" w:cs="Times New Roman"/>
          <w:sz w:val="24"/>
          <w:szCs w:val="24"/>
        </w:rPr>
        <w:t>Дефект</w:t>
      </w:r>
      <w:r w:rsidRPr="008F5E85">
        <w:rPr>
          <w:rFonts w:ascii="Times New Roman" w:hAnsi="Times New Roman" w:cs="Times New Roman"/>
          <w:sz w:val="24"/>
          <w:szCs w:val="24"/>
        </w:rPr>
        <w:t>ов по Договору и/или не</w:t>
      </w:r>
      <w:r w:rsidR="00A87F7E"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направления своего представителя в срок, указанный в </w:t>
      </w:r>
      <w:r w:rsidR="00910675" w:rsidRPr="008F5E85">
        <w:rPr>
          <w:rFonts w:ascii="Times New Roman" w:hAnsi="Times New Roman" w:cs="Times New Roman"/>
          <w:sz w:val="24"/>
          <w:szCs w:val="24"/>
        </w:rPr>
        <w:t>пункте</w:t>
      </w:r>
      <w:r w:rsidR="00DA4FE5" w:rsidRPr="008F5E85">
        <w:rPr>
          <w:rFonts w:ascii="Times New Roman" w:hAnsi="Times New Roman" w:cs="Times New Roman"/>
          <w:sz w:val="24"/>
          <w:szCs w:val="24"/>
        </w:rPr>
        <w:t xml:space="preserve">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_Ref304050541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44688F" w:rsidRPr="008F5E85">
        <w:rPr>
          <w:rFonts w:ascii="Times New Roman" w:hAnsi="Times New Roman" w:cs="Times New Roman"/>
          <w:sz w:val="24"/>
          <w:szCs w:val="24"/>
        </w:rPr>
        <w:t>19.7</w:t>
      </w:r>
      <w:r w:rsidR="00B03E6E" w:rsidRPr="008F5E85">
        <w:rPr>
          <w:rFonts w:ascii="Times New Roman" w:hAnsi="Times New Roman" w:cs="Times New Roman"/>
          <w:sz w:val="24"/>
          <w:szCs w:val="24"/>
        </w:rPr>
        <w:fldChar w:fldCharType="end"/>
      </w:r>
      <w:r w:rsidR="00AE6B3A" w:rsidRPr="008F5E85">
        <w:rPr>
          <w:rFonts w:ascii="Times New Roman" w:hAnsi="Times New Roman" w:cs="Times New Roman"/>
          <w:sz w:val="24"/>
          <w:szCs w:val="24"/>
        </w:rPr>
        <w:t xml:space="preserve"> </w:t>
      </w:r>
      <w:r w:rsidRPr="008F5E85">
        <w:rPr>
          <w:rFonts w:ascii="Times New Roman" w:hAnsi="Times New Roman" w:cs="Times New Roman"/>
          <w:sz w:val="24"/>
          <w:szCs w:val="24"/>
        </w:rPr>
        <w:t>Договора</w:t>
      </w:r>
      <w:r w:rsidR="00B0256D" w:rsidRPr="008F5E85">
        <w:rPr>
          <w:rFonts w:ascii="Times New Roman" w:hAnsi="Times New Roman" w:cs="Times New Roman"/>
          <w:sz w:val="24"/>
          <w:szCs w:val="24"/>
        </w:rPr>
        <w:t xml:space="preserve">, </w:t>
      </w:r>
      <w:r w:rsidR="00D92A4A" w:rsidRPr="008F5E85">
        <w:rPr>
          <w:rFonts w:ascii="Times New Roman" w:hAnsi="Times New Roman" w:cs="Times New Roman"/>
          <w:snapToGrid w:val="0"/>
          <w:sz w:val="24"/>
          <w:szCs w:val="24"/>
        </w:rPr>
        <w:t>или если</w:t>
      </w:r>
      <w:r w:rsidR="00D92A4A"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Генеральный Подрядчик уклоняется от выполнения гарантийных обязательств, предусмотренных настоящим Договором, или не устраняет обнаруженные </w:t>
      </w:r>
      <w:r w:rsidR="00BD4724" w:rsidRPr="008F5E85">
        <w:rPr>
          <w:rFonts w:ascii="Times New Roman" w:hAnsi="Times New Roman" w:cs="Times New Roman"/>
          <w:sz w:val="24"/>
          <w:szCs w:val="24"/>
        </w:rPr>
        <w:t>Недостатки</w:t>
      </w:r>
      <w:r w:rsidRPr="008F5E85">
        <w:rPr>
          <w:rFonts w:ascii="Times New Roman" w:hAnsi="Times New Roman" w:cs="Times New Roman"/>
          <w:sz w:val="24"/>
          <w:szCs w:val="24"/>
        </w:rPr>
        <w:t>/</w:t>
      </w:r>
      <w:r w:rsidR="00BD4724" w:rsidRPr="008F5E85">
        <w:rPr>
          <w:rFonts w:ascii="Times New Roman" w:hAnsi="Times New Roman" w:cs="Times New Roman"/>
          <w:sz w:val="24"/>
          <w:szCs w:val="24"/>
        </w:rPr>
        <w:t>Д</w:t>
      </w:r>
      <w:r w:rsidRPr="008F5E85">
        <w:rPr>
          <w:rFonts w:ascii="Times New Roman" w:hAnsi="Times New Roman" w:cs="Times New Roman"/>
          <w:sz w:val="24"/>
          <w:szCs w:val="24"/>
        </w:rPr>
        <w:t xml:space="preserve">ефекты в срок, согласованный Сторонами, Заказчик вправе поручить устранение </w:t>
      </w:r>
      <w:r w:rsidR="00BD4724" w:rsidRPr="008F5E85">
        <w:rPr>
          <w:rFonts w:ascii="Times New Roman" w:hAnsi="Times New Roman" w:cs="Times New Roman"/>
          <w:sz w:val="24"/>
          <w:szCs w:val="24"/>
        </w:rPr>
        <w:t>Недостатков</w:t>
      </w:r>
      <w:r w:rsidRPr="008F5E85">
        <w:rPr>
          <w:rFonts w:ascii="Times New Roman" w:hAnsi="Times New Roman" w:cs="Times New Roman"/>
          <w:sz w:val="24"/>
          <w:szCs w:val="24"/>
        </w:rPr>
        <w:t>/</w:t>
      </w:r>
      <w:r w:rsidR="00BD4724" w:rsidRPr="008F5E85">
        <w:rPr>
          <w:rFonts w:ascii="Times New Roman" w:hAnsi="Times New Roman" w:cs="Times New Roman"/>
          <w:sz w:val="24"/>
          <w:szCs w:val="24"/>
        </w:rPr>
        <w:t xml:space="preserve">Дефектов </w:t>
      </w:r>
      <w:r w:rsidRPr="008F5E85">
        <w:rPr>
          <w:rFonts w:ascii="Times New Roman" w:hAnsi="Times New Roman" w:cs="Times New Roman"/>
          <w:sz w:val="24"/>
          <w:szCs w:val="24"/>
        </w:rPr>
        <w:t>другому лицу за</w:t>
      </w:r>
      <w:proofErr w:type="gramEnd"/>
      <w:r w:rsidRPr="008F5E85">
        <w:rPr>
          <w:rFonts w:ascii="Times New Roman" w:hAnsi="Times New Roman" w:cs="Times New Roman"/>
          <w:sz w:val="24"/>
          <w:szCs w:val="24"/>
        </w:rPr>
        <w:t xml:space="preserve"> счет Генерального Подрядчика, а также потребовать от Генерального Подрядчика возмещения убытков. В случае поручения исправления </w:t>
      </w:r>
      <w:r w:rsidR="00BD4724" w:rsidRPr="008F5E85">
        <w:rPr>
          <w:rFonts w:ascii="Times New Roman" w:hAnsi="Times New Roman" w:cs="Times New Roman"/>
          <w:sz w:val="24"/>
          <w:szCs w:val="24"/>
        </w:rPr>
        <w:t xml:space="preserve">Работ </w:t>
      </w:r>
      <w:r w:rsidRPr="008F5E85">
        <w:rPr>
          <w:rFonts w:ascii="Times New Roman" w:hAnsi="Times New Roman" w:cs="Times New Roman"/>
          <w:sz w:val="24"/>
          <w:szCs w:val="24"/>
        </w:rPr>
        <w:t xml:space="preserve">другому лицу, о чем Заказчик предварительно в письменном виде уведомляет Генерального Подрядчика, Генеральный Подрядчик возмещает Заказчику стоимость выполнения таких </w:t>
      </w:r>
      <w:r w:rsidR="00BD4724" w:rsidRPr="008F5E85">
        <w:rPr>
          <w:rFonts w:ascii="Times New Roman" w:hAnsi="Times New Roman" w:cs="Times New Roman"/>
          <w:sz w:val="24"/>
          <w:szCs w:val="24"/>
        </w:rPr>
        <w:t xml:space="preserve">Работ </w:t>
      </w:r>
      <w:r w:rsidRPr="008F5E85">
        <w:rPr>
          <w:rFonts w:ascii="Times New Roman" w:hAnsi="Times New Roman" w:cs="Times New Roman"/>
          <w:sz w:val="24"/>
          <w:szCs w:val="24"/>
        </w:rPr>
        <w:t xml:space="preserve">третьим лицом на основании подтверждающих документов, представленных Заказчиком и в сроки, указанные в письменном требовании Заказчика. При этом Стороны согласны с тем, что сумма расходов Заказчика на устранение таких </w:t>
      </w:r>
      <w:r w:rsidR="00C64240" w:rsidRPr="008F5E85">
        <w:rPr>
          <w:rFonts w:ascii="Times New Roman" w:hAnsi="Times New Roman" w:cs="Times New Roman"/>
          <w:sz w:val="24"/>
          <w:szCs w:val="24"/>
        </w:rPr>
        <w:t>Недостат</w:t>
      </w:r>
      <w:r w:rsidRPr="008F5E85">
        <w:rPr>
          <w:rFonts w:ascii="Times New Roman" w:hAnsi="Times New Roman" w:cs="Times New Roman"/>
          <w:sz w:val="24"/>
          <w:szCs w:val="24"/>
        </w:rPr>
        <w:t xml:space="preserve">ков не зависит от суммы затрат Генерального Подрядчика, если бы такие </w:t>
      </w:r>
      <w:r w:rsidR="00C64240" w:rsidRPr="008F5E85">
        <w:rPr>
          <w:rFonts w:ascii="Times New Roman" w:hAnsi="Times New Roman" w:cs="Times New Roman"/>
          <w:sz w:val="24"/>
          <w:szCs w:val="24"/>
        </w:rPr>
        <w:t>Недостат</w:t>
      </w:r>
      <w:r w:rsidRPr="008F5E85">
        <w:rPr>
          <w:rFonts w:ascii="Times New Roman" w:hAnsi="Times New Roman" w:cs="Times New Roman"/>
          <w:sz w:val="24"/>
          <w:szCs w:val="24"/>
        </w:rPr>
        <w:t>ки устранялись его силами.</w:t>
      </w:r>
    </w:p>
    <w:p w:rsidR="007A2B27" w:rsidRPr="008F5E85" w:rsidRDefault="007A2B27"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Заказчик</w:t>
      </w:r>
      <w:r w:rsidR="00944C1B" w:rsidRPr="008F5E85">
        <w:rPr>
          <w:rFonts w:ascii="Times New Roman" w:hAnsi="Times New Roman" w:cs="Times New Roman"/>
          <w:sz w:val="24"/>
          <w:szCs w:val="24"/>
        </w:rPr>
        <w:t xml:space="preserve"> удерживает</w:t>
      </w:r>
      <w:r w:rsidRPr="008F5E85">
        <w:rPr>
          <w:rFonts w:ascii="Times New Roman" w:hAnsi="Times New Roman" w:cs="Times New Roman"/>
          <w:sz w:val="24"/>
          <w:szCs w:val="24"/>
        </w:rPr>
        <w:t xml:space="preserve"> сумму, эквивалентную любому прямому нанесенному ущербу или затраченную Заказчиком и вызванную невыполнением обязательств со стороны Генерального Подрядчика из суммы Гарантийного удержания без дополнительного согласования с Генеральным Подрядчиком. Стоимость устранения </w:t>
      </w:r>
      <w:r w:rsidR="00BD4724" w:rsidRPr="008F5E85">
        <w:rPr>
          <w:rFonts w:ascii="Times New Roman" w:hAnsi="Times New Roman" w:cs="Times New Roman"/>
          <w:sz w:val="24"/>
          <w:szCs w:val="24"/>
        </w:rPr>
        <w:t>Недостатков</w:t>
      </w:r>
      <w:r w:rsidRPr="008F5E85">
        <w:rPr>
          <w:rFonts w:ascii="Times New Roman" w:hAnsi="Times New Roman" w:cs="Times New Roman"/>
          <w:sz w:val="24"/>
          <w:szCs w:val="24"/>
        </w:rPr>
        <w:t>/</w:t>
      </w:r>
      <w:r w:rsidR="00BD4724" w:rsidRPr="008F5E85">
        <w:rPr>
          <w:rFonts w:ascii="Times New Roman" w:hAnsi="Times New Roman" w:cs="Times New Roman"/>
          <w:sz w:val="24"/>
          <w:szCs w:val="24"/>
        </w:rPr>
        <w:t xml:space="preserve">Дефектов </w:t>
      </w:r>
      <w:r w:rsidRPr="008F5E85">
        <w:rPr>
          <w:rFonts w:ascii="Times New Roman" w:hAnsi="Times New Roman" w:cs="Times New Roman"/>
          <w:sz w:val="24"/>
          <w:szCs w:val="24"/>
        </w:rPr>
        <w:t xml:space="preserve">третьим лицом </w:t>
      </w:r>
      <w:r w:rsidR="007633D2" w:rsidRPr="008F5E85">
        <w:rPr>
          <w:rFonts w:ascii="Times New Roman" w:hAnsi="Times New Roman" w:cs="Times New Roman"/>
          <w:sz w:val="24"/>
          <w:szCs w:val="24"/>
        </w:rPr>
        <w:t xml:space="preserve">должна </w:t>
      </w:r>
      <w:r w:rsidRPr="008F5E85">
        <w:rPr>
          <w:rFonts w:ascii="Times New Roman" w:hAnsi="Times New Roman" w:cs="Times New Roman"/>
          <w:sz w:val="24"/>
          <w:szCs w:val="24"/>
        </w:rPr>
        <w:t xml:space="preserve">быть подтверждена Заказчиком письменными документами. В случае недостаточности суммы Гарантийного удержания, Генеральный </w:t>
      </w:r>
      <w:r w:rsidR="00B85522" w:rsidRPr="008F5E85">
        <w:rPr>
          <w:rFonts w:ascii="Times New Roman" w:hAnsi="Times New Roman" w:cs="Times New Roman"/>
          <w:sz w:val="24"/>
          <w:szCs w:val="24"/>
        </w:rPr>
        <w:t>Подрядчик</w:t>
      </w:r>
      <w:r w:rsidRPr="008F5E85">
        <w:rPr>
          <w:rFonts w:ascii="Times New Roman" w:hAnsi="Times New Roman" w:cs="Times New Roman"/>
          <w:sz w:val="24"/>
          <w:szCs w:val="24"/>
        </w:rPr>
        <w:t xml:space="preserve"> обязан возместить разницу между фактически понесенными Заказчиком затратами и суммой Гарантийного удержания в течение трех </w:t>
      </w:r>
      <w:r w:rsidR="00FC4531" w:rsidRPr="008F5E85">
        <w:rPr>
          <w:rFonts w:ascii="Times New Roman" w:hAnsi="Times New Roman" w:cs="Times New Roman"/>
          <w:sz w:val="24"/>
          <w:szCs w:val="24"/>
        </w:rPr>
        <w:t xml:space="preserve">Рабочих </w:t>
      </w:r>
      <w:r w:rsidRPr="008F5E85">
        <w:rPr>
          <w:rFonts w:ascii="Times New Roman" w:hAnsi="Times New Roman" w:cs="Times New Roman"/>
          <w:sz w:val="24"/>
          <w:szCs w:val="24"/>
        </w:rPr>
        <w:t>дней с даты направления Заказчиком соответствующего уведомления.</w:t>
      </w:r>
    </w:p>
    <w:p w:rsidR="008741C3" w:rsidRPr="008F5E85" w:rsidRDefault="007A2B27"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В том случае, если Генеральный Подрядчик </w:t>
      </w:r>
      <w:proofErr w:type="gramStart"/>
      <w:r w:rsidRPr="008F5E85">
        <w:rPr>
          <w:rFonts w:ascii="Times New Roman" w:hAnsi="Times New Roman" w:cs="Times New Roman"/>
          <w:sz w:val="24"/>
          <w:szCs w:val="24"/>
        </w:rPr>
        <w:t>выполняет Работы зная</w:t>
      </w:r>
      <w:proofErr w:type="gramEnd"/>
      <w:r w:rsidRPr="008F5E85">
        <w:rPr>
          <w:rFonts w:ascii="Times New Roman" w:hAnsi="Times New Roman" w:cs="Times New Roman"/>
          <w:sz w:val="24"/>
          <w:szCs w:val="24"/>
        </w:rPr>
        <w:t>, что это противоречит законам, нормативным актам, постановлениям, строительным нормам, правилам</w:t>
      </w:r>
      <w:r w:rsidR="008C537A" w:rsidRPr="008F5E85">
        <w:rPr>
          <w:rFonts w:ascii="Times New Roman" w:hAnsi="Times New Roman" w:cs="Times New Roman"/>
          <w:sz w:val="24"/>
          <w:szCs w:val="24"/>
        </w:rPr>
        <w:t>,</w:t>
      </w:r>
      <w:r w:rsidRPr="008F5E85">
        <w:rPr>
          <w:rFonts w:ascii="Times New Roman" w:hAnsi="Times New Roman" w:cs="Times New Roman"/>
          <w:sz w:val="24"/>
          <w:szCs w:val="24"/>
        </w:rPr>
        <w:t xml:space="preserve"> положениям, и, независимо от того, что он уведомил об этом Заказчика, Генеральный Подрядчик принимает на себя всю полноту ответственности в отношении таких Работ и соответствующих издержек.</w:t>
      </w:r>
    </w:p>
    <w:p w:rsidR="00D92A4A" w:rsidRPr="008F5E85" w:rsidRDefault="00D92A4A"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7A2B27" w:rsidRPr="008F5E85" w:rsidRDefault="007A2B27" w:rsidP="002111F8">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b/>
          <w:bCs/>
          <w:caps/>
          <w:sz w:val="24"/>
          <w:szCs w:val="24"/>
        </w:rPr>
        <w:t>переход рисков</w:t>
      </w:r>
    </w:p>
    <w:p w:rsidR="008741C3" w:rsidRPr="008F5E85" w:rsidRDefault="008741C3"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7A2B27" w:rsidRPr="008F5E85" w:rsidRDefault="007A2B27"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lastRenderedPageBreak/>
        <w:t xml:space="preserve">Генеральный Подрядчик несет ответственность за риск случайной гибели или случайного повреждения результата Работ и всего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и</w:t>
      </w:r>
      <w:r w:rsidR="002B11ED" w:rsidRPr="008F5E85">
        <w:rPr>
          <w:rFonts w:ascii="Times New Roman" w:hAnsi="Times New Roman" w:cs="Times New Roman"/>
          <w:sz w:val="24"/>
          <w:szCs w:val="24"/>
        </w:rPr>
        <w:t>я</w:t>
      </w:r>
      <w:r w:rsidRPr="008F5E85">
        <w:rPr>
          <w:rFonts w:ascii="Times New Roman" w:hAnsi="Times New Roman" w:cs="Times New Roman"/>
          <w:sz w:val="24"/>
          <w:szCs w:val="24"/>
        </w:rPr>
        <w:t xml:space="preserve">,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имущества, находящихся на Строительной площадке, </w:t>
      </w:r>
      <w:r w:rsidR="00C8024E" w:rsidRPr="008F5E85">
        <w:rPr>
          <w:rFonts w:ascii="Times New Roman" w:hAnsi="Times New Roman" w:cs="Times New Roman"/>
          <w:sz w:val="24"/>
          <w:szCs w:val="24"/>
        </w:rPr>
        <w:t>Объект</w:t>
      </w:r>
      <w:r w:rsidR="0030367A" w:rsidRPr="008F5E85">
        <w:rPr>
          <w:rFonts w:ascii="Times New Roman" w:hAnsi="Times New Roman" w:cs="Times New Roman"/>
          <w:sz w:val="24"/>
          <w:szCs w:val="24"/>
        </w:rPr>
        <w:t>а</w:t>
      </w:r>
      <w:r w:rsidRPr="008F5E85">
        <w:rPr>
          <w:rFonts w:ascii="Times New Roman" w:hAnsi="Times New Roman" w:cs="Times New Roman"/>
          <w:sz w:val="24"/>
          <w:szCs w:val="24"/>
        </w:rPr>
        <w:t xml:space="preserve">, начиная с момента подписания Сторонами Акта передачи Строительной площадки и до момента подписания Заказчиком Акта приемки законченного строительством </w:t>
      </w:r>
      <w:r w:rsidR="0030367A" w:rsidRPr="008F5E85">
        <w:rPr>
          <w:rFonts w:ascii="Times New Roman" w:hAnsi="Times New Roman" w:cs="Times New Roman"/>
          <w:sz w:val="24"/>
          <w:szCs w:val="24"/>
        </w:rPr>
        <w:t>О</w:t>
      </w:r>
      <w:r w:rsidRPr="008F5E85">
        <w:rPr>
          <w:rFonts w:ascii="Times New Roman" w:hAnsi="Times New Roman" w:cs="Times New Roman"/>
          <w:sz w:val="24"/>
          <w:szCs w:val="24"/>
        </w:rPr>
        <w:t>бъекта</w:t>
      </w:r>
      <w:r w:rsidR="00743B33" w:rsidRPr="008F5E85">
        <w:rPr>
          <w:rFonts w:ascii="Times New Roman" w:hAnsi="Times New Roman" w:cs="Times New Roman"/>
          <w:sz w:val="24"/>
          <w:szCs w:val="24"/>
        </w:rPr>
        <w:t>.</w:t>
      </w:r>
    </w:p>
    <w:p w:rsidR="00533C0A" w:rsidRPr="009266BC" w:rsidRDefault="007A2B27" w:rsidP="009266B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В случае повреждения, пропажи, кражи любого имущества в пределах Строительной площадки Генеральный Подрядчик обязан без промедлений компенсировать все убытки потерпевшей стороне.</w:t>
      </w:r>
    </w:p>
    <w:p w:rsidR="007A2B27" w:rsidRPr="008F5E85" w:rsidRDefault="007A2B27" w:rsidP="002111F8">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106" w:name="_Ref303778934"/>
      <w:r w:rsidRPr="008F5E85">
        <w:rPr>
          <w:rFonts w:ascii="Times New Roman" w:hAnsi="Times New Roman" w:cs="Times New Roman"/>
          <w:b/>
          <w:sz w:val="24"/>
          <w:szCs w:val="24"/>
        </w:rPr>
        <w:t>ВНЕСЕНИЕ ИЗМЕНЕНИЙ</w:t>
      </w:r>
      <w:bookmarkEnd w:id="106"/>
    </w:p>
    <w:p w:rsidR="008741C3" w:rsidRPr="008F5E85" w:rsidRDefault="008741C3"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C42DBB" w:rsidRPr="008F5E85" w:rsidRDefault="002D18A5"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Все изменения и дополнения к настоящему Договору должны быть составлены в письменном виде в качестве дополнительных соглашений к Договору. </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Внесение </w:t>
      </w:r>
      <w:r w:rsidR="00A4318F" w:rsidRPr="008F5E85">
        <w:rPr>
          <w:rFonts w:ascii="Times New Roman" w:hAnsi="Times New Roman"/>
          <w:sz w:val="24"/>
          <w:szCs w:val="24"/>
        </w:rPr>
        <w:t xml:space="preserve">изменений </w:t>
      </w:r>
      <w:r w:rsidRPr="008F5E85">
        <w:rPr>
          <w:rFonts w:ascii="Times New Roman" w:hAnsi="Times New Roman"/>
          <w:sz w:val="24"/>
          <w:szCs w:val="24"/>
        </w:rPr>
        <w:t xml:space="preserve">– это официальная письменная процедура, которой следуют Стороны, направляя </w:t>
      </w:r>
      <w:r w:rsidR="00354AD4" w:rsidRPr="008F5E85">
        <w:rPr>
          <w:rFonts w:ascii="Times New Roman" w:hAnsi="Times New Roman"/>
          <w:sz w:val="24"/>
          <w:szCs w:val="24"/>
        </w:rPr>
        <w:t>друг другу</w:t>
      </w:r>
      <w:r w:rsidRPr="008F5E85">
        <w:rPr>
          <w:rFonts w:ascii="Times New Roman" w:hAnsi="Times New Roman"/>
          <w:sz w:val="24"/>
          <w:szCs w:val="24"/>
        </w:rPr>
        <w:t xml:space="preserve"> соответствующим образом заполненную и подписанную форму Заявки на внесение изменений. Такая Заявка на внесение изменений инициируется одной из Сторон, подтверждая тем самым другой Стороне сво</w:t>
      </w:r>
      <w:r w:rsidR="002D18A5" w:rsidRPr="008F5E85">
        <w:rPr>
          <w:rFonts w:ascii="Times New Roman" w:hAnsi="Times New Roman"/>
          <w:sz w:val="24"/>
          <w:szCs w:val="24"/>
        </w:rPr>
        <w:t>е желание на внесение изменений</w:t>
      </w:r>
      <w:r w:rsidR="00A4318F" w:rsidRPr="008F5E85">
        <w:rPr>
          <w:rFonts w:ascii="Times New Roman" w:hAnsi="Times New Roman"/>
          <w:sz w:val="24"/>
          <w:szCs w:val="24"/>
        </w:rPr>
        <w:t xml:space="preserve">. </w:t>
      </w:r>
    </w:p>
    <w:p w:rsidR="00C04960" w:rsidRPr="008F5E85" w:rsidRDefault="00C04960"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случае если внесение изменений инициирует Заказчик, то он направляет </w:t>
      </w:r>
      <w:r w:rsidR="00E62198" w:rsidRPr="008F5E85">
        <w:rPr>
          <w:rFonts w:ascii="Times New Roman" w:hAnsi="Times New Roman" w:cs="Times New Roman"/>
          <w:sz w:val="24"/>
          <w:szCs w:val="24"/>
        </w:rPr>
        <w:t xml:space="preserve">Генеральному </w:t>
      </w:r>
      <w:r w:rsidR="007E2290" w:rsidRPr="008F5E85">
        <w:rPr>
          <w:rFonts w:ascii="Times New Roman" w:hAnsi="Times New Roman" w:cs="Times New Roman"/>
          <w:sz w:val="24"/>
          <w:szCs w:val="24"/>
        </w:rPr>
        <w:t>Подрядчику</w:t>
      </w:r>
      <w:r w:rsidRPr="008F5E85">
        <w:rPr>
          <w:rFonts w:ascii="Times New Roman" w:hAnsi="Times New Roman" w:cs="Times New Roman"/>
          <w:sz w:val="24"/>
          <w:szCs w:val="24"/>
        </w:rPr>
        <w:t xml:space="preserve"> описание требуемого изменения и запрос о предоставлении </w:t>
      </w:r>
      <w:r w:rsidR="00E62198" w:rsidRPr="008F5E85">
        <w:rPr>
          <w:rFonts w:ascii="Times New Roman" w:hAnsi="Times New Roman" w:cs="Times New Roman"/>
          <w:sz w:val="24"/>
          <w:szCs w:val="24"/>
        </w:rPr>
        <w:t xml:space="preserve">Генеральным </w:t>
      </w:r>
      <w:r w:rsidR="007E2290" w:rsidRPr="008F5E85">
        <w:rPr>
          <w:rFonts w:ascii="Times New Roman" w:hAnsi="Times New Roman" w:cs="Times New Roman"/>
          <w:sz w:val="24"/>
          <w:szCs w:val="24"/>
        </w:rPr>
        <w:t>Подрядчиком</w:t>
      </w:r>
      <w:r w:rsidRPr="008F5E85">
        <w:rPr>
          <w:rFonts w:ascii="Times New Roman" w:hAnsi="Times New Roman" w:cs="Times New Roman"/>
          <w:sz w:val="24"/>
          <w:szCs w:val="24"/>
        </w:rPr>
        <w:t xml:space="preserve"> Заявки на внесение изменений. </w:t>
      </w:r>
      <w:r w:rsidR="00E62198" w:rsidRPr="008F5E85">
        <w:rPr>
          <w:rFonts w:ascii="Times New Roman" w:hAnsi="Times New Roman" w:cs="Times New Roman"/>
          <w:sz w:val="24"/>
          <w:szCs w:val="24"/>
        </w:rPr>
        <w:t xml:space="preserve">Генеральный </w:t>
      </w:r>
      <w:r w:rsidR="007E2290" w:rsidRPr="008F5E85">
        <w:rPr>
          <w:rFonts w:ascii="Times New Roman" w:hAnsi="Times New Roman" w:cs="Times New Roman"/>
          <w:sz w:val="24"/>
          <w:szCs w:val="24"/>
        </w:rPr>
        <w:t>Подрядчик</w:t>
      </w:r>
      <w:r w:rsidR="00DC363A" w:rsidRPr="008F5E85">
        <w:rPr>
          <w:rFonts w:ascii="Times New Roman" w:hAnsi="Times New Roman" w:cs="Times New Roman"/>
          <w:sz w:val="24"/>
          <w:szCs w:val="24"/>
        </w:rPr>
        <w:t xml:space="preserve"> в течение 5 (пяти</w:t>
      </w:r>
      <w:r w:rsidRPr="008F5E85">
        <w:rPr>
          <w:rFonts w:ascii="Times New Roman" w:hAnsi="Times New Roman" w:cs="Times New Roman"/>
          <w:sz w:val="24"/>
          <w:szCs w:val="24"/>
        </w:rPr>
        <w:t xml:space="preserve">) Календарных дней после получения такого запроса должен представить Заказчику Заявку на внесение изменений с указанием стоимости и сроков выполнения Работ по запрашиваемому Заказчиком изменению. </w:t>
      </w:r>
      <w:r w:rsidR="000D1575" w:rsidRPr="008F5E85">
        <w:rPr>
          <w:rFonts w:ascii="Times New Roman" w:hAnsi="Times New Roman" w:cs="Times New Roman"/>
          <w:sz w:val="24"/>
          <w:szCs w:val="24"/>
        </w:rPr>
        <w:t xml:space="preserve">Генеральный </w:t>
      </w:r>
      <w:r w:rsidR="007E2290" w:rsidRPr="008F5E85">
        <w:rPr>
          <w:rFonts w:ascii="Times New Roman" w:hAnsi="Times New Roman" w:cs="Times New Roman"/>
          <w:sz w:val="24"/>
          <w:szCs w:val="24"/>
        </w:rPr>
        <w:t>Подрядчик</w:t>
      </w:r>
      <w:r w:rsidRPr="008F5E85">
        <w:rPr>
          <w:rFonts w:ascii="Times New Roman" w:hAnsi="Times New Roman" w:cs="Times New Roman"/>
          <w:sz w:val="24"/>
          <w:szCs w:val="24"/>
        </w:rPr>
        <w:t xml:space="preserve"> имеет право отказаться от выполнения такого изменения, только если он не имеет необходимых лицензий и/или свидетельств о допуске выданных соответствующими организациями (в соответствии с Федеральным законом от 01.12.07 г. № 315-ФЗ  «О саморегулируемых организациях») к выполнению Работ по такому изменению.</w:t>
      </w:r>
    </w:p>
    <w:p w:rsidR="00386769" w:rsidRPr="008F5E85" w:rsidRDefault="00C04960"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случае если внесение изменений инициирует </w:t>
      </w:r>
      <w:r w:rsidR="000D1575" w:rsidRPr="008F5E85">
        <w:rPr>
          <w:rFonts w:ascii="Times New Roman" w:hAnsi="Times New Roman" w:cs="Times New Roman"/>
          <w:sz w:val="24"/>
          <w:szCs w:val="24"/>
        </w:rPr>
        <w:t xml:space="preserve">Генеральный </w:t>
      </w:r>
      <w:r w:rsidR="007E2290" w:rsidRPr="008F5E85">
        <w:rPr>
          <w:rFonts w:ascii="Times New Roman" w:hAnsi="Times New Roman" w:cs="Times New Roman"/>
          <w:sz w:val="24"/>
          <w:szCs w:val="24"/>
        </w:rPr>
        <w:t>Подрядчик</w:t>
      </w:r>
      <w:r w:rsidRPr="008F5E85">
        <w:rPr>
          <w:rFonts w:ascii="Times New Roman" w:hAnsi="Times New Roman" w:cs="Times New Roman"/>
          <w:sz w:val="24"/>
          <w:szCs w:val="24"/>
        </w:rPr>
        <w:t xml:space="preserve">, то он представляет Заказчику Заявку на внесение изменений с указанием стоимости и сроков выполнения работ по изменению. </w:t>
      </w:r>
    </w:p>
    <w:p w:rsidR="00C04960" w:rsidRPr="008F5E85" w:rsidRDefault="00C04960"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Заказчик должен ответить </w:t>
      </w:r>
      <w:r w:rsidR="000D1575" w:rsidRPr="008F5E85">
        <w:rPr>
          <w:rFonts w:ascii="Times New Roman" w:hAnsi="Times New Roman" w:cs="Times New Roman"/>
          <w:sz w:val="24"/>
          <w:szCs w:val="24"/>
        </w:rPr>
        <w:t xml:space="preserve">Генеральному </w:t>
      </w:r>
      <w:r w:rsidR="007E2290" w:rsidRPr="008F5E85">
        <w:rPr>
          <w:rFonts w:ascii="Times New Roman" w:hAnsi="Times New Roman" w:cs="Times New Roman"/>
          <w:sz w:val="24"/>
          <w:szCs w:val="24"/>
        </w:rPr>
        <w:t>Подрядчику</w:t>
      </w:r>
      <w:r w:rsidR="00DC363A" w:rsidRPr="008F5E85">
        <w:rPr>
          <w:rFonts w:ascii="Times New Roman" w:hAnsi="Times New Roman" w:cs="Times New Roman"/>
          <w:sz w:val="24"/>
          <w:szCs w:val="24"/>
        </w:rPr>
        <w:t xml:space="preserve"> в течение 5 (п</w:t>
      </w:r>
      <w:r w:rsidRPr="008F5E85">
        <w:rPr>
          <w:rFonts w:ascii="Times New Roman" w:hAnsi="Times New Roman" w:cs="Times New Roman"/>
          <w:sz w:val="24"/>
          <w:szCs w:val="24"/>
        </w:rPr>
        <w:t xml:space="preserve">яти) Календарных дней на его Заявку на внесение изменений, касающихся объемов, стоимости и сроков проведения Работ. В случае если Заказчик в пределах этого срока не ответил на Заявку </w:t>
      </w:r>
      <w:r w:rsidR="000D1575" w:rsidRPr="008F5E85">
        <w:rPr>
          <w:rFonts w:ascii="Times New Roman" w:hAnsi="Times New Roman" w:cs="Times New Roman"/>
          <w:sz w:val="24"/>
          <w:szCs w:val="24"/>
        </w:rPr>
        <w:t xml:space="preserve">Генерального </w:t>
      </w:r>
      <w:r w:rsidR="007E2290" w:rsidRPr="008F5E85">
        <w:rPr>
          <w:rFonts w:ascii="Times New Roman" w:hAnsi="Times New Roman" w:cs="Times New Roman"/>
          <w:sz w:val="24"/>
          <w:szCs w:val="24"/>
        </w:rPr>
        <w:t>Подрядчика</w:t>
      </w:r>
      <w:r w:rsidRPr="008F5E85">
        <w:rPr>
          <w:rFonts w:ascii="Times New Roman" w:hAnsi="Times New Roman" w:cs="Times New Roman"/>
          <w:sz w:val="24"/>
          <w:szCs w:val="24"/>
        </w:rPr>
        <w:t>, то она будет считаться не согласованной. В случае</w:t>
      </w:r>
      <w:proofErr w:type="gramStart"/>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если Заказчик письменно согласовывает представленную </w:t>
      </w:r>
      <w:r w:rsidR="000D1575" w:rsidRPr="008F5E85">
        <w:rPr>
          <w:rFonts w:ascii="Times New Roman" w:hAnsi="Times New Roman" w:cs="Times New Roman"/>
          <w:sz w:val="24"/>
          <w:szCs w:val="24"/>
        </w:rPr>
        <w:t xml:space="preserve">Генеральным </w:t>
      </w:r>
      <w:r w:rsidR="007E2290" w:rsidRPr="008F5E85">
        <w:rPr>
          <w:rFonts w:ascii="Times New Roman" w:hAnsi="Times New Roman" w:cs="Times New Roman"/>
          <w:sz w:val="24"/>
          <w:szCs w:val="24"/>
        </w:rPr>
        <w:t>Подрядчиком</w:t>
      </w:r>
      <w:r w:rsidRPr="008F5E85">
        <w:rPr>
          <w:rFonts w:ascii="Times New Roman" w:hAnsi="Times New Roman" w:cs="Times New Roman"/>
          <w:sz w:val="24"/>
          <w:szCs w:val="24"/>
        </w:rPr>
        <w:t xml:space="preserve"> Заявку на внесение изменений, она является основанием для подписания соответствующего дополнительного соглашения к Договору. </w:t>
      </w:r>
    </w:p>
    <w:p w:rsidR="005A3775" w:rsidRPr="008F5E85" w:rsidRDefault="00C04960"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Стороны договорились, что</w:t>
      </w:r>
      <w:r w:rsidR="00D92A4A" w:rsidRPr="008F5E85">
        <w:rPr>
          <w:rFonts w:ascii="Times New Roman" w:hAnsi="Times New Roman" w:cs="Times New Roman"/>
          <w:sz w:val="24"/>
          <w:szCs w:val="24"/>
        </w:rPr>
        <w:t xml:space="preserve"> стоимость </w:t>
      </w:r>
      <w:r w:rsidR="00743B33" w:rsidRPr="008F5E85">
        <w:rPr>
          <w:rFonts w:ascii="Times New Roman" w:hAnsi="Times New Roman" w:cs="Times New Roman"/>
          <w:sz w:val="24"/>
          <w:szCs w:val="24"/>
        </w:rPr>
        <w:t xml:space="preserve"> </w:t>
      </w:r>
      <w:r w:rsidR="00D92A4A" w:rsidRPr="008F5E85">
        <w:rPr>
          <w:rFonts w:ascii="Times New Roman" w:hAnsi="Times New Roman" w:cs="Times New Roman"/>
          <w:sz w:val="24"/>
          <w:szCs w:val="24"/>
        </w:rPr>
        <w:t xml:space="preserve">дополнительных </w:t>
      </w:r>
      <w:r w:rsidRPr="008F5E85">
        <w:rPr>
          <w:rFonts w:ascii="Times New Roman" w:hAnsi="Times New Roman" w:cs="Times New Roman"/>
          <w:sz w:val="24"/>
          <w:szCs w:val="24"/>
        </w:rPr>
        <w:t xml:space="preserve">Работ определяется на основании </w:t>
      </w:r>
      <w:r w:rsidR="00DE2A48" w:rsidRPr="008F5E85">
        <w:rPr>
          <w:rFonts w:ascii="Times New Roman" w:hAnsi="Times New Roman" w:cs="Times New Roman"/>
          <w:sz w:val="24"/>
          <w:szCs w:val="24"/>
        </w:rPr>
        <w:t>сметы, составленной с применением ФЕР</w:t>
      </w:r>
      <w:r w:rsidR="00DC363A" w:rsidRPr="008F5E85">
        <w:rPr>
          <w:rFonts w:ascii="Times New Roman" w:hAnsi="Times New Roman" w:cs="Times New Roman"/>
          <w:sz w:val="24"/>
          <w:szCs w:val="24"/>
        </w:rPr>
        <w:t>-2001</w:t>
      </w:r>
      <w:r w:rsidR="00DE2A48" w:rsidRPr="008F5E85">
        <w:rPr>
          <w:rFonts w:ascii="Times New Roman" w:hAnsi="Times New Roman" w:cs="Times New Roman"/>
          <w:sz w:val="24"/>
          <w:szCs w:val="24"/>
        </w:rPr>
        <w:t>.</w:t>
      </w:r>
    </w:p>
    <w:p w:rsidR="008741C3" w:rsidRPr="008F5E85" w:rsidRDefault="008741C3" w:rsidP="005660CC">
      <w:pPr>
        <w:pStyle w:val="a4"/>
        <w:tabs>
          <w:tab w:val="left" w:pos="993"/>
          <w:tab w:val="left" w:pos="1276"/>
        </w:tabs>
        <w:spacing w:after="0" w:line="240" w:lineRule="auto"/>
        <w:ind w:left="0" w:firstLine="709"/>
        <w:jc w:val="both"/>
        <w:rPr>
          <w:rFonts w:ascii="Times New Roman" w:hAnsi="Times New Roman" w:cs="Times New Roman"/>
          <w:sz w:val="24"/>
          <w:szCs w:val="24"/>
        </w:rPr>
      </w:pPr>
    </w:p>
    <w:p w:rsidR="001F3812" w:rsidRPr="008F5E85" w:rsidRDefault="001F3812" w:rsidP="002111F8">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b/>
          <w:bCs/>
          <w:caps/>
          <w:sz w:val="24"/>
          <w:szCs w:val="24"/>
        </w:rPr>
        <w:t>приостановление работ</w:t>
      </w:r>
    </w:p>
    <w:p w:rsidR="008741C3" w:rsidRPr="008F5E85" w:rsidRDefault="008741C3"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1F3812" w:rsidRPr="008F5E85" w:rsidRDefault="001F3812"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Генеральный Подрядчик обязан выполнять все распоряжения </w:t>
      </w:r>
      <w:r w:rsidR="00AE31A0" w:rsidRPr="008F5E85">
        <w:rPr>
          <w:rFonts w:ascii="Times New Roman" w:hAnsi="Times New Roman" w:cs="Times New Roman"/>
          <w:sz w:val="24"/>
          <w:szCs w:val="24"/>
        </w:rPr>
        <w:t xml:space="preserve">и Указания </w:t>
      </w:r>
      <w:r w:rsidRPr="008F5E85">
        <w:rPr>
          <w:rFonts w:ascii="Times New Roman" w:hAnsi="Times New Roman" w:cs="Times New Roman"/>
          <w:sz w:val="24"/>
          <w:szCs w:val="24"/>
        </w:rPr>
        <w:t>Заказчика, касающиеся производства Работ, включая распоряжения о приостановке всех или части Работ.</w:t>
      </w:r>
    </w:p>
    <w:p w:rsidR="001F3812" w:rsidRPr="008F5E85" w:rsidRDefault="001F3812"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Если Заказчик</w:t>
      </w:r>
      <w:r w:rsidR="009E5E78" w:rsidRPr="008F5E85">
        <w:rPr>
          <w:rFonts w:ascii="Times New Roman" w:hAnsi="Times New Roman" w:cs="Times New Roman"/>
          <w:sz w:val="24"/>
          <w:szCs w:val="24"/>
        </w:rPr>
        <w:t xml:space="preserve"> обнаруживает или обоснованно считает, что</w:t>
      </w:r>
      <w:r w:rsidR="002D18A5" w:rsidRPr="008F5E85">
        <w:rPr>
          <w:rFonts w:ascii="Times New Roman" w:hAnsi="Times New Roman" w:cs="Times New Roman"/>
          <w:sz w:val="24"/>
          <w:szCs w:val="24"/>
        </w:rPr>
        <w:t>:</w:t>
      </w:r>
    </w:p>
    <w:p w:rsidR="001F3812" w:rsidRPr="008F5E85" w:rsidRDefault="00A512B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040A06" w:rsidRPr="008F5E85">
        <w:rPr>
          <w:rFonts w:ascii="Times New Roman" w:hAnsi="Times New Roman"/>
          <w:sz w:val="24"/>
          <w:szCs w:val="24"/>
        </w:rPr>
        <w:t>)</w:t>
      </w:r>
      <w:r w:rsidR="001F3812" w:rsidRPr="008F5E85">
        <w:rPr>
          <w:rFonts w:ascii="Times New Roman" w:hAnsi="Times New Roman"/>
          <w:sz w:val="24"/>
          <w:szCs w:val="24"/>
        </w:rPr>
        <w:t xml:space="preserve"> </w:t>
      </w:r>
      <w:r w:rsidR="001F3812" w:rsidRPr="008F5E85">
        <w:rPr>
          <w:rFonts w:ascii="Times New Roman" w:hAnsi="Times New Roman"/>
          <w:sz w:val="24"/>
          <w:szCs w:val="24"/>
        </w:rPr>
        <w:tab/>
        <w:t>Работы, или любая их часть являются дефектными или создают оп</w:t>
      </w:r>
      <w:r w:rsidR="00AE31A0" w:rsidRPr="008F5E85">
        <w:rPr>
          <w:rFonts w:ascii="Times New Roman" w:hAnsi="Times New Roman"/>
          <w:sz w:val="24"/>
          <w:szCs w:val="24"/>
        </w:rPr>
        <w:t>асность людям или собственности;</w:t>
      </w:r>
      <w:r w:rsidR="00037756" w:rsidRPr="008F5E85">
        <w:rPr>
          <w:rFonts w:ascii="Times New Roman" w:hAnsi="Times New Roman"/>
          <w:sz w:val="24"/>
          <w:szCs w:val="24"/>
        </w:rPr>
        <w:t xml:space="preserve"> </w:t>
      </w:r>
      <w:r w:rsidR="002D18A5" w:rsidRPr="008F5E85">
        <w:rPr>
          <w:rFonts w:ascii="Times New Roman" w:hAnsi="Times New Roman"/>
          <w:sz w:val="24"/>
          <w:szCs w:val="24"/>
        </w:rPr>
        <w:t>или</w:t>
      </w:r>
    </w:p>
    <w:p w:rsidR="001F3812" w:rsidRPr="008F5E85" w:rsidRDefault="00A512B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2</w:t>
      </w:r>
      <w:r w:rsidR="00040A06" w:rsidRPr="008F5E85">
        <w:rPr>
          <w:rFonts w:ascii="Times New Roman" w:hAnsi="Times New Roman"/>
          <w:sz w:val="24"/>
          <w:szCs w:val="24"/>
        </w:rPr>
        <w:t>)</w:t>
      </w:r>
      <w:r w:rsidR="001F3812" w:rsidRPr="008F5E85">
        <w:rPr>
          <w:rFonts w:ascii="Times New Roman" w:hAnsi="Times New Roman"/>
          <w:sz w:val="24"/>
          <w:szCs w:val="24"/>
        </w:rPr>
        <w:t xml:space="preserve"> </w:t>
      </w:r>
      <w:r w:rsidR="001F3812" w:rsidRPr="008F5E85">
        <w:rPr>
          <w:rFonts w:ascii="Times New Roman" w:hAnsi="Times New Roman"/>
          <w:sz w:val="24"/>
          <w:szCs w:val="24"/>
        </w:rPr>
        <w:tab/>
        <w:t>Генеральный Подрядчик не предоставляет достаточно</w:t>
      </w:r>
      <w:r w:rsidR="00AE31A0" w:rsidRPr="008F5E85">
        <w:rPr>
          <w:rFonts w:ascii="Times New Roman" w:hAnsi="Times New Roman"/>
          <w:sz w:val="24"/>
          <w:szCs w:val="24"/>
        </w:rPr>
        <w:t>е количество</w:t>
      </w:r>
      <w:r w:rsidR="001F3812" w:rsidRPr="008F5E85">
        <w:rPr>
          <w:rFonts w:ascii="Times New Roman" w:hAnsi="Times New Roman"/>
          <w:sz w:val="24"/>
          <w:szCs w:val="24"/>
        </w:rPr>
        <w:t xml:space="preserve"> рабочей силы, </w:t>
      </w:r>
      <w:r w:rsidR="007B27DB" w:rsidRPr="008F5E85">
        <w:rPr>
          <w:rFonts w:ascii="Times New Roman" w:hAnsi="Times New Roman"/>
          <w:sz w:val="24"/>
          <w:szCs w:val="24"/>
        </w:rPr>
        <w:t>Материал</w:t>
      </w:r>
      <w:r w:rsidR="001F3812" w:rsidRPr="008F5E85">
        <w:rPr>
          <w:rFonts w:ascii="Times New Roman" w:hAnsi="Times New Roman"/>
          <w:sz w:val="24"/>
          <w:szCs w:val="24"/>
        </w:rPr>
        <w:t xml:space="preserve">ов или </w:t>
      </w:r>
      <w:r w:rsidR="007B27DB" w:rsidRPr="008F5E85">
        <w:rPr>
          <w:rFonts w:ascii="Times New Roman" w:hAnsi="Times New Roman"/>
          <w:sz w:val="24"/>
          <w:szCs w:val="24"/>
        </w:rPr>
        <w:t>Оборудован</w:t>
      </w:r>
      <w:r w:rsidR="001F3812" w:rsidRPr="008F5E85">
        <w:rPr>
          <w:rFonts w:ascii="Times New Roman" w:hAnsi="Times New Roman"/>
          <w:sz w:val="24"/>
          <w:szCs w:val="24"/>
        </w:rPr>
        <w:t>ия для выполнения Работ согласно условиям настоящего Догово</w:t>
      </w:r>
      <w:r w:rsidR="00115073" w:rsidRPr="008F5E85">
        <w:rPr>
          <w:rFonts w:ascii="Times New Roman" w:hAnsi="Times New Roman"/>
          <w:sz w:val="24"/>
          <w:szCs w:val="24"/>
        </w:rPr>
        <w:t>ра</w:t>
      </w:r>
      <w:r w:rsidR="00115073" w:rsidRPr="008F5E85">
        <w:rPr>
          <w:rFonts w:ascii="Times New Roman" w:hAnsi="Times New Roman"/>
          <w:snapToGrid w:val="0"/>
          <w:sz w:val="24"/>
          <w:szCs w:val="24"/>
        </w:rPr>
        <w:t>,</w:t>
      </w:r>
      <w:r w:rsidR="00AE31A0" w:rsidRPr="008F5E85">
        <w:rPr>
          <w:rFonts w:ascii="Times New Roman" w:hAnsi="Times New Roman"/>
          <w:snapToGrid w:val="0"/>
          <w:sz w:val="24"/>
          <w:szCs w:val="24"/>
        </w:rPr>
        <w:t xml:space="preserve"> </w:t>
      </w:r>
      <w:r w:rsidR="00115073" w:rsidRPr="008F5E85">
        <w:rPr>
          <w:rFonts w:ascii="Times New Roman" w:hAnsi="Times New Roman"/>
          <w:snapToGrid w:val="0"/>
          <w:sz w:val="24"/>
          <w:szCs w:val="24"/>
        </w:rPr>
        <w:tab/>
      </w:r>
      <w:r w:rsidR="001F3812" w:rsidRPr="008F5E85">
        <w:rPr>
          <w:rFonts w:ascii="Times New Roman" w:hAnsi="Times New Roman"/>
          <w:sz w:val="24"/>
          <w:szCs w:val="24"/>
        </w:rPr>
        <w:t xml:space="preserve">Заказчик </w:t>
      </w:r>
      <w:r w:rsidR="00103B25" w:rsidRPr="008F5E85">
        <w:rPr>
          <w:rFonts w:ascii="Times New Roman" w:hAnsi="Times New Roman"/>
          <w:sz w:val="24"/>
          <w:szCs w:val="24"/>
        </w:rPr>
        <w:t>вправе</w:t>
      </w:r>
      <w:r w:rsidR="001F3812" w:rsidRPr="008F5E85">
        <w:rPr>
          <w:rFonts w:ascii="Times New Roman" w:hAnsi="Times New Roman"/>
          <w:sz w:val="24"/>
          <w:szCs w:val="24"/>
        </w:rPr>
        <w:t xml:space="preserve"> потребовать от Генерального Подрядчика приостановить Работы или любую их часть до того времени, пока причина данного требования  не устранена. </w:t>
      </w:r>
    </w:p>
    <w:p w:rsidR="001F3812" w:rsidRPr="008F5E85" w:rsidRDefault="001F3812"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При этом расходы на приведение результатов Работ или их частей в соответствие с требованиями настоящего Договора </w:t>
      </w:r>
      <w:r w:rsidR="008C537A" w:rsidRPr="008F5E85">
        <w:rPr>
          <w:rFonts w:ascii="Times New Roman" w:hAnsi="Times New Roman"/>
          <w:sz w:val="24"/>
          <w:szCs w:val="24"/>
        </w:rPr>
        <w:t xml:space="preserve">в полном объеме </w:t>
      </w:r>
      <w:r w:rsidRPr="008F5E85">
        <w:rPr>
          <w:rFonts w:ascii="Times New Roman" w:hAnsi="Times New Roman"/>
          <w:sz w:val="24"/>
          <w:szCs w:val="24"/>
        </w:rPr>
        <w:t xml:space="preserve">несет Генеральный Подрядчик. В случае </w:t>
      </w:r>
      <w:r w:rsidRPr="008F5E85">
        <w:rPr>
          <w:rFonts w:ascii="Times New Roman" w:hAnsi="Times New Roman"/>
          <w:sz w:val="24"/>
          <w:szCs w:val="24"/>
        </w:rPr>
        <w:lastRenderedPageBreak/>
        <w:t xml:space="preserve">приостановки Работ по причинам, указанным в настоящем разделе Договора, Генеральный Подрядчик не имеет права на увеличение </w:t>
      </w:r>
      <w:r w:rsidR="00BD4724" w:rsidRPr="008F5E85">
        <w:rPr>
          <w:rFonts w:ascii="Times New Roman" w:hAnsi="Times New Roman"/>
          <w:sz w:val="24"/>
          <w:szCs w:val="24"/>
        </w:rPr>
        <w:t xml:space="preserve">срока </w:t>
      </w:r>
      <w:r w:rsidRPr="008F5E85">
        <w:rPr>
          <w:rFonts w:ascii="Times New Roman" w:hAnsi="Times New Roman"/>
          <w:sz w:val="24"/>
          <w:szCs w:val="24"/>
        </w:rPr>
        <w:t>выполнения Работ по настоящему Договору.</w:t>
      </w:r>
    </w:p>
    <w:p w:rsidR="00533C0A" w:rsidRPr="008F5E85" w:rsidRDefault="00DD5A03" w:rsidP="002111F8">
      <w:pPr>
        <w:pStyle w:val="a4"/>
        <w:numPr>
          <w:ilvl w:val="1"/>
          <w:numId w:val="46"/>
        </w:numPr>
        <w:tabs>
          <w:tab w:val="left" w:pos="993"/>
          <w:tab w:val="left" w:pos="1276"/>
          <w:tab w:val="left" w:pos="9214"/>
        </w:tabs>
        <w:spacing w:after="0" w:line="240" w:lineRule="auto"/>
        <w:ind w:left="0" w:firstLine="709"/>
        <w:jc w:val="both"/>
        <w:rPr>
          <w:rFonts w:ascii="Times New Roman" w:hAnsi="Times New Roman" w:cs="Times New Roman"/>
          <w:snapToGrid w:val="0"/>
          <w:sz w:val="24"/>
          <w:szCs w:val="24"/>
        </w:rPr>
      </w:pPr>
      <w:r w:rsidRPr="008F5E85">
        <w:rPr>
          <w:rFonts w:ascii="Times New Roman" w:hAnsi="Times New Roman" w:cs="Times New Roman"/>
          <w:snapToGrid w:val="0"/>
          <w:sz w:val="24"/>
          <w:szCs w:val="24"/>
        </w:rPr>
        <w:t>Заказчик вправе потребовать от Генерального Подрядчика приостановить Работы полностью или частично без указания оснований для приостановления. В этом случае Генеральный Подрядчик имеет право на продление срока выполнения Работ по настоящему Договору. Продление срока осуществляется путем подписания Сторонами дополнительного соглашения к настоящему Договору.</w:t>
      </w:r>
    </w:p>
    <w:p w:rsidR="001F3812" w:rsidRPr="008F5E85" w:rsidRDefault="001F3812"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Генеральный Подрядчик обязуется незамедлительно проинформировать Заказчика о любых проблемах, связанных с Работами, и приложить все усилия для их разрешения. В случае возникновения, по любой причине, в связи с проводимыми Работами очевидной угрозы безопасности Объекта и/или людей, Генеральный Подрядчик обязуется немедленно остановить Работы и немедленно сообщить об этом Заказчику.</w:t>
      </w:r>
    </w:p>
    <w:p w:rsidR="001F3812" w:rsidRPr="008F5E85" w:rsidRDefault="001F3812"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В случае приостановки Работ или их части, Генеральный Подрядчик принимает все необходимые меры по защите, охране и сохранности приостановленной части Работ. После получения Генеральным Подрядчиком письменного разрешения от Заказчика на возобновление выполнения Работ, </w:t>
      </w:r>
      <w:proofErr w:type="gramStart"/>
      <w:r w:rsidRPr="008F5E85">
        <w:rPr>
          <w:rFonts w:ascii="Times New Roman" w:hAnsi="Times New Roman" w:cs="Times New Roman"/>
          <w:sz w:val="24"/>
          <w:szCs w:val="24"/>
        </w:rPr>
        <w:t>Генеральный Подрядчик совместно с Заказчиком проверяют</w:t>
      </w:r>
      <w:proofErr w:type="gramEnd"/>
      <w:r w:rsidRPr="008F5E85">
        <w:rPr>
          <w:rFonts w:ascii="Times New Roman" w:hAnsi="Times New Roman" w:cs="Times New Roman"/>
          <w:sz w:val="24"/>
          <w:szCs w:val="24"/>
        </w:rPr>
        <w:t xml:space="preserve"> состояние Работ на предмет их целостнос</w:t>
      </w:r>
      <w:r w:rsidR="00DC0368" w:rsidRPr="008F5E85">
        <w:rPr>
          <w:rFonts w:ascii="Times New Roman" w:hAnsi="Times New Roman" w:cs="Times New Roman"/>
          <w:sz w:val="24"/>
          <w:szCs w:val="24"/>
        </w:rPr>
        <w:t>ти. В случае</w:t>
      </w:r>
      <w:r w:rsidRPr="008F5E85">
        <w:rPr>
          <w:rFonts w:ascii="Times New Roman" w:hAnsi="Times New Roman" w:cs="Times New Roman"/>
          <w:sz w:val="24"/>
          <w:szCs w:val="24"/>
        </w:rPr>
        <w:t xml:space="preserve"> если за время приостановки Работ, все Работы или их часть были повреждены или потеряли ценность, Генеральный Подрядчик обязан восстановить их до уровня, приемлемого для Заказчика.</w:t>
      </w:r>
    </w:p>
    <w:p w:rsidR="003B0EE4" w:rsidRPr="008F5E85" w:rsidRDefault="003B0EE4" w:rsidP="005660CC">
      <w:pPr>
        <w:tabs>
          <w:tab w:val="left" w:pos="993"/>
          <w:tab w:val="left" w:pos="1276"/>
        </w:tabs>
        <w:spacing w:after="0" w:line="240" w:lineRule="auto"/>
        <w:ind w:right="-1" w:firstLine="709"/>
        <w:jc w:val="both"/>
        <w:rPr>
          <w:rFonts w:ascii="Times New Roman" w:hAnsi="Times New Roman"/>
          <w:b/>
          <w:bCs/>
          <w:caps/>
          <w:sz w:val="24"/>
          <w:szCs w:val="24"/>
        </w:rPr>
      </w:pPr>
    </w:p>
    <w:p w:rsidR="001F3812" w:rsidRPr="008F5E85" w:rsidRDefault="00145B02" w:rsidP="002111F8">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107" w:name="_Ref317060863"/>
      <w:r w:rsidRPr="008F5E85">
        <w:rPr>
          <w:rFonts w:ascii="Times New Roman" w:hAnsi="Times New Roman" w:cs="Times New Roman"/>
          <w:b/>
          <w:sz w:val="24"/>
          <w:szCs w:val="24"/>
        </w:rPr>
        <w:t>ОТВЕТСТВЕННОСТЬ СТОРОН</w:t>
      </w:r>
      <w:bookmarkEnd w:id="107"/>
    </w:p>
    <w:p w:rsidR="008741C3" w:rsidRPr="008F5E85" w:rsidRDefault="008741C3"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ED5843" w:rsidRPr="008F5E85" w:rsidRDefault="008C537A"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Общие положения</w:t>
      </w:r>
    </w:p>
    <w:p w:rsidR="00ED5843" w:rsidRPr="008F5E85" w:rsidRDefault="00ED5843" w:rsidP="002111F8">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 xml:space="preserve">В случае неисполнения Сторонами своих обязательств по настоящему Договору они несут ответственность в соответствии с </w:t>
      </w:r>
      <w:r w:rsidR="008C537A" w:rsidRPr="008F5E85">
        <w:rPr>
          <w:rFonts w:ascii="Times New Roman" w:hAnsi="Times New Roman" w:cs="Times New Roman"/>
          <w:sz w:val="24"/>
          <w:szCs w:val="24"/>
        </w:rPr>
        <w:t>Законодательством РФ</w:t>
      </w:r>
      <w:r w:rsidRPr="008F5E85">
        <w:rPr>
          <w:rFonts w:ascii="Times New Roman" w:hAnsi="Times New Roman" w:cs="Times New Roman"/>
          <w:sz w:val="24"/>
          <w:szCs w:val="24"/>
        </w:rPr>
        <w:t>, а также положениями настоящего Договора.</w:t>
      </w:r>
    </w:p>
    <w:p w:rsidR="00ED5843" w:rsidRPr="008F5E85" w:rsidRDefault="00860F31" w:rsidP="002111F8">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Стороны договорились, что ответственность Заказчика перед Генеральным Подрядчиком ограничивается размером реального ущерба и не может в совокупности  превышать Цену Договора.</w:t>
      </w:r>
    </w:p>
    <w:p w:rsidR="00484399" w:rsidRPr="008F5E85" w:rsidRDefault="00711274" w:rsidP="002111F8">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Уплата</w:t>
      </w:r>
      <w:r w:rsidR="008C3617" w:rsidRPr="008F5E85">
        <w:rPr>
          <w:rFonts w:ascii="Times New Roman" w:hAnsi="Times New Roman" w:cs="Times New Roman"/>
          <w:sz w:val="24"/>
          <w:szCs w:val="24"/>
        </w:rPr>
        <w:t xml:space="preserve"> </w:t>
      </w:r>
      <w:r w:rsidR="00921E76" w:rsidRPr="008F5E85">
        <w:rPr>
          <w:rFonts w:ascii="Times New Roman" w:hAnsi="Times New Roman" w:cs="Times New Roman"/>
          <w:sz w:val="24"/>
          <w:szCs w:val="24"/>
        </w:rPr>
        <w:t xml:space="preserve">неустойки </w:t>
      </w:r>
      <w:r w:rsidR="008C3617" w:rsidRPr="008F5E85">
        <w:rPr>
          <w:rFonts w:ascii="Times New Roman" w:hAnsi="Times New Roman" w:cs="Times New Roman"/>
          <w:sz w:val="24"/>
          <w:szCs w:val="24"/>
        </w:rPr>
        <w:t>и возмещение убытков не освобождает Стороны от обязанности надлежащего исполнения своих обязательств по Договору.</w:t>
      </w:r>
    </w:p>
    <w:p w:rsidR="004C3DD2" w:rsidRPr="008F5E85" w:rsidRDefault="00860F31" w:rsidP="002111F8">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обязан в полном объеме возместить Заказчику убытки (в том числе упущенную выгоду), понесенные </w:t>
      </w:r>
      <w:r w:rsidR="00C01069" w:rsidRPr="008F5E85">
        <w:rPr>
          <w:rFonts w:ascii="Times New Roman" w:hAnsi="Times New Roman" w:cs="Times New Roman"/>
          <w:sz w:val="24"/>
          <w:szCs w:val="24"/>
        </w:rPr>
        <w:t xml:space="preserve">Заказчиком </w:t>
      </w:r>
      <w:r w:rsidRPr="008F5E85">
        <w:rPr>
          <w:rFonts w:ascii="Times New Roman" w:hAnsi="Times New Roman" w:cs="Times New Roman"/>
          <w:sz w:val="24"/>
          <w:szCs w:val="24"/>
        </w:rPr>
        <w:t>в результате:</w:t>
      </w:r>
    </w:p>
    <w:p w:rsidR="004C3DD2" w:rsidRPr="008F5E85" w:rsidRDefault="004C3DD2" w:rsidP="005660CC">
      <w:pPr>
        <w:pStyle w:val="a4"/>
        <w:numPr>
          <w:ilvl w:val="0"/>
          <w:numId w:val="3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травмы или гибели любого лица (</w:t>
      </w:r>
      <w:r w:rsidR="002111F8" w:rsidRPr="008F5E85">
        <w:rPr>
          <w:rFonts w:ascii="Times New Roman" w:hAnsi="Times New Roman" w:cs="Times New Roman"/>
          <w:sz w:val="24"/>
          <w:szCs w:val="24"/>
        </w:rPr>
        <w:t xml:space="preserve">в том числе </w:t>
      </w:r>
      <w:r w:rsidRPr="008F5E85">
        <w:rPr>
          <w:rFonts w:ascii="Times New Roman" w:hAnsi="Times New Roman" w:cs="Times New Roman"/>
          <w:sz w:val="24"/>
          <w:szCs w:val="24"/>
        </w:rPr>
        <w:t xml:space="preserve">работников Заказчика), произошедшие </w:t>
      </w:r>
      <w:proofErr w:type="gramStart"/>
      <w:r w:rsidRPr="008F5E85">
        <w:rPr>
          <w:rFonts w:ascii="Times New Roman" w:hAnsi="Times New Roman" w:cs="Times New Roman"/>
          <w:sz w:val="24"/>
          <w:szCs w:val="24"/>
        </w:rPr>
        <w:t>вследстви</w:t>
      </w:r>
      <w:r w:rsidR="00C01069" w:rsidRPr="008F5E85">
        <w:rPr>
          <w:rFonts w:ascii="Times New Roman" w:hAnsi="Times New Roman" w:cs="Times New Roman"/>
          <w:sz w:val="24"/>
          <w:szCs w:val="24"/>
        </w:rPr>
        <w:t>е</w:t>
      </w:r>
      <w:proofErr w:type="gramEnd"/>
      <w:r w:rsidR="00C01069" w:rsidRPr="008F5E85">
        <w:rPr>
          <w:rFonts w:ascii="Times New Roman" w:hAnsi="Times New Roman" w:cs="Times New Roman"/>
          <w:sz w:val="24"/>
          <w:szCs w:val="24"/>
        </w:rPr>
        <w:t xml:space="preserve"> или </w:t>
      </w:r>
      <w:proofErr w:type="gramStart"/>
      <w:r w:rsidR="00C01069" w:rsidRPr="008F5E85">
        <w:rPr>
          <w:rFonts w:ascii="Times New Roman" w:hAnsi="Times New Roman" w:cs="Times New Roman"/>
          <w:sz w:val="24"/>
          <w:szCs w:val="24"/>
        </w:rPr>
        <w:t>в</w:t>
      </w:r>
      <w:proofErr w:type="gramEnd"/>
      <w:r w:rsidR="00C01069" w:rsidRPr="008F5E85">
        <w:rPr>
          <w:rFonts w:ascii="Times New Roman" w:hAnsi="Times New Roman" w:cs="Times New Roman"/>
          <w:sz w:val="24"/>
          <w:szCs w:val="24"/>
        </w:rPr>
        <w:t xml:space="preserve"> ходе производства Работ</w:t>
      </w:r>
      <w:r w:rsidR="002111F8" w:rsidRPr="008F5E85">
        <w:rPr>
          <w:rFonts w:ascii="Times New Roman" w:hAnsi="Times New Roman" w:cs="Times New Roman"/>
          <w:sz w:val="24"/>
          <w:szCs w:val="24"/>
        </w:rPr>
        <w:t xml:space="preserve"> и на территории строительных городков</w:t>
      </w:r>
      <w:r w:rsidRPr="008F5E85">
        <w:rPr>
          <w:rFonts w:ascii="Times New Roman" w:hAnsi="Times New Roman" w:cs="Times New Roman"/>
          <w:sz w:val="24"/>
          <w:szCs w:val="24"/>
        </w:rPr>
        <w:t>;</w:t>
      </w:r>
    </w:p>
    <w:p w:rsidR="004C3DD2" w:rsidRPr="008F5E85" w:rsidRDefault="004C3DD2" w:rsidP="005660CC">
      <w:pPr>
        <w:pStyle w:val="a4"/>
        <w:numPr>
          <w:ilvl w:val="0"/>
          <w:numId w:val="36"/>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 xml:space="preserve">повреждения или ущерба, нанесенного любому движимому или недвижимому имуществу Заказчика или третьих лиц, переданному </w:t>
      </w:r>
      <w:r w:rsidR="00A05C72" w:rsidRPr="008F5E85">
        <w:rPr>
          <w:rFonts w:ascii="Times New Roman" w:hAnsi="Times New Roman" w:cs="Times New Roman"/>
          <w:sz w:val="24"/>
          <w:szCs w:val="24"/>
        </w:rPr>
        <w:t xml:space="preserve">Заказчиком </w:t>
      </w:r>
      <w:r w:rsidRPr="008F5E85">
        <w:rPr>
          <w:rFonts w:ascii="Times New Roman" w:hAnsi="Times New Roman" w:cs="Times New Roman"/>
          <w:sz w:val="24"/>
          <w:szCs w:val="24"/>
        </w:rPr>
        <w:t xml:space="preserve">Генеральному </w:t>
      </w:r>
      <w:r w:rsidR="002111F8" w:rsidRPr="008F5E85">
        <w:rPr>
          <w:rFonts w:ascii="Times New Roman" w:hAnsi="Times New Roman" w:cs="Times New Roman"/>
          <w:sz w:val="24"/>
          <w:szCs w:val="24"/>
        </w:rPr>
        <w:t>Подрядчику (в том числе движимому или недвижимому имуществу Заказчика или третьих лиц на других объектах  при передвижении, перемещении на территории Инновационного центра «Сколково»)</w:t>
      </w:r>
      <w:r w:rsidRPr="008F5E85">
        <w:rPr>
          <w:rFonts w:ascii="Times New Roman" w:hAnsi="Times New Roman" w:cs="Times New Roman"/>
          <w:sz w:val="24"/>
          <w:szCs w:val="24"/>
        </w:rPr>
        <w:t>, в результате действий Генерального Подрядчика, его работников или представителей, или любого другого лица, работающего по найму или используемого Генеральным Подрядчиком для</w:t>
      </w:r>
      <w:proofErr w:type="gramEnd"/>
      <w:r w:rsidRPr="008F5E85">
        <w:rPr>
          <w:rFonts w:ascii="Times New Roman" w:hAnsi="Times New Roman" w:cs="Times New Roman"/>
          <w:sz w:val="24"/>
          <w:szCs w:val="24"/>
        </w:rPr>
        <w:t xml:space="preserve"> выполнения</w:t>
      </w:r>
      <w:r w:rsidR="00C01069" w:rsidRPr="008F5E85">
        <w:rPr>
          <w:rFonts w:ascii="Times New Roman" w:hAnsi="Times New Roman" w:cs="Times New Roman"/>
          <w:sz w:val="24"/>
          <w:szCs w:val="24"/>
        </w:rPr>
        <w:t xml:space="preserve"> Работ, или в связи с Работами, </w:t>
      </w:r>
      <w:r w:rsidRPr="008F5E85">
        <w:rPr>
          <w:rFonts w:ascii="Times New Roman" w:hAnsi="Times New Roman" w:cs="Times New Roman"/>
          <w:sz w:val="24"/>
          <w:szCs w:val="24"/>
        </w:rPr>
        <w:t>или в какой-либо их части;</w:t>
      </w:r>
    </w:p>
    <w:p w:rsidR="004C3DD2" w:rsidRPr="008F5E85" w:rsidRDefault="00A512B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3</w:t>
      </w:r>
      <w:r w:rsidR="00040A06" w:rsidRPr="008F5E85">
        <w:rPr>
          <w:rFonts w:ascii="Times New Roman" w:hAnsi="Times New Roman"/>
          <w:sz w:val="24"/>
          <w:szCs w:val="24"/>
        </w:rPr>
        <w:t>)</w:t>
      </w:r>
      <w:r w:rsidR="004C3DD2" w:rsidRPr="008F5E85">
        <w:rPr>
          <w:rFonts w:ascii="Times New Roman" w:hAnsi="Times New Roman"/>
          <w:sz w:val="24"/>
          <w:szCs w:val="24"/>
        </w:rPr>
        <w:t xml:space="preserve"> </w:t>
      </w:r>
      <w:r w:rsidR="004C3DD2" w:rsidRPr="008F5E85">
        <w:rPr>
          <w:rFonts w:ascii="Times New Roman" w:hAnsi="Times New Roman"/>
          <w:sz w:val="24"/>
          <w:szCs w:val="24"/>
        </w:rPr>
        <w:tab/>
        <w:t>уничтожения или повреждения имущества, возникших в ходе ил</w:t>
      </w:r>
      <w:r w:rsidR="00C01069" w:rsidRPr="008F5E85">
        <w:rPr>
          <w:rFonts w:ascii="Times New Roman" w:hAnsi="Times New Roman"/>
          <w:sz w:val="24"/>
          <w:szCs w:val="24"/>
        </w:rPr>
        <w:t>и в результате выполнения Работ;</w:t>
      </w:r>
    </w:p>
    <w:p w:rsidR="004C3DD2" w:rsidRPr="008F5E85" w:rsidRDefault="00A512B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4</w:t>
      </w:r>
      <w:r w:rsidR="00040A06" w:rsidRPr="008F5E85">
        <w:rPr>
          <w:rFonts w:ascii="Times New Roman" w:hAnsi="Times New Roman"/>
          <w:sz w:val="24"/>
          <w:szCs w:val="24"/>
        </w:rPr>
        <w:t>)</w:t>
      </w:r>
      <w:r w:rsidR="004C3DD2" w:rsidRPr="008F5E85">
        <w:rPr>
          <w:rFonts w:ascii="Times New Roman" w:hAnsi="Times New Roman"/>
          <w:sz w:val="24"/>
          <w:szCs w:val="24"/>
        </w:rPr>
        <w:tab/>
        <w:t xml:space="preserve">транспортировки поставляемых Генеральным Подрядчиком Материалов и Оборудования для выполнения Работ </w:t>
      </w:r>
      <w:r w:rsidR="00C01069" w:rsidRPr="008F5E85">
        <w:rPr>
          <w:rFonts w:ascii="Times New Roman" w:hAnsi="Times New Roman"/>
          <w:sz w:val="24"/>
          <w:szCs w:val="24"/>
        </w:rPr>
        <w:t xml:space="preserve">до </w:t>
      </w:r>
      <w:r w:rsidR="004C3DD2" w:rsidRPr="008F5E85">
        <w:rPr>
          <w:rFonts w:ascii="Times New Roman" w:hAnsi="Times New Roman"/>
          <w:sz w:val="24"/>
          <w:szCs w:val="24"/>
        </w:rPr>
        <w:t>Строительной площадки;</w:t>
      </w:r>
    </w:p>
    <w:p w:rsidR="004C3DD2" w:rsidRPr="008F5E85" w:rsidRDefault="00A512B4" w:rsidP="005660CC">
      <w:pPr>
        <w:tabs>
          <w:tab w:val="left" w:pos="993"/>
          <w:tab w:val="left" w:pos="1276"/>
        </w:tabs>
        <w:spacing w:after="0" w:line="240" w:lineRule="auto"/>
        <w:ind w:right="-1" w:firstLine="709"/>
        <w:jc w:val="both"/>
        <w:rPr>
          <w:rFonts w:ascii="Times New Roman" w:hAnsi="Times New Roman"/>
          <w:b/>
          <w:sz w:val="24"/>
          <w:szCs w:val="24"/>
        </w:rPr>
      </w:pPr>
      <w:r w:rsidRPr="008F5E85">
        <w:rPr>
          <w:rFonts w:ascii="Times New Roman" w:hAnsi="Times New Roman"/>
          <w:sz w:val="24"/>
          <w:szCs w:val="24"/>
        </w:rPr>
        <w:t>5</w:t>
      </w:r>
      <w:r w:rsidR="00040A06" w:rsidRPr="008F5E85">
        <w:rPr>
          <w:rFonts w:ascii="Times New Roman" w:hAnsi="Times New Roman"/>
          <w:sz w:val="24"/>
          <w:szCs w:val="24"/>
        </w:rPr>
        <w:t>)</w:t>
      </w:r>
      <w:r w:rsidR="004C3DD2" w:rsidRPr="008F5E85">
        <w:rPr>
          <w:rFonts w:ascii="Times New Roman" w:hAnsi="Times New Roman"/>
          <w:sz w:val="24"/>
          <w:szCs w:val="24"/>
        </w:rPr>
        <w:tab/>
        <w:t>утраты или повреждения имущества 3-х лиц, Оборудования либо Материалов, самого Объекта.</w:t>
      </w:r>
    </w:p>
    <w:p w:rsidR="004F4F5C" w:rsidRPr="008F5E85" w:rsidRDefault="00ED5843" w:rsidP="002111F8">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В случае не</w:t>
      </w:r>
      <w:r w:rsidR="00F800A9" w:rsidRPr="008F5E85">
        <w:rPr>
          <w:rFonts w:ascii="Times New Roman" w:hAnsi="Times New Roman" w:cs="Times New Roman"/>
          <w:sz w:val="24"/>
          <w:szCs w:val="24"/>
        </w:rPr>
        <w:t xml:space="preserve">качественного выполнения Работ </w:t>
      </w:r>
      <w:r w:rsidRPr="008F5E85">
        <w:rPr>
          <w:rFonts w:ascii="Times New Roman" w:hAnsi="Times New Roman" w:cs="Times New Roman"/>
          <w:sz w:val="24"/>
          <w:szCs w:val="24"/>
        </w:rPr>
        <w:t xml:space="preserve">Генеральным Подрядчиком Заказчик вправе </w:t>
      </w:r>
      <w:r w:rsidR="0078478C" w:rsidRPr="008F5E85">
        <w:rPr>
          <w:rFonts w:ascii="Times New Roman" w:hAnsi="Times New Roman" w:cs="Times New Roman"/>
          <w:sz w:val="24"/>
          <w:szCs w:val="24"/>
        </w:rPr>
        <w:t xml:space="preserve"> </w:t>
      </w:r>
      <w:r w:rsidR="004F4F5C" w:rsidRPr="008F5E85">
        <w:rPr>
          <w:rFonts w:ascii="Times New Roman" w:hAnsi="Times New Roman" w:cs="Times New Roman"/>
          <w:sz w:val="24"/>
          <w:szCs w:val="24"/>
        </w:rPr>
        <w:t>потребовать</w:t>
      </w:r>
      <w:r w:rsidR="0078478C" w:rsidRPr="008F5E85">
        <w:rPr>
          <w:rFonts w:ascii="Times New Roman" w:hAnsi="Times New Roman" w:cs="Times New Roman"/>
          <w:sz w:val="24"/>
          <w:szCs w:val="24"/>
        </w:rPr>
        <w:t xml:space="preserve"> </w:t>
      </w:r>
      <w:r w:rsidR="004F4F5C" w:rsidRPr="008F5E85">
        <w:rPr>
          <w:rFonts w:ascii="Times New Roman" w:hAnsi="Times New Roman" w:cs="Times New Roman"/>
          <w:sz w:val="24"/>
          <w:szCs w:val="24"/>
        </w:rPr>
        <w:t>от Генерального Подрядчика компенсации стоимости</w:t>
      </w:r>
      <w:r w:rsidRPr="008F5E85">
        <w:rPr>
          <w:rFonts w:ascii="Times New Roman" w:hAnsi="Times New Roman" w:cs="Times New Roman"/>
          <w:sz w:val="24"/>
          <w:szCs w:val="24"/>
        </w:rPr>
        <w:t xml:space="preserve"> самостоятельного или с </w:t>
      </w:r>
      <w:r w:rsidRPr="008F5E85">
        <w:rPr>
          <w:rFonts w:ascii="Times New Roman" w:hAnsi="Times New Roman" w:cs="Times New Roman"/>
          <w:sz w:val="24"/>
          <w:szCs w:val="24"/>
        </w:rPr>
        <w:lastRenderedPageBreak/>
        <w:t>помощью третьих лиц устранения выявленных Недостатков Работ, а также применить штрафные санкции, определенные Договором.</w:t>
      </w:r>
    </w:p>
    <w:p w:rsidR="00CB044D" w:rsidRPr="008F5E85" w:rsidRDefault="00ED5843" w:rsidP="00B71DF8">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Если во время выполнения Работ станет очевидным, что Работа не будет выполнена надлежащим образом,</w:t>
      </w:r>
      <w:r w:rsidR="00CB044D" w:rsidRPr="008F5E85">
        <w:rPr>
          <w:rFonts w:ascii="Times New Roman" w:hAnsi="Times New Roman" w:cs="Times New Roman"/>
          <w:sz w:val="24"/>
          <w:szCs w:val="24"/>
        </w:rPr>
        <w:t xml:space="preserve"> в том числе в любом случае если:</w:t>
      </w:r>
    </w:p>
    <w:p w:rsidR="00CB044D" w:rsidRPr="008F5E85" w:rsidRDefault="00CB044D"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Генеральный Подрядчик полностью останавливает выполнение Работ до их окончания (за исключением Обстоятельств непреодолимой силы), или</w:t>
      </w:r>
    </w:p>
    <w:p w:rsidR="00CB044D" w:rsidRPr="008F5E85" w:rsidRDefault="00CB044D"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Генеральный Подрядчик не в состоянии продолжать Работы так, как это предусмотрено в настоящем Договоре (за исключением Обстоятельств непреодолимой силы), или</w:t>
      </w:r>
    </w:p>
    <w:p w:rsidR="00CB044D" w:rsidRPr="008F5E85" w:rsidRDefault="00CB044D" w:rsidP="005660CC">
      <w:pPr>
        <w:tabs>
          <w:tab w:val="left" w:pos="993"/>
          <w:tab w:val="left" w:pos="1276"/>
        </w:tabs>
        <w:spacing w:after="0" w:line="240" w:lineRule="auto"/>
        <w:ind w:right="-1" w:firstLine="709"/>
        <w:jc w:val="both"/>
        <w:rPr>
          <w:rFonts w:ascii="Times New Roman" w:hAnsi="Times New Roman"/>
          <w:sz w:val="24"/>
          <w:szCs w:val="24"/>
        </w:rPr>
      </w:pPr>
      <w:proofErr w:type="gramStart"/>
      <w:r w:rsidRPr="008F5E85">
        <w:rPr>
          <w:rFonts w:ascii="Times New Roman" w:hAnsi="Times New Roman"/>
          <w:sz w:val="24"/>
          <w:szCs w:val="24"/>
        </w:rPr>
        <w:t>- Генеральный Подрядчик отказывается или систематически не выполняет свои обязательства (после получения письменного уведомления от Заказчика), связанные с устранением Недостатков в Работах, или с заменой некачественных Материалов или Оборудования, и такой отказ или бездействие существенно затягивают и затрудняют завершение Работ, или если он не способен устранить Дефекты, усадку и другие неполадки в Работах, исправление которых входит в его обязанности по Договору,</w:t>
      </w:r>
      <w:proofErr w:type="gramEnd"/>
    </w:p>
    <w:p w:rsidR="00E62B58" w:rsidRPr="008F5E85" w:rsidRDefault="0010439F"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Заказчик имеет право указать Генеральному Подрядчику на неисполнение или ненадлежащее исполнение обязательств Генеральным Подрядчиком, направив ему соответствующее уведомление</w:t>
      </w:r>
      <w:r w:rsidR="00CB044D" w:rsidRPr="008F5E85">
        <w:rPr>
          <w:rFonts w:ascii="Times New Roman" w:hAnsi="Times New Roman"/>
          <w:sz w:val="24"/>
          <w:szCs w:val="24"/>
        </w:rPr>
        <w:t xml:space="preserve"> и назначив разумный срок для устранения недостатков</w:t>
      </w:r>
      <w:r w:rsidRPr="008F5E85">
        <w:rPr>
          <w:rFonts w:ascii="Times New Roman" w:hAnsi="Times New Roman"/>
          <w:sz w:val="24"/>
          <w:szCs w:val="24"/>
        </w:rPr>
        <w:t xml:space="preserve">. </w:t>
      </w:r>
      <w:proofErr w:type="gramStart"/>
      <w:r w:rsidRPr="008F5E85">
        <w:rPr>
          <w:rFonts w:ascii="Times New Roman" w:hAnsi="Times New Roman"/>
          <w:sz w:val="24"/>
          <w:szCs w:val="24"/>
        </w:rPr>
        <w:t>Если Генеральный Подрядчик не исполнит соответствующие обязательства (или не приступит к их устранению или исполнению</w:t>
      </w:r>
      <w:r w:rsidR="00CB67B4" w:rsidRPr="008F5E85">
        <w:rPr>
          <w:rFonts w:ascii="Times New Roman" w:hAnsi="Times New Roman"/>
          <w:sz w:val="24"/>
          <w:szCs w:val="24"/>
        </w:rPr>
        <w:t>)</w:t>
      </w:r>
      <w:r w:rsidRPr="008F5E85">
        <w:rPr>
          <w:rFonts w:ascii="Times New Roman" w:hAnsi="Times New Roman"/>
          <w:sz w:val="24"/>
          <w:szCs w:val="24"/>
        </w:rPr>
        <w:t xml:space="preserve"> если для этого требуется больший срок (в этом случае Генеральный Подрядчик предоставляет Заказчику график устранения Недостатков по форме</w:t>
      </w:r>
      <w:r w:rsidR="001C3DFD" w:rsidRPr="008F5E85">
        <w:rPr>
          <w:rFonts w:ascii="Times New Roman" w:hAnsi="Times New Roman"/>
          <w:sz w:val="24"/>
          <w:szCs w:val="24"/>
        </w:rPr>
        <w:t xml:space="preserve"> согласно</w:t>
      </w:r>
      <w:r w:rsidRPr="008F5E85">
        <w:rPr>
          <w:rFonts w:ascii="Times New Roman" w:hAnsi="Times New Roman"/>
          <w:sz w:val="24"/>
          <w:szCs w:val="24"/>
        </w:rPr>
        <w:t xml:space="preserve"> </w:t>
      </w:r>
      <w:r w:rsidR="001C3DFD" w:rsidRPr="008F5E85">
        <w:rPr>
          <w:rFonts w:ascii="Times New Roman" w:hAnsi="Times New Roman"/>
          <w:sz w:val="24"/>
          <w:szCs w:val="24"/>
        </w:rPr>
        <w:t>Приложению</w:t>
      </w:r>
      <w:r w:rsidR="00CB67B4" w:rsidRPr="008F5E85">
        <w:rPr>
          <w:rFonts w:ascii="Times New Roman" w:hAnsi="Times New Roman"/>
          <w:sz w:val="24"/>
          <w:szCs w:val="24"/>
        </w:rPr>
        <w:t xml:space="preserve"> 4 к </w:t>
      </w:r>
      <w:r w:rsidRPr="008F5E85">
        <w:rPr>
          <w:rFonts w:ascii="Times New Roman" w:hAnsi="Times New Roman"/>
          <w:sz w:val="24"/>
          <w:szCs w:val="24"/>
        </w:rPr>
        <w:t>настоящ</w:t>
      </w:r>
      <w:r w:rsidR="00CB67B4" w:rsidRPr="008F5E85">
        <w:rPr>
          <w:rFonts w:ascii="Times New Roman" w:hAnsi="Times New Roman"/>
          <w:sz w:val="24"/>
          <w:szCs w:val="24"/>
        </w:rPr>
        <w:t>ему</w:t>
      </w:r>
      <w:r w:rsidRPr="008F5E85">
        <w:rPr>
          <w:rFonts w:ascii="Times New Roman" w:hAnsi="Times New Roman"/>
          <w:sz w:val="24"/>
          <w:szCs w:val="24"/>
        </w:rPr>
        <w:t xml:space="preserve"> Договор</w:t>
      </w:r>
      <w:r w:rsidR="00CB67B4" w:rsidRPr="008F5E85">
        <w:rPr>
          <w:rFonts w:ascii="Times New Roman" w:hAnsi="Times New Roman"/>
          <w:sz w:val="24"/>
          <w:szCs w:val="24"/>
        </w:rPr>
        <w:t>у</w:t>
      </w:r>
      <w:r w:rsidR="001C3DFD" w:rsidRPr="008F5E85">
        <w:rPr>
          <w:rFonts w:ascii="Times New Roman" w:hAnsi="Times New Roman"/>
          <w:sz w:val="24"/>
          <w:szCs w:val="24"/>
        </w:rPr>
        <w:t xml:space="preserve">) </w:t>
      </w:r>
      <w:r w:rsidRPr="008F5E85">
        <w:rPr>
          <w:rFonts w:ascii="Times New Roman" w:hAnsi="Times New Roman"/>
          <w:sz w:val="24"/>
          <w:szCs w:val="24"/>
        </w:rPr>
        <w:t>в течение 10 (десяти) Календарных дней и более с момента получения такого уведомления</w:t>
      </w:r>
      <w:r w:rsidR="001C3DFD" w:rsidRPr="008F5E85">
        <w:rPr>
          <w:rFonts w:ascii="Times New Roman" w:hAnsi="Times New Roman"/>
          <w:sz w:val="24"/>
          <w:szCs w:val="24"/>
        </w:rPr>
        <w:t xml:space="preserve">, </w:t>
      </w:r>
      <w:r w:rsidRPr="008F5E85">
        <w:rPr>
          <w:rFonts w:ascii="Times New Roman" w:hAnsi="Times New Roman"/>
          <w:sz w:val="24"/>
          <w:szCs w:val="24"/>
        </w:rPr>
        <w:t>Заказчик имеет право</w:t>
      </w:r>
      <w:r w:rsidR="00E62B58" w:rsidRPr="008F5E85">
        <w:rPr>
          <w:rFonts w:ascii="Times New Roman" w:hAnsi="Times New Roman"/>
          <w:sz w:val="24"/>
          <w:szCs w:val="24"/>
        </w:rPr>
        <w:t xml:space="preserve"> </w:t>
      </w:r>
      <w:r w:rsidRPr="008F5E85">
        <w:rPr>
          <w:rFonts w:ascii="Times New Roman" w:hAnsi="Times New Roman"/>
          <w:sz w:val="24"/>
          <w:szCs w:val="24"/>
        </w:rPr>
        <w:t>нанимать и оплачивать работу другим</w:t>
      </w:r>
      <w:proofErr w:type="gramEnd"/>
      <w:r w:rsidRPr="008F5E85">
        <w:rPr>
          <w:rFonts w:ascii="Times New Roman" w:hAnsi="Times New Roman"/>
          <w:sz w:val="24"/>
          <w:szCs w:val="24"/>
        </w:rPr>
        <w:t xml:space="preserve"> лицам для продолжения выполнения Работ и/или устранения Недостатков, Дефектов в Работах. Все расходы Заказчика, связанные с этим, могут быть удержаны из любого текущего или будущего платежа Генеральному Подрядчику по настоящему Договору или должны быть возмещены Генеральным Подрядчиком. Генеральный Подрядчик выплачивает или настоящим позволяет Заказчику удерживать суммы, эквивалентные любому причиненному Заказчику ущербу и/или затраченные Заказчиком и вызванные невыполнением обязательств со стороны Генерально</w:t>
      </w:r>
      <w:r w:rsidR="004F4F5C" w:rsidRPr="008F5E85">
        <w:rPr>
          <w:rFonts w:ascii="Times New Roman" w:hAnsi="Times New Roman"/>
          <w:sz w:val="24"/>
          <w:szCs w:val="24"/>
        </w:rPr>
        <w:t>го Подрядчика (при условии документального подтверждения затраченных сумм)</w:t>
      </w:r>
      <w:r w:rsidR="00DD5A03" w:rsidRPr="008F5E85">
        <w:rPr>
          <w:rFonts w:ascii="Times New Roman" w:hAnsi="Times New Roman"/>
          <w:sz w:val="24"/>
          <w:szCs w:val="24"/>
        </w:rPr>
        <w:t>.</w:t>
      </w:r>
    </w:p>
    <w:p w:rsidR="00E62B58" w:rsidRPr="008F5E85" w:rsidRDefault="00E62B58" w:rsidP="00B71DF8">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Генеральный Подрядчик обязан возместить расходы Заказчика на устранение Недостатков в полном объеме, вне зависимости от суммы расходов, которые бы понес Генеральный Подрядчик, если бы устранял такие Недостатки своими силами.</w:t>
      </w:r>
    </w:p>
    <w:p w:rsidR="008F5E85" w:rsidRPr="009266BC" w:rsidRDefault="00921E76" w:rsidP="008F5E85">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Если иное не установлено настоящим Договором, Генеральный Подрядчик обязан возместить Заказчику убытки в течение 10 (Десяти) Рабочих Дней с момента получения требования Заказчика.</w:t>
      </w:r>
    </w:p>
    <w:p w:rsidR="0043752B" w:rsidRPr="008F5E85" w:rsidRDefault="008C537A"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108" w:name="четырнадцатьдва"/>
      <w:r w:rsidRPr="008F5E85">
        <w:rPr>
          <w:rFonts w:ascii="Times New Roman" w:hAnsi="Times New Roman" w:cs="Times New Roman"/>
          <w:b/>
          <w:sz w:val="24"/>
          <w:szCs w:val="24"/>
        </w:rPr>
        <w:t>Неустойка</w:t>
      </w:r>
    </w:p>
    <w:p w:rsidR="00484399" w:rsidRPr="008F5E85" w:rsidRDefault="00766280" w:rsidP="002111F8">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109" w:name="_Ref320181029"/>
      <w:bookmarkEnd w:id="108"/>
      <w:proofErr w:type="gramStart"/>
      <w:r w:rsidRPr="008F5E85">
        <w:rPr>
          <w:rFonts w:ascii="Times New Roman" w:hAnsi="Times New Roman" w:cs="Times New Roman"/>
          <w:sz w:val="24"/>
          <w:szCs w:val="24"/>
        </w:rPr>
        <w:t>П</w:t>
      </w:r>
      <w:r w:rsidR="008615D4" w:rsidRPr="008F5E85">
        <w:rPr>
          <w:rFonts w:ascii="Times New Roman" w:hAnsi="Times New Roman" w:cs="Times New Roman"/>
          <w:sz w:val="24"/>
          <w:szCs w:val="24"/>
        </w:rPr>
        <w:t xml:space="preserve">росрочка </w:t>
      </w:r>
      <w:r w:rsidR="00A05C72" w:rsidRPr="008F5E85">
        <w:rPr>
          <w:rFonts w:ascii="Times New Roman" w:hAnsi="Times New Roman" w:cs="Times New Roman"/>
          <w:sz w:val="24"/>
          <w:szCs w:val="24"/>
        </w:rPr>
        <w:t xml:space="preserve">более чем на </w:t>
      </w:r>
      <w:r w:rsidR="00115073" w:rsidRPr="008F5E85">
        <w:rPr>
          <w:rFonts w:ascii="Times New Roman" w:hAnsi="Times New Roman" w:cs="Times New Roman"/>
          <w:sz w:val="24"/>
          <w:szCs w:val="24"/>
        </w:rPr>
        <w:t>5</w:t>
      </w:r>
      <w:r w:rsidR="00A05C72" w:rsidRPr="008F5E85">
        <w:rPr>
          <w:rFonts w:ascii="Times New Roman" w:hAnsi="Times New Roman" w:cs="Times New Roman"/>
          <w:sz w:val="24"/>
          <w:szCs w:val="24"/>
        </w:rPr>
        <w:t xml:space="preserve"> (</w:t>
      </w:r>
      <w:r w:rsidR="00115073" w:rsidRPr="008F5E85">
        <w:rPr>
          <w:rFonts w:ascii="Times New Roman" w:hAnsi="Times New Roman" w:cs="Times New Roman"/>
          <w:sz w:val="24"/>
          <w:szCs w:val="24"/>
        </w:rPr>
        <w:t>пять</w:t>
      </w:r>
      <w:r w:rsidR="00A05C72" w:rsidRPr="008F5E85">
        <w:rPr>
          <w:rFonts w:ascii="Times New Roman" w:hAnsi="Times New Roman" w:cs="Times New Roman"/>
          <w:sz w:val="24"/>
          <w:szCs w:val="24"/>
        </w:rPr>
        <w:t>) Календарных дн</w:t>
      </w:r>
      <w:r w:rsidR="00115073" w:rsidRPr="008F5E85">
        <w:rPr>
          <w:rFonts w:ascii="Times New Roman" w:hAnsi="Times New Roman" w:cs="Times New Roman"/>
          <w:sz w:val="24"/>
          <w:szCs w:val="24"/>
        </w:rPr>
        <w:t>ей</w:t>
      </w:r>
      <w:r w:rsidR="00A05C72" w:rsidRPr="008F5E85">
        <w:rPr>
          <w:rFonts w:ascii="Times New Roman" w:hAnsi="Times New Roman" w:cs="Times New Roman"/>
          <w:sz w:val="24"/>
          <w:szCs w:val="24"/>
        </w:rPr>
        <w:t xml:space="preserve"> </w:t>
      </w:r>
      <w:r w:rsidR="008615D4" w:rsidRPr="008F5E85">
        <w:rPr>
          <w:rFonts w:ascii="Times New Roman" w:hAnsi="Times New Roman" w:cs="Times New Roman"/>
          <w:sz w:val="24"/>
          <w:szCs w:val="24"/>
        </w:rPr>
        <w:t>в выполнении Работ</w:t>
      </w:r>
      <w:r w:rsidR="009B6FFD" w:rsidRPr="008F5E85">
        <w:rPr>
          <w:rFonts w:ascii="Times New Roman" w:hAnsi="Times New Roman" w:cs="Times New Roman"/>
          <w:sz w:val="24"/>
          <w:szCs w:val="24"/>
        </w:rPr>
        <w:t xml:space="preserve"> </w:t>
      </w:r>
      <w:r w:rsidR="008615D4" w:rsidRPr="008F5E85">
        <w:rPr>
          <w:rFonts w:ascii="Times New Roman" w:hAnsi="Times New Roman" w:cs="Times New Roman"/>
          <w:sz w:val="24"/>
          <w:szCs w:val="24"/>
        </w:rPr>
        <w:t xml:space="preserve">со стороны Генерального Подрядчика, в том числе задержка окончания Работ, указанным в Графике </w:t>
      </w:r>
      <w:r w:rsidR="008817A1" w:rsidRPr="008F5E85">
        <w:rPr>
          <w:rFonts w:ascii="Times New Roman" w:hAnsi="Times New Roman" w:cs="Times New Roman"/>
          <w:sz w:val="24"/>
          <w:szCs w:val="24"/>
        </w:rPr>
        <w:t>выполнения р</w:t>
      </w:r>
      <w:r w:rsidR="008615D4" w:rsidRPr="008F5E85">
        <w:rPr>
          <w:rFonts w:ascii="Times New Roman" w:hAnsi="Times New Roman" w:cs="Times New Roman"/>
          <w:sz w:val="24"/>
          <w:szCs w:val="24"/>
        </w:rPr>
        <w:t>абот</w:t>
      </w:r>
      <w:r w:rsidR="00A05C72" w:rsidRPr="008F5E85">
        <w:rPr>
          <w:rFonts w:ascii="Times New Roman" w:hAnsi="Times New Roman" w:cs="Times New Roman"/>
          <w:sz w:val="24"/>
          <w:szCs w:val="24"/>
        </w:rPr>
        <w:t xml:space="preserve">, </w:t>
      </w:r>
      <w:r w:rsidR="00E62B58" w:rsidRPr="008F5E85">
        <w:rPr>
          <w:rFonts w:ascii="Times New Roman" w:hAnsi="Times New Roman" w:cs="Times New Roman"/>
          <w:sz w:val="24"/>
          <w:szCs w:val="24"/>
        </w:rPr>
        <w:t xml:space="preserve">в </w:t>
      </w:r>
      <w:r w:rsidR="00A05C72" w:rsidRPr="008F5E85">
        <w:rPr>
          <w:rFonts w:ascii="Times New Roman" w:hAnsi="Times New Roman" w:cs="Times New Roman"/>
          <w:sz w:val="24"/>
          <w:szCs w:val="24"/>
        </w:rPr>
        <w:t>устранении выявленных и оформленных должным образом Заказчиком Недостатков и Дефектов,</w:t>
      </w:r>
      <w:r w:rsidR="008615D4" w:rsidRPr="008F5E85">
        <w:rPr>
          <w:rFonts w:ascii="Times New Roman" w:hAnsi="Times New Roman" w:cs="Times New Roman"/>
          <w:sz w:val="24"/>
          <w:szCs w:val="24"/>
        </w:rPr>
        <w:t xml:space="preserve"> заключени</w:t>
      </w:r>
      <w:r w:rsidRPr="008F5E85">
        <w:rPr>
          <w:rFonts w:ascii="Times New Roman" w:hAnsi="Times New Roman" w:cs="Times New Roman"/>
          <w:sz w:val="24"/>
          <w:szCs w:val="24"/>
        </w:rPr>
        <w:t>и</w:t>
      </w:r>
      <w:r w:rsidR="008615D4" w:rsidRPr="008F5E85">
        <w:rPr>
          <w:rFonts w:ascii="Times New Roman" w:hAnsi="Times New Roman" w:cs="Times New Roman"/>
          <w:sz w:val="24"/>
          <w:szCs w:val="24"/>
        </w:rPr>
        <w:t xml:space="preserve"> (продлени</w:t>
      </w:r>
      <w:r w:rsidRPr="008F5E85">
        <w:rPr>
          <w:rFonts w:ascii="Times New Roman" w:hAnsi="Times New Roman" w:cs="Times New Roman"/>
          <w:sz w:val="24"/>
          <w:szCs w:val="24"/>
        </w:rPr>
        <w:t>и</w:t>
      </w:r>
      <w:r w:rsidR="008615D4" w:rsidRPr="008F5E85">
        <w:rPr>
          <w:rFonts w:ascii="Times New Roman" w:hAnsi="Times New Roman" w:cs="Times New Roman"/>
          <w:sz w:val="24"/>
          <w:szCs w:val="24"/>
        </w:rPr>
        <w:t xml:space="preserve">) Генеральным Подрядчиком договоров страхования, указанных в </w:t>
      </w:r>
      <w:r w:rsidR="00F800A9" w:rsidRPr="008F5E85">
        <w:rPr>
          <w:rFonts w:ascii="Times New Roman" w:hAnsi="Times New Roman" w:cs="Times New Roman"/>
          <w:sz w:val="24"/>
          <w:szCs w:val="24"/>
        </w:rPr>
        <w:t>пункте</w:t>
      </w:r>
      <w:r w:rsidR="008615D4" w:rsidRPr="008F5E85">
        <w:rPr>
          <w:rFonts w:ascii="Times New Roman" w:hAnsi="Times New Roman" w:cs="Times New Roman"/>
          <w:sz w:val="24"/>
          <w:szCs w:val="24"/>
        </w:rPr>
        <w:t xml:space="preserve"> </w:t>
      </w:r>
      <w:r w:rsidR="000E1B23" w:rsidRPr="008F5E85">
        <w:rPr>
          <w:rFonts w:ascii="Times New Roman" w:hAnsi="Times New Roman" w:cs="Times New Roman"/>
          <w:sz w:val="24"/>
          <w:szCs w:val="24"/>
        </w:rPr>
        <w:t>1</w:t>
      </w:r>
      <w:r w:rsidR="00A05C72" w:rsidRPr="008F5E85">
        <w:rPr>
          <w:rFonts w:ascii="Times New Roman" w:hAnsi="Times New Roman" w:cs="Times New Roman"/>
          <w:sz w:val="24"/>
          <w:szCs w:val="24"/>
        </w:rPr>
        <w:t>6</w:t>
      </w:r>
      <w:r w:rsidR="000E1B23" w:rsidRPr="008F5E85">
        <w:rPr>
          <w:rFonts w:ascii="Times New Roman" w:hAnsi="Times New Roman" w:cs="Times New Roman"/>
          <w:sz w:val="24"/>
          <w:szCs w:val="24"/>
        </w:rPr>
        <w:t>.2</w:t>
      </w:r>
      <w:r w:rsidR="008615D4" w:rsidRPr="008F5E85">
        <w:rPr>
          <w:rFonts w:ascii="Times New Roman" w:hAnsi="Times New Roman" w:cs="Times New Roman"/>
          <w:sz w:val="24"/>
          <w:szCs w:val="24"/>
        </w:rPr>
        <w:t xml:space="preserve"> настоящего Договора, </w:t>
      </w:r>
      <w:r w:rsidRPr="008F5E85">
        <w:rPr>
          <w:rFonts w:ascii="Times New Roman" w:hAnsi="Times New Roman" w:cs="Times New Roman"/>
          <w:sz w:val="24"/>
          <w:szCs w:val="24"/>
        </w:rPr>
        <w:t xml:space="preserve"> </w:t>
      </w:r>
      <w:r w:rsidR="008615D4" w:rsidRPr="008F5E85">
        <w:rPr>
          <w:rFonts w:ascii="Times New Roman" w:hAnsi="Times New Roman" w:cs="Times New Roman"/>
          <w:sz w:val="24"/>
          <w:szCs w:val="24"/>
        </w:rPr>
        <w:t>влекут за собой наложение штрафных санкций на Генерального Подрядчика из расчета</w:t>
      </w:r>
      <w:proofErr w:type="gramEnd"/>
      <w:r w:rsidR="00E62B58" w:rsidRPr="008F5E85">
        <w:rPr>
          <w:rFonts w:ascii="Times New Roman" w:hAnsi="Times New Roman" w:cs="Times New Roman"/>
          <w:sz w:val="24"/>
          <w:szCs w:val="24"/>
        </w:rPr>
        <w:t xml:space="preserve"> соответственно</w:t>
      </w:r>
      <w:r w:rsidR="008615D4" w:rsidRPr="008F5E85">
        <w:rPr>
          <w:rFonts w:ascii="Times New Roman" w:hAnsi="Times New Roman" w:cs="Times New Roman"/>
          <w:sz w:val="24"/>
          <w:szCs w:val="24"/>
        </w:rPr>
        <w:t>:</w:t>
      </w:r>
      <w:bookmarkEnd w:id="109"/>
    </w:p>
    <w:p w:rsidR="00484399" w:rsidRPr="008F5E85" w:rsidRDefault="007B39B0"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6E4DB7" w:rsidRPr="008F5E85">
        <w:rPr>
          <w:rFonts w:ascii="Times New Roman" w:hAnsi="Times New Roman" w:cs="Times New Roman"/>
          <w:sz w:val="24"/>
          <w:szCs w:val="24"/>
        </w:rPr>
        <w:t xml:space="preserve">0,05% </w:t>
      </w:r>
      <w:r w:rsidR="008615D4" w:rsidRPr="008F5E85">
        <w:rPr>
          <w:rFonts w:ascii="Times New Roman" w:hAnsi="Times New Roman" w:cs="Times New Roman"/>
          <w:sz w:val="24"/>
          <w:szCs w:val="24"/>
        </w:rPr>
        <w:t>от</w:t>
      </w:r>
      <w:r w:rsidR="008601B0" w:rsidRPr="008F5E85">
        <w:rPr>
          <w:rFonts w:ascii="Times New Roman" w:hAnsi="Times New Roman" w:cs="Times New Roman"/>
          <w:sz w:val="24"/>
          <w:szCs w:val="24"/>
        </w:rPr>
        <w:t>, соответственно,</w:t>
      </w:r>
      <w:r w:rsidR="008615D4" w:rsidRPr="008F5E85">
        <w:rPr>
          <w:rFonts w:ascii="Times New Roman" w:hAnsi="Times New Roman" w:cs="Times New Roman"/>
          <w:sz w:val="24"/>
          <w:szCs w:val="24"/>
        </w:rPr>
        <w:t xml:space="preserve"> </w:t>
      </w:r>
      <w:r w:rsidR="00392104" w:rsidRPr="008F5E85">
        <w:rPr>
          <w:rFonts w:ascii="Times New Roman" w:hAnsi="Times New Roman" w:cs="Times New Roman"/>
          <w:sz w:val="24"/>
          <w:szCs w:val="24"/>
        </w:rPr>
        <w:t>стоимости соответствующих Работ</w:t>
      </w:r>
      <w:r w:rsidR="00243079" w:rsidRPr="008F5E85">
        <w:rPr>
          <w:rFonts w:ascii="Times New Roman" w:hAnsi="Times New Roman" w:cs="Times New Roman"/>
          <w:sz w:val="24"/>
          <w:szCs w:val="24"/>
        </w:rPr>
        <w:t xml:space="preserve"> </w:t>
      </w:r>
      <w:r w:rsidR="00EB66D4" w:rsidRPr="008F5E85">
        <w:rPr>
          <w:rFonts w:ascii="Times New Roman" w:hAnsi="Times New Roman" w:cs="Times New Roman"/>
          <w:sz w:val="24"/>
          <w:szCs w:val="24"/>
        </w:rPr>
        <w:t xml:space="preserve">от </w:t>
      </w:r>
      <w:r w:rsidR="006534E7" w:rsidRPr="008F5E85">
        <w:rPr>
          <w:rFonts w:ascii="Times New Roman" w:hAnsi="Times New Roman" w:cs="Times New Roman"/>
          <w:sz w:val="24"/>
          <w:szCs w:val="24"/>
        </w:rPr>
        <w:t>суммы страхования, указанной в п</w:t>
      </w:r>
      <w:r w:rsidR="00FD2A51" w:rsidRPr="008F5E85">
        <w:rPr>
          <w:rFonts w:ascii="Times New Roman" w:hAnsi="Times New Roman" w:cs="Times New Roman"/>
          <w:sz w:val="24"/>
          <w:szCs w:val="24"/>
        </w:rPr>
        <w:t>ункте</w:t>
      </w:r>
      <w:r w:rsidR="006534E7" w:rsidRPr="008F5E85">
        <w:rPr>
          <w:rFonts w:ascii="Times New Roman" w:hAnsi="Times New Roman" w:cs="Times New Roman"/>
          <w:sz w:val="24"/>
          <w:szCs w:val="24"/>
        </w:rPr>
        <w:t xml:space="preserve">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_Ref317852777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44688F" w:rsidRPr="008F5E85">
        <w:rPr>
          <w:rFonts w:ascii="Times New Roman" w:hAnsi="Times New Roman" w:cs="Times New Roman"/>
          <w:sz w:val="24"/>
          <w:szCs w:val="24"/>
        </w:rPr>
        <w:t>16.2.1</w:t>
      </w:r>
      <w:r w:rsidR="00B03E6E" w:rsidRPr="008F5E85">
        <w:rPr>
          <w:rFonts w:ascii="Times New Roman" w:hAnsi="Times New Roman" w:cs="Times New Roman"/>
          <w:sz w:val="24"/>
          <w:szCs w:val="24"/>
        </w:rPr>
        <w:fldChar w:fldCharType="end"/>
      </w:r>
      <w:r w:rsidR="006534E7" w:rsidRPr="008F5E85">
        <w:rPr>
          <w:rFonts w:ascii="Times New Roman" w:hAnsi="Times New Roman" w:cs="Times New Roman"/>
          <w:sz w:val="24"/>
          <w:szCs w:val="24"/>
        </w:rPr>
        <w:t xml:space="preserve"> настоящего Договора, </w:t>
      </w:r>
      <w:r w:rsidR="00392104" w:rsidRPr="008F5E85">
        <w:rPr>
          <w:rFonts w:ascii="Times New Roman" w:hAnsi="Times New Roman" w:cs="Times New Roman"/>
          <w:sz w:val="24"/>
          <w:szCs w:val="24"/>
        </w:rPr>
        <w:t>суммы Банковской Гарантии</w:t>
      </w:r>
      <w:r w:rsidR="00EE20DA" w:rsidRPr="008F5E85">
        <w:rPr>
          <w:rFonts w:ascii="Times New Roman" w:hAnsi="Times New Roman" w:cs="Times New Roman"/>
          <w:sz w:val="24"/>
          <w:szCs w:val="24"/>
        </w:rPr>
        <w:t>,</w:t>
      </w:r>
      <w:r w:rsidR="00FD2A51" w:rsidRPr="008F5E85">
        <w:rPr>
          <w:rFonts w:ascii="Times New Roman" w:hAnsi="Times New Roman" w:cs="Times New Roman"/>
          <w:sz w:val="24"/>
          <w:szCs w:val="24"/>
        </w:rPr>
        <w:t xml:space="preserve"> суммы Договора </w:t>
      </w:r>
      <w:r w:rsidR="008615D4" w:rsidRPr="008F5E85">
        <w:rPr>
          <w:rFonts w:ascii="Times New Roman" w:hAnsi="Times New Roman" w:cs="Times New Roman"/>
          <w:sz w:val="24"/>
          <w:szCs w:val="24"/>
        </w:rPr>
        <w:t>за каждый Календарный день просрочки с 1-го по 10-й день просрочки;</w:t>
      </w:r>
    </w:p>
    <w:p w:rsidR="00484399" w:rsidRPr="008F5E85" w:rsidRDefault="008615D4"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sz w:val="24"/>
          <w:szCs w:val="24"/>
        </w:rPr>
        <w:tab/>
      </w:r>
      <w:r w:rsidR="006E4DB7" w:rsidRPr="008F5E85">
        <w:rPr>
          <w:rFonts w:ascii="Times New Roman" w:hAnsi="Times New Roman" w:cs="Times New Roman"/>
          <w:sz w:val="24"/>
          <w:szCs w:val="24"/>
        </w:rPr>
        <w:t>0,05</w:t>
      </w:r>
      <w:r w:rsidR="00EB66D4" w:rsidRPr="008F5E85">
        <w:rPr>
          <w:rFonts w:ascii="Times New Roman" w:hAnsi="Times New Roman" w:cs="Times New Roman"/>
          <w:sz w:val="24"/>
          <w:szCs w:val="24"/>
        </w:rPr>
        <w:t>%</w:t>
      </w:r>
      <w:r w:rsidR="00A05C72" w:rsidRPr="008F5E85">
        <w:rPr>
          <w:rFonts w:ascii="Times New Roman" w:hAnsi="Times New Roman" w:cs="Times New Roman"/>
          <w:sz w:val="24"/>
          <w:szCs w:val="24"/>
        </w:rPr>
        <w:t xml:space="preserve"> </w:t>
      </w:r>
      <w:r w:rsidRPr="008F5E85">
        <w:rPr>
          <w:rFonts w:ascii="Times New Roman" w:hAnsi="Times New Roman" w:cs="Times New Roman"/>
          <w:sz w:val="24"/>
          <w:szCs w:val="24"/>
        </w:rPr>
        <w:t>от</w:t>
      </w:r>
      <w:r w:rsidR="008601B0" w:rsidRPr="008F5E85">
        <w:rPr>
          <w:rFonts w:ascii="Times New Roman" w:hAnsi="Times New Roman" w:cs="Times New Roman"/>
          <w:sz w:val="24"/>
          <w:szCs w:val="24"/>
        </w:rPr>
        <w:t>, соответственно,</w:t>
      </w:r>
      <w:r w:rsidRPr="008F5E85">
        <w:rPr>
          <w:rFonts w:ascii="Times New Roman" w:hAnsi="Times New Roman" w:cs="Times New Roman"/>
          <w:sz w:val="24"/>
          <w:szCs w:val="24"/>
        </w:rPr>
        <w:t xml:space="preserve"> </w:t>
      </w:r>
      <w:r w:rsidR="00392104" w:rsidRPr="008F5E85">
        <w:rPr>
          <w:rFonts w:ascii="Times New Roman" w:hAnsi="Times New Roman" w:cs="Times New Roman"/>
          <w:sz w:val="24"/>
          <w:szCs w:val="24"/>
        </w:rPr>
        <w:t>стоимости соответствующих Работ</w:t>
      </w:r>
      <w:r w:rsidR="0044688F" w:rsidRPr="008F5E85">
        <w:rPr>
          <w:rFonts w:ascii="Times New Roman" w:hAnsi="Times New Roman" w:cs="Times New Roman"/>
          <w:sz w:val="24"/>
          <w:szCs w:val="24"/>
        </w:rPr>
        <w:t xml:space="preserve"> от</w:t>
      </w:r>
      <w:r w:rsidR="00392104" w:rsidRPr="008F5E85">
        <w:rPr>
          <w:rFonts w:ascii="Times New Roman" w:hAnsi="Times New Roman" w:cs="Times New Roman"/>
          <w:sz w:val="24"/>
          <w:szCs w:val="24"/>
        </w:rPr>
        <w:t xml:space="preserve"> </w:t>
      </w:r>
      <w:r w:rsidR="00B5256A" w:rsidRPr="008F5E85">
        <w:rPr>
          <w:rFonts w:ascii="Times New Roman" w:hAnsi="Times New Roman" w:cs="Times New Roman"/>
          <w:sz w:val="24"/>
          <w:szCs w:val="24"/>
        </w:rPr>
        <w:t>суммы</w:t>
      </w:r>
      <w:r w:rsidR="00392104" w:rsidRPr="008F5E85">
        <w:rPr>
          <w:rFonts w:ascii="Times New Roman" w:hAnsi="Times New Roman" w:cs="Times New Roman"/>
          <w:sz w:val="24"/>
          <w:szCs w:val="24"/>
        </w:rPr>
        <w:t xml:space="preserve"> страхования</w:t>
      </w:r>
      <w:r w:rsidR="00B5256A" w:rsidRPr="008F5E85">
        <w:rPr>
          <w:rFonts w:ascii="Times New Roman" w:hAnsi="Times New Roman" w:cs="Times New Roman"/>
          <w:sz w:val="24"/>
          <w:szCs w:val="24"/>
        </w:rPr>
        <w:t>, указанной в п</w:t>
      </w:r>
      <w:r w:rsidR="00FD2A51" w:rsidRPr="008F5E85">
        <w:rPr>
          <w:rFonts w:ascii="Times New Roman" w:hAnsi="Times New Roman" w:cs="Times New Roman"/>
          <w:sz w:val="24"/>
          <w:szCs w:val="24"/>
        </w:rPr>
        <w:t>ункте</w:t>
      </w:r>
      <w:r w:rsidR="00B5256A" w:rsidRPr="008F5E85">
        <w:rPr>
          <w:rFonts w:ascii="Times New Roman" w:hAnsi="Times New Roman" w:cs="Times New Roman"/>
          <w:sz w:val="24"/>
          <w:szCs w:val="24"/>
        </w:rPr>
        <w:t xml:space="preserve">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_Ref317852777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44688F" w:rsidRPr="008F5E85">
        <w:rPr>
          <w:rFonts w:ascii="Times New Roman" w:hAnsi="Times New Roman" w:cs="Times New Roman"/>
          <w:sz w:val="24"/>
          <w:szCs w:val="24"/>
        </w:rPr>
        <w:t>16.2.1</w:t>
      </w:r>
      <w:r w:rsidR="00B03E6E" w:rsidRPr="008F5E85">
        <w:rPr>
          <w:rFonts w:ascii="Times New Roman" w:hAnsi="Times New Roman" w:cs="Times New Roman"/>
          <w:sz w:val="24"/>
          <w:szCs w:val="24"/>
        </w:rPr>
        <w:fldChar w:fldCharType="end"/>
      </w:r>
      <w:r w:rsidR="00B5256A" w:rsidRPr="008F5E85">
        <w:rPr>
          <w:rFonts w:ascii="Times New Roman" w:hAnsi="Times New Roman" w:cs="Times New Roman"/>
          <w:sz w:val="24"/>
          <w:szCs w:val="24"/>
        </w:rPr>
        <w:t xml:space="preserve"> настоящего Договора</w:t>
      </w:r>
      <w:r w:rsidR="00A05C72" w:rsidRPr="008F5E85">
        <w:rPr>
          <w:rFonts w:ascii="Times New Roman" w:hAnsi="Times New Roman" w:cs="Times New Roman"/>
          <w:sz w:val="24"/>
          <w:szCs w:val="24"/>
        </w:rPr>
        <w:t>,</w:t>
      </w:r>
      <w:r w:rsidR="00392104" w:rsidRPr="008F5E85">
        <w:rPr>
          <w:rFonts w:ascii="Times New Roman" w:hAnsi="Times New Roman" w:cs="Times New Roman"/>
          <w:sz w:val="24"/>
          <w:szCs w:val="24"/>
        </w:rPr>
        <w:t xml:space="preserve"> суммы Банковской Гарантии</w:t>
      </w:r>
      <w:r w:rsidR="00EE20DA" w:rsidRPr="008F5E85">
        <w:rPr>
          <w:rFonts w:ascii="Times New Roman" w:hAnsi="Times New Roman" w:cs="Times New Roman"/>
          <w:sz w:val="24"/>
          <w:szCs w:val="24"/>
        </w:rPr>
        <w:t>,</w:t>
      </w:r>
      <w:r w:rsidR="00FD2A51" w:rsidRPr="008F5E85">
        <w:rPr>
          <w:rFonts w:ascii="Times New Roman" w:hAnsi="Times New Roman" w:cs="Times New Roman"/>
          <w:sz w:val="24"/>
          <w:szCs w:val="24"/>
        </w:rPr>
        <w:t xml:space="preserve"> суммы Договора </w:t>
      </w:r>
      <w:r w:rsidRPr="008F5E85">
        <w:rPr>
          <w:rFonts w:ascii="Times New Roman" w:hAnsi="Times New Roman" w:cs="Times New Roman"/>
          <w:sz w:val="24"/>
          <w:szCs w:val="24"/>
        </w:rPr>
        <w:t>за каждый Календарный день просрочки с 11-го по 20-й день просрочки;</w:t>
      </w:r>
    </w:p>
    <w:p w:rsidR="002F7516" w:rsidRPr="008F5E85" w:rsidRDefault="008615D4"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w:t>
      </w:r>
      <w:r w:rsidRPr="008F5E85">
        <w:rPr>
          <w:rFonts w:ascii="Times New Roman" w:hAnsi="Times New Roman" w:cs="Times New Roman"/>
          <w:sz w:val="24"/>
          <w:szCs w:val="24"/>
        </w:rPr>
        <w:tab/>
      </w:r>
      <w:r w:rsidR="006E4DB7" w:rsidRPr="008F5E85">
        <w:rPr>
          <w:rFonts w:ascii="Times New Roman" w:hAnsi="Times New Roman" w:cs="Times New Roman"/>
          <w:sz w:val="24"/>
          <w:szCs w:val="24"/>
        </w:rPr>
        <w:t>0,5%</w:t>
      </w:r>
      <w:r w:rsidRPr="008F5E85">
        <w:rPr>
          <w:rFonts w:ascii="Times New Roman" w:hAnsi="Times New Roman" w:cs="Times New Roman"/>
          <w:sz w:val="24"/>
          <w:szCs w:val="24"/>
        </w:rPr>
        <w:t xml:space="preserve"> от</w:t>
      </w:r>
      <w:r w:rsidR="008601B0" w:rsidRPr="008F5E85">
        <w:rPr>
          <w:rFonts w:ascii="Times New Roman" w:hAnsi="Times New Roman" w:cs="Times New Roman"/>
          <w:sz w:val="24"/>
          <w:szCs w:val="24"/>
        </w:rPr>
        <w:t>, соответственно,</w:t>
      </w:r>
      <w:r w:rsidRPr="008F5E85">
        <w:rPr>
          <w:rFonts w:ascii="Times New Roman" w:hAnsi="Times New Roman" w:cs="Times New Roman"/>
          <w:sz w:val="24"/>
          <w:szCs w:val="24"/>
        </w:rPr>
        <w:t xml:space="preserve"> </w:t>
      </w:r>
      <w:r w:rsidR="00392104" w:rsidRPr="008F5E85">
        <w:rPr>
          <w:rFonts w:ascii="Times New Roman" w:hAnsi="Times New Roman" w:cs="Times New Roman"/>
          <w:sz w:val="24"/>
          <w:szCs w:val="24"/>
        </w:rPr>
        <w:t>стоимости соответствующих Работ</w:t>
      </w:r>
      <w:r w:rsidR="00243079" w:rsidRPr="008F5E85">
        <w:rPr>
          <w:rFonts w:ascii="Times New Roman" w:hAnsi="Times New Roman" w:cs="Times New Roman"/>
          <w:sz w:val="24"/>
          <w:szCs w:val="24"/>
        </w:rPr>
        <w:t xml:space="preserve"> </w:t>
      </w:r>
      <w:r w:rsidR="00EB66D4" w:rsidRPr="008F5E85">
        <w:rPr>
          <w:rFonts w:ascii="Times New Roman" w:hAnsi="Times New Roman" w:cs="Times New Roman"/>
          <w:sz w:val="24"/>
          <w:szCs w:val="24"/>
        </w:rPr>
        <w:t xml:space="preserve">от </w:t>
      </w:r>
      <w:r w:rsidR="00B5256A" w:rsidRPr="008F5E85">
        <w:rPr>
          <w:rFonts w:ascii="Times New Roman" w:hAnsi="Times New Roman" w:cs="Times New Roman"/>
          <w:sz w:val="24"/>
          <w:szCs w:val="24"/>
        </w:rPr>
        <w:t>суммы страхования, указанной в п</w:t>
      </w:r>
      <w:r w:rsidR="00FD2A51" w:rsidRPr="008F5E85">
        <w:rPr>
          <w:rFonts w:ascii="Times New Roman" w:hAnsi="Times New Roman" w:cs="Times New Roman"/>
          <w:sz w:val="24"/>
          <w:szCs w:val="24"/>
        </w:rPr>
        <w:t>ункте</w:t>
      </w:r>
      <w:r w:rsidR="00B5256A" w:rsidRPr="008F5E85">
        <w:rPr>
          <w:rFonts w:ascii="Times New Roman" w:hAnsi="Times New Roman" w:cs="Times New Roman"/>
          <w:sz w:val="24"/>
          <w:szCs w:val="24"/>
        </w:rPr>
        <w:t xml:space="preserve">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_Ref317852777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44688F" w:rsidRPr="008F5E85">
        <w:rPr>
          <w:rFonts w:ascii="Times New Roman" w:hAnsi="Times New Roman" w:cs="Times New Roman"/>
          <w:sz w:val="24"/>
          <w:szCs w:val="24"/>
        </w:rPr>
        <w:t>16.2.1</w:t>
      </w:r>
      <w:r w:rsidR="00B03E6E" w:rsidRPr="008F5E85">
        <w:rPr>
          <w:rFonts w:ascii="Times New Roman" w:hAnsi="Times New Roman" w:cs="Times New Roman"/>
          <w:sz w:val="24"/>
          <w:szCs w:val="24"/>
        </w:rPr>
        <w:fldChar w:fldCharType="end"/>
      </w:r>
      <w:r w:rsidR="00B5256A" w:rsidRPr="008F5E85">
        <w:rPr>
          <w:rFonts w:ascii="Times New Roman" w:hAnsi="Times New Roman" w:cs="Times New Roman"/>
          <w:sz w:val="24"/>
          <w:szCs w:val="24"/>
        </w:rPr>
        <w:t xml:space="preserve"> настоящего Договора</w:t>
      </w:r>
      <w:r w:rsidR="00A05C72" w:rsidRPr="008F5E85">
        <w:rPr>
          <w:rFonts w:ascii="Times New Roman" w:hAnsi="Times New Roman" w:cs="Times New Roman"/>
          <w:sz w:val="24"/>
          <w:szCs w:val="24"/>
        </w:rPr>
        <w:t>,</w:t>
      </w:r>
      <w:r w:rsidR="00B5256A" w:rsidRPr="008F5E85">
        <w:rPr>
          <w:rFonts w:ascii="Times New Roman" w:hAnsi="Times New Roman" w:cs="Times New Roman"/>
          <w:sz w:val="24"/>
          <w:szCs w:val="24"/>
        </w:rPr>
        <w:t xml:space="preserve"> </w:t>
      </w:r>
      <w:r w:rsidR="00392104" w:rsidRPr="008F5E85">
        <w:rPr>
          <w:rFonts w:ascii="Times New Roman" w:hAnsi="Times New Roman" w:cs="Times New Roman"/>
          <w:sz w:val="24"/>
          <w:szCs w:val="24"/>
        </w:rPr>
        <w:t>суммы Банковской Гарантии</w:t>
      </w:r>
      <w:r w:rsidR="00EE20DA" w:rsidRPr="008F5E85">
        <w:rPr>
          <w:rFonts w:ascii="Times New Roman" w:hAnsi="Times New Roman" w:cs="Times New Roman"/>
          <w:sz w:val="24"/>
          <w:szCs w:val="24"/>
        </w:rPr>
        <w:t>,</w:t>
      </w:r>
      <w:r w:rsidR="00FD2A51" w:rsidRPr="008F5E85">
        <w:rPr>
          <w:rFonts w:ascii="Times New Roman" w:hAnsi="Times New Roman" w:cs="Times New Roman"/>
          <w:sz w:val="24"/>
          <w:szCs w:val="24"/>
        </w:rPr>
        <w:t xml:space="preserve"> суммы Договора </w:t>
      </w:r>
      <w:r w:rsidRPr="008F5E85">
        <w:rPr>
          <w:rFonts w:ascii="Times New Roman" w:hAnsi="Times New Roman" w:cs="Times New Roman"/>
          <w:sz w:val="24"/>
          <w:szCs w:val="24"/>
        </w:rPr>
        <w:t>за каждый</w:t>
      </w:r>
      <w:r w:rsidR="003407A6" w:rsidRPr="008F5E85">
        <w:rPr>
          <w:rFonts w:ascii="Times New Roman" w:hAnsi="Times New Roman" w:cs="Times New Roman"/>
          <w:sz w:val="24"/>
          <w:szCs w:val="24"/>
        </w:rPr>
        <w:t xml:space="preserve"> Календарный день просрочки с 21</w:t>
      </w:r>
      <w:r w:rsidRPr="008F5E85">
        <w:rPr>
          <w:rFonts w:ascii="Times New Roman" w:hAnsi="Times New Roman" w:cs="Times New Roman"/>
          <w:sz w:val="24"/>
          <w:szCs w:val="24"/>
        </w:rPr>
        <w:t>-го дня просрочки</w:t>
      </w:r>
      <w:r w:rsidR="000F16B1" w:rsidRPr="008F5E85">
        <w:rPr>
          <w:rFonts w:ascii="Times New Roman" w:hAnsi="Times New Roman" w:cs="Times New Roman"/>
          <w:sz w:val="24"/>
          <w:szCs w:val="24"/>
        </w:rPr>
        <w:t xml:space="preserve"> и далее.</w:t>
      </w:r>
    </w:p>
    <w:p w:rsidR="0048203D" w:rsidRPr="008F5E85" w:rsidRDefault="0048203D"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При этом просрочкой является период времени с момента </w:t>
      </w:r>
      <w:proofErr w:type="gramStart"/>
      <w:r w:rsidRPr="008F5E85">
        <w:rPr>
          <w:rFonts w:ascii="Times New Roman" w:hAnsi="Times New Roman" w:cs="Times New Roman"/>
          <w:sz w:val="24"/>
          <w:szCs w:val="24"/>
        </w:rPr>
        <w:t>окончания установленного срока исполнения соответствующего обязательства Генерального Подрядчика</w:t>
      </w:r>
      <w:proofErr w:type="gramEnd"/>
      <w:r w:rsidRPr="008F5E85">
        <w:rPr>
          <w:rFonts w:ascii="Times New Roman" w:hAnsi="Times New Roman" w:cs="Times New Roman"/>
          <w:sz w:val="24"/>
          <w:szCs w:val="24"/>
        </w:rPr>
        <w:t xml:space="preserve"> до момента надлежащего исполнения обязательства. </w:t>
      </w:r>
    </w:p>
    <w:p w:rsidR="0048203D" w:rsidRPr="008F5E85" w:rsidRDefault="0048203D"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 случае</w:t>
      </w:r>
      <w:proofErr w:type="gramStart"/>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если Генеральный Подрядчик не предоставил Заказчику </w:t>
      </w:r>
      <w:proofErr w:type="spellStart"/>
      <w:r w:rsidRPr="008F5E85">
        <w:rPr>
          <w:rFonts w:ascii="Times New Roman" w:hAnsi="Times New Roman" w:cs="Times New Roman"/>
          <w:sz w:val="24"/>
          <w:szCs w:val="24"/>
        </w:rPr>
        <w:t>Месячно</w:t>
      </w:r>
      <w:proofErr w:type="spellEnd"/>
      <w:r w:rsidRPr="008F5E85">
        <w:rPr>
          <w:rFonts w:ascii="Times New Roman" w:hAnsi="Times New Roman" w:cs="Times New Roman"/>
          <w:sz w:val="24"/>
          <w:szCs w:val="24"/>
        </w:rPr>
        <w:t>-суточные графики выполнения работ на следующий месяц или ежесуточную информацию о ходе выполнения Работ, Генеральный Подрядчик обязан уплатить Заказчику неустойку в размере 0,01% (ноль целых одна сотая процента) от общей месячной стоимости Работ по Объекту в соответствии с Приложением 1 к настоящему Договору в месяце нарушения за каждый день просрочки, но не более 1% (одного процента) от общей месячной стоимости Работ по Объекту в соответствии с Приложением 1 к настоящему Договору в месяце нарушения.</w:t>
      </w:r>
    </w:p>
    <w:p w:rsidR="0048203D" w:rsidRPr="008F5E85" w:rsidRDefault="0048203D"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 xml:space="preserve">За задержку более чем на 10 (десять) Календарных дней сроков </w:t>
      </w:r>
      <w:r w:rsidR="00B038E7" w:rsidRPr="008F5E85">
        <w:rPr>
          <w:rFonts w:ascii="Times New Roman" w:hAnsi="Times New Roman" w:cs="Times New Roman"/>
          <w:sz w:val="24"/>
          <w:szCs w:val="24"/>
        </w:rPr>
        <w:t xml:space="preserve">устранения </w:t>
      </w:r>
      <w:r w:rsidRPr="008F5E85">
        <w:rPr>
          <w:rFonts w:ascii="Times New Roman" w:hAnsi="Times New Roman" w:cs="Times New Roman"/>
          <w:sz w:val="24"/>
          <w:szCs w:val="24"/>
        </w:rPr>
        <w:t>брака, дефектов и/или недоделок в выполненных Генеральным Подрядчиком</w:t>
      </w:r>
      <w:r w:rsidR="00B038E7" w:rsidRPr="008F5E85">
        <w:rPr>
          <w:rFonts w:ascii="Times New Roman" w:hAnsi="Times New Roman" w:cs="Times New Roman"/>
          <w:sz w:val="24"/>
          <w:szCs w:val="24"/>
        </w:rPr>
        <w:t xml:space="preserve"> Работах, выявленных в течение с</w:t>
      </w:r>
      <w:r w:rsidRPr="008F5E85">
        <w:rPr>
          <w:rFonts w:ascii="Times New Roman" w:hAnsi="Times New Roman" w:cs="Times New Roman"/>
          <w:sz w:val="24"/>
          <w:szCs w:val="24"/>
        </w:rPr>
        <w:t xml:space="preserve">рока действия </w:t>
      </w:r>
      <w:r w:rsidR="00B038E7" w:rsidRPr="008F5E85">
        <w:rPr>
          <w:rFonts w:ascii="Times New Roman" w:hAnsi="Times New Roman" w:cs="Times New Roman"/>
          <w:sz w:val="24"/>
          <w:szCs w:val="24"/>
        </w:rPr>
        <w:t>настоящего Договора и указанных в предписаниях Представителя Заказчика,</w:t>
      </w:r>
      <w:r w:rsidRPr="008F5E85">
        <w:rPr>
          <w:rFonts w:ascii="Times New Roman" w:hAnsi="Times New Roman" w:cs="Times New Roman"/>
          <w:sz w:val="24"/>
          <w:szCs w:val="24"/>
        </w:rPr>
        <w:t xml:space="preserve"> а также замечаний </w:t>
      </w:r>
      <w:r w:rsidR="00B038E7" w:rsidRPr="008F5E85">
        <w:rPr>
          <w:rFonts w:ascii="Times New Roman" w:hAnsi="Times New Roman" w:cs="Times New Roman"/>
          <w:sz w:val="24"/>
          <w:szCs w:val="24"/>
        </w:rPr>
        <w:t>представителей А</w:t>
      </w:r>
      <w:r w:rsidRPr="008F5E85">
        <w:rPr>
          <w:rFonts w:ascii="Times New Roman" w:hAnsi="Times New Roman" w:cs="Times New Roman"/>
          <w:sz w:val="24"/>
          <w:szCs w:val="24"/>
        </w:rPr>
        <w:t>вторско</w:t>
      </w:r>
      <w:r w:rsidR="00B038E7" w:rsidRPr="008F5E85">
        <w:rPr>
          <w:rFonts w:ascii="Times New Roman" w:hAnsi="Times New Roman" w:cs="Times New Roman"/>
          <w:sz w:val="24"/>
          <w:szCs w:val="24"/>
        </w:rPr>
        <w:t>го</w:t>
      </w:r>
      <w:r w:rsidRPr="008F5E85">
        <w:rPr>
          <w:rFonts w:ascii="Times New Roman" w:hAnsi="Times New Roman" w:cs="Times New Roman"/>
          <w:sz w:val="24"/>
          <w:szCs w:val="24"/>
        </w:rPr>
        <w:t xml:space="preserve"> надзор</w:t>
      </w:r>
      <w:r w:rsidR="00B038E7" w:rsidRPr="008F5E85">
        <w:rPr>
          <w:rFonts w:ascii="Times New Roman" w:hAnsi="Times New Roman" w:cs="Times New Roman"/>
          <w:sz w:val="24"/>
          <w:szCs w:val="24"/>
        </w:rPr>
        <w:t>а</w:t>
      </w:r>
      <w:r w:rsidRPr="008F5E85">
        <w:rPr>
          <w:rFonts w:ascii="Times New Roman" w:hAnsi="Times New Roman" w:cs="Times New Roman"/>
          <w:sz w:val="24"/>
          <w:szCs w:val="24"/>
        </w:rPr>
        <w:t xml:space="preserve"> по несоблюдению проектных решений, Генеральный Подрядчик обязан уплатить Заказчику неустойку в размере 0,05% (ноль целых пять сотых процента) от общей</w:t>
      </w:r>
      <w:proofErr w:type="gramEnd"/>
      <w:r w:rsidRPr="008F5E85">
        <w:rPr>
          <w:rFonts w:ascii="Times New Roman" w:hAnsi="Times New Roman" w:cs="Times New Roman"/>
          <w:sz w:val="24"/>
          <w:szCs w:val="24"/>
        </w:rPr>
        <w:t xml:space="preserve"> месячной стоимости работ по Объекту в соответствии с Приложением 1 к настоящему Договору в месяце нарушения за каждый день просрочки, но не более 1% (одного процента) от общей месячной стоимости Работ по Объекту в соответствии с Приложением 1 к настоящему Договору в месяце нарушения.</w:t>
      </w:r>
    </w:p>
    <w:p w:rsidR="00B038E7" w:rsidRPr="008F5E85" w:rsidRDefault="00B038E7" w:rsidP="00B038E7">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Уплата штрафов производится Генеральным Подрядчиком по каждому нарушению отдельно.</w:t>
      </w:r>
    </w:p>
    <w:p w:rsidR="00C06108" w:rsidRPr="008F5E85" w:rsidRDefault="00E62B58"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23.2.2</w:t>
      </w:r>
      <w:r w:rsidR="00510F3C" w:rsidRPr="008F5E85">
        <w:rPr>
          <w:rFonts w:ascii="Times New Roman" w:hAnsi="Times New Roman" w:cs="Times New Roman"/>
          <w:sz w:val="24"/>
          <w:szCs w:val="24"/>
        </w:rPr>
        <w:t>.</w:t>
      </w:r>
      <w:r w:rsidR="00C06108" w:rsidRPr="008F5E85">
        <w:rPr>
          <w:rFonts w:ascii="Times New Roman" w:hAnsi="Times New Roman" w:cs="Times New Roman"/>
          <w:sz w:val="24"/>
          <w:szCs w:val="24"/>
        </w:rPr>
        <w:t xml:space="preserve"> </w:t>
      </w:r>
      <w:r w:rsidR="00F453AD" w:rsidRPr="008F5E85">
        <w:rPr>
          <w:rFonts w:ascii="Times New Roman" w:hAnsi="Times New Roman" w:cs="Times New Roman"/>
          <w:sz w:val="24"/>
          <w:szCs w:val="24"/>
        </w:rPr>
        <w:t xml:space="preserve">Генеральный </w:t>
      </w:r>
      <w:r w:rsidR="00C06108" w:rsidRPr="008F5E85">
        <w:rPr>
          <w:rFonts w:ascii="Times New Roman" w:hAnsi="Times New Roman" w:cs="Times New Roman"/>
          <w:sz w:val="24"/>
          <w:szCs w:val="24"/>
        </w:rPr>
        <w:t xml:space="preserve">Подрядчик обязан уплатить Заказчику штраф в размере </w:t>
      </w:r>
      <w:r w:rsidR="00AC1FDD" w:rsidRPr="008F5E85">
        <w:rPr>
          <w:rFonts w:ascii="Times New Roman" w:hAnsi="Times New Roman" w:cs="Times New Roman"/>
          <w:sz w:val="24"/>
          <w:szCs w:val="24"/>
        </w:rPr>
        <w:t>0,1 % (ноль целых одна десятая процента)</w:t>
      </w:r>
      <w:r w:rsidR="00416E56" w:rsidRPr="008F5E85">
        <w:rPr>
          <w:rFonts w:ascii="Times New Roman" w:hAnsi="Times New Roman" w:cs="Times New Roman"/>
          <w:sz w:val="24"/>
          <w:szCs w:val="24"/>
        </w:rPr>
        <w:t xml:space="preserve"> </w:t>
      </w:r>
      <w:r w:rsidR="00C06108" w:rsidRPr="008F5E85">
        <w:rPr>
          <w:rFonts w:ascii="Times New Roman" w:hAnsi="Times New Roman" w:cs="Times New Roman"/>
          <w:sz w:val="24"/>
          <w:szCs w:val="24"/>
        </w:rPr>
        <w:t xml:space="preserve">в случае </w:t>
      </w:r>
      <w:r w:rsidR="00F453AD" w:rsidRPr="008F5E85">
        <w:rPr>
          <w:rFonts w:ascii="Times New Roman" w:hAnsi="Times New Roman" w:cs="Times New Roman"/>
          <w:sz w:val="24"/>
          <w:szCs w:val="24"/>
        </w:rPr>
        <w:t xml:space="preserve">просрочки в предоставлении </w:t>
      </w:r>
      <w:r w:rsidR="00C06108" w:rsidRPr="008F5E85">
        <w:rPr>
          <w:rFonts w:ascii="Times New Roman" w:hAnsi="Times New Roman" w:cs="Times New Roman"/>
          <w:sz w:val="24"/>
          <w:szCs w:val="24"/>
        </w:rPr>
        <w:t>Исполнительной документации на выполненные работы более 3 (</w:t>
      </w:r>
      <w:r w:rsidR="0056171A" w:rsidRPr="008F5E85">
        <w:rPr>
          <w:rFonts w:ascii="Times New Roman" w:hAnsi="Times New Roman" w:cs="Times New Roman"/>
          <w:sz w:val="24"/>
          <w:szCs w:val="24"/>
        </w:rPr>
        <w:t>т</w:t>
      </w:r>
      <w:r w:rsidR="000C5EE2" w:rsidRPr="008F5E85">
        <w:rPr>
          <w:rFonts w:ascii="Times New Roman" w:hAnsi="Times New Roman" w:cs="Times New Roman"/>
          <w:sz w:val="24"/>
          <w:szCs w:val="24"/>
        </w:rPr>
        <w:t>рех) К</w:t>
      </w:r>
      <w:r w:rsidR="00C06108" w:rsidRPr="008F5E85">
        <w:rPr>
          <w:rFonts w:ascii="Times New Roman" w:hAnsi="Times New Roman" w:cs="Times New Roman"/>
          <w:sz w:val="24"/>
          <w:szCs w:val="24"/>
        </w:rPr>
        <w:t>алендарных</w:t>
      </w:r>
      <w:r w:rsidR="00B038E7" w:rsidRPr="008F5E85">
        <w:rPr>
          <w:rFonts w:ascii="Times New Roman" w:hAnsi="Times New Roman" w:cs="Times New Roman"/>
          <w:sz w:val="24"/>
          <w:szCs w:val="24"/>
        </w:rPr>
        <w:t xml:space="preserve"> дней.</w:t>
      </w:r>
    </w:p>
    <w:p w:rsidR="00437EF1" w:rsidRPr="008F5E85" w:rsidRDefault="00F15A86" w:rsidP="00B71DF8">
      <w:pPr>
        <w:pStyle w:val="a4"/>
        <w:numPr>
          <w:ilvl w:val="2"/>
          <w:numId w:val="54"/>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За просрочку освобождения Строительной Площадки от принадлежащего Генеральному Подрядчику имущества (строительной техники, оборудования, расходных материалов и т.д.)</w:t>
      </w:r>
      <w:r w:rsidR="00115486" w:rsidRPr="008F5E85">
        <w:rPr>
          <w:rFonts w:ascii="Times New Roman" w:hAnsi="Times New Roman" w:cs="Times New Roman"/>
          <w:sz w:val="24"/>
          <w:szCs w:val="24"/>
        </w:rPr>
        <w:t xml:space="preserve"> в соответствии с пунктом </w:t>
      </w:r>
      <w:r w:rsidR="00B54713" w:rsidRPr="008F5E85">
        <w:rPr>
          <w:rFonts w:ascii="Times New Roman" w:hAnsi="Times New Roman" w:cs="Times New Roman"/>
          <w:sz w:val="24"/>
          <w:szCs w:val="24"/>
        </w:rPr>
        <w:t>1</w:t>
      </w:r>
      <w:r w:rsidR="001B2367" w:rsidRPr="008F5E85">
        <w:rPr>
          <w:rFonts w:ascii="Times New Roman" w:hAnsi="Times New Roman" w:cs="Times New Roman"/>
          <w:sz w:val="24"/>
          <w:szCs w:val="24"/>
        </w:rPr>
        <w:t>2</w:t>
      </w:r>
      <w:r w:rsidR="00B54713" w:rsidRPr="008F5E85">
        <w:rPr>
          <w:rFonts w:ascii="Times New Roman" w:hAnsi="Times New Roman" w:cs="Times New Roman"/>
          <w:sz w:val="24"/>
          <w:szCs w:val="24"/>
        </w:rPr>
        <w:t>.3</w:t>
      </w:r>
      <w:r w:rsidR="00D5059F" w:rsidRPr="008F5E85">
        <w:rPr>
          <w:rFonts w:ascii="Times New Roman" w:hAnsi="Times New Roman" w:cs="Times New Roman"/>
          <w:sz w:val="24"/>
          <w:szCs w:val="24"/>
        </w:rPr>
        <w:t>.16</w:t>
      </w:r>
      <w:r w:rsidR="00115486" w:rsidRPr="008F5E85">
        <w:rPr>
          <w:rFonts w:ascii="Times New Roman" w:hAnsi="Times New Roman" w:cs="Times New Roman"/>
          <w:sz w:val="24"/>
          <w:szCs w:val="24"/>
        </w:rPr>
        <w:t>.</w:t>
      </w:r>
      <w:r w:rsidRPr="008F5E85">
        <w:rPr>
          <w:rFonts w:ascii="Times New Roman" w:hAnsi="Times New Roman" w:cs="Times New Roman"/>
          <w:sz w:val="24"/>
          <w:szCs w:val="24"/>
        </w:rPr>
        <w:t xml:space="preserve"> настоящего Договора Генеральный Подрядчик </w:t>
      </w:r>
      <w:r w:rsidR="002F7516" w:rsidRPr="008F5E85">
        <w:rPr>
          <w:rFonts w:ascii="Times New Roman" w:hAnsi="Times New Roman" w:cs="Times New Roman"/>
          <w:sz w:val="24"/>
          <w:szCs w:val="24"/>
        </w:rPr>
        <w:t xml:space="preserve">уплачивает Заказчику пени в размере </w:t>
      </w:r>
      <w:r w:rsidR="00B97949" w:rsidRPr="008F5E85">
        <w:rPr>
          <w:rFonts w:ascii="Times New Roman" w:hAnsi="Times New Roman" w:cs="Times New Roman"/>
          <w:sz w:val="24"/>
          <w:szCs w:val="24"/>
        </w:rPr>
        <w:t xml:space="preserve">0,005 % от Цены Договора </w:t>
      </w:r>
      <w:r w:rsidR="002F7516" w:rsidRPr="008F5E85">
        <w:rPr>
          <w:rFonts w:ascii="Times New Roman" w:hAnsi="Times New Roman" w:cs="Times New Roman"/>
          <w:sz w:val="24"/>
          <w:szCs w:val="24"/>
        </w:rPr>
        <w:t xml:space="preserve"> за каждый день просрочки.</w:t>
      </w:r>
      <w:bookmarkStart w:id="110" w:name="_Ref346982309"/>
    </w:p>
    <w:p w:rsidR="00437EF1" w:rsidRPr="008F5E85" w:rsidRDefault="00115486" w:rsidP="00B71DF8">
      <w:pPr>
        <w:pStyle w:val="a4"/>
        <w:numPr>
          <w:ilvl w:val="2"/>
          <w:numId w:val="54"/>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За просрочку в представлении </w:t>
      </w:r>
      <w:r w:rsidR="00640782" w:rsidRPr="008F5E85">
        <w:rPr>
          <w:rFonts w:ascii="Times New Roman" w:hAnsi="Times New Roman" w:cs="Times New Roman"/>
          <w:sz w:val="24"/>
          <w:szCs w:val="24"/>
        </w:rPr>
        <w:t xml:space="preserve">достоверных </w:t>
      </w:r>
      <w:r w:rsidRPr="008F5E85">
        <w:rPr>
          <w:rFonts w:ascii="Times New Roman" w:hAnsi="Times New Roman" w:cs="Times New Roman"/>
          <w:sz w:val="24"/>
          <w:szCs w:val="24"/>
        </w:rPr>
        <w:t>отчетных документов</w:t>
      </w:r>
      <w:r w:rsidR="00640782" w:rsidRPr="008F5E85">
        <w:rPr>
          <w:rFonts w:ascii="Times New Roman" w:hAnsi="Times New Roman" w:cs="Times New Roman"/>
          <w:sz w:val="24"/>
          <w:szCs w:val="24"/>
        </w:rPr>
        <w:t xml:space="preserve"> </w:t>
      </w:r>
      <w:r w:rsidR="00CD0988" w:rsidRPr="008F5E85">
        <w:rPr>
          <w:rFonts w:ascii="Times New Roman" w:hAnsi="Times New Roman" w:cs="Times New Roman"/>
          <w:sz w:val="24"/>
          <w:szCs w:val="24"/>
        </w:rPr>
        <w:t>и (</w:t>
      </w:r>
      <w:r w:rsidR="00640782" w:rsidRPr="008F5E85">
        <w:rPr>
          <w:rFonts w:ascii="Times New Roman" w:hAnsi="Times New Roman" w:cs="Times New Roman"/>
          <w:sz w:val="24"/>
          <w:szCs w:val="24"/>
        </w:rPr>
        <w:t>или</w:t>
      </w:r>
      <w:r w:rsidR="00CD0988" w:rsidRPr="008F5E85">
        <w:rPr>
          <w:rFonts w:ascii="Times New Roman" w:hAnsi="Times New Roman" w:cs="Times New Roman"/>
          <w:sz w:val="24"/>
          <w:szCs w:val="24"/>
        </w:rPr>
        <w:t>)</w:t>
      </w:r>
      <w:r w:rsidR="00640782" w:rsidRPr="008F5E85">
        <w:rPr>
          <w:rFonts w:ascii="Times New Roman" w:hAnsi="Times New Roman" w:cs="Times New Roman"/>
          <w:sz w:val="24"/>
          <w:szCs w:val="24"/>
        </w:rPr>
        <w:t xml:space="preserve"> документов о п</w:t>
      </w:r>
      <w:r w:rsidR="00CD0988" w:rsidRPr="008F5E85">
        <w:rPr>
          <w:rFonts w:ascii="Times New Roman" w:hAnsi="Times New Roman" w:cs="Times New Roman"/>
          <w:sz w:val="24"/>
          <w:szCs w:val="24"/>
        </w:rPr>
        <w:t xml:space="preserve">ланировании, в том числе предусмотренных </w:t>
      </w:r>
      <w:r w:rsidR="00640782" w:rsidRPr="008F5E85">
        <w:rPr>
          <w:rFonts w:ascii="Times New Roman" w:hAnsi="Times New Roman" w:cs="Times New Roman"/>
          <w:sz w:val="24"/>
          <w:szCs w:val="24"/>
        </w:rPr>
        <w:t>пункт</w:t>
      </w:r>
      <w:r w:rsidR="00CD0988" w:rsidRPr="008F5E85">
        <w:rPr>
          <w:rFonts w:ascii="Times New Roman" w:hAnsi="Times New Roman" w:cs="Times New Roman"/>
          <w:sz w:val="24"/>
          <w:szCs w:val="24"/>
        </w:rPr>
        <w:t>ом</w:t>
      </w:r>
      <w:r w:rsidR="00640782" w:rsidRPr="008F5E85">
        <w:rPr>
          <w:rFonts w:ascii="Times New Roman" w:hAnsi="Times New Roman" w:cs="Times New Roman"/>
          <w:sz w:val="24"/>
          <w:szCs w:val="24"/>
        </w:rPr>
        <w:t xml:space="preserve"> </w:t>
      </w:r>
      <w:r w:rsidR="00B54713" w:rsidRPr="008F5E85">
        <w:rPr>
          <w:rFonts w:ascii="Times New Roman" w:hAnsi="Times New Roman" w:cs="Times New Roman"/>
          <w:sz w:val="24"/>
          <w:szCs w:val="24"/>
        </w:rPr>
        <w:t>1</w:t>
      </w:r>
      <w:r w:rsidR="009073F5" w:rsidRPr="008F5E85">
        <w:rPr>
          <w:rFonts w:ascii="Times New Roman" w:hAnsi="Times New Roman" w:cs="Times New Roman"/>
          <w:sz w:val="24"/>
          <w:szCs w:val="24"/>
        </w:rPr>
        <w:t>2</w:t>
      </w:r>
      <w:r w:rsidR="00B54713" w:rsidRPr="008F5E85">
        <w:rPr>
          <w:rFonts w:ascii="Times New Roman" w:hAnsi="Times New Roman" w:cs="Times New Roman"/>
          <w:sz w:val="24"/>
          <w:szCs w:val="24"/>
        </w:rPr>
        <w:t>.3</w:t>
      </w:r>
      <w:r w:rsidR="00DC0368" w:rsidRPr="008F5E85">
        <w:rPr>
          <w:rFonts w:ascii="Times New Roman" w:hAnsi="Times New Roman" w:cs="Times New Roman"/>
          <w:sz w:val="24"/>
          <w:szCs w:val="24"/>
        </w:rPr>
        <w:t>.6</w:t>
      </w:r>
      <w:r w:rsidR="00640782" w:rsidRPr="008F5E85">
        <w:rPr>
          <w:rFonts w:ascii="Times New Roman" w:hAnsi="Times New Roman" w:cs="Times New Roman"/>
          <w:sz w:val="24"/>
          <w:szCs w:val="24"/>
        </w:rPr>
        <w:t xml:space="preserve"> настоящего Догов</w:t>
      </w:r>
      <w:r w:rsidR="00CD0988" w:rsidRPr="008F5E85">
        <w:rPr>
          <w:rFonts w:ascii="Times New Roman" w:hAnsi="Times New Roman" w:cs="Times New Roman"/>
          <w:sz w:val="24"/>
          <w:szCs w:val="24"/>
        </w:rPr>
        <w:t>ора</w:t>
      </w:r>
      <w:r w:rsidR="00640782" w:rsidRPr="008F5E85">
        <w:rPr>
          <w:rFonts w:ascii="Times New Roman" w:hAnsi="Times New Roman" w:cs="Times New Roman"/>
          <w:sz w:val="24"/>
          <w:szCs w:val="24"/>
        </w:rPr>
        <w:t xml:space="preserve">, обязанность представления которых предусмотрена настоящим Договором, Генеральный Подрядчик уплачивает Заказчику пени в размере </w:t>
      </w:r>
      <w:r w:rsidR="00B97949" w:rsidRPr="008F5E85">
        <w:rPr>
          <w:rFonts w:ascii="Times New Roman" w:hAnsi="Times New Roman" w:cs="Times New Roman"/>
          <w:sz w:val="24"/>
          <w:szCs w:val="24"/>
        </w:rPr>
        <w:t xml:space="preserve">10 000 рублей </w:t>
      </w:r>
      <w:r w:rsidR="00640782" w:rsidRPr="008F5E85">
        <w:rPr>
          <w:rFonts w:ascii="Times New Roman" w:hAnsi="Times New Roman" w:cs="Times New Roman"/>
          <w:sz w:val="24"/>
          <w:szCs w:val="24"/>
        </w:rPr>
        <w:t>за каждый день просрочки, за каждое нарушение.</w:t>
      </w:r>
      <w:bookmarkStart w:id="111" w:name="четырнадцатьдвашесть"/>
      <w:bookmarkEnd w:id="110"/>
    </w:p>
    <w:p w:rsidR="00437EF1" w:rsidRPr="008F5E85" w:rsidRDefault="002F169E" w:rsidP="00B71DF8">
      <w:pPr>
        <w:pStyle w:val="a4"/>
        <w:numPr>
          <w:ilvl w:val="2"/>
          <w:numId w:val="54"/>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За привлечение для выполнения работ Субподрядчиков, информация о которых не представлена Заказчику в порядке, определенном пунктом 10.2 настоящего Договора, Генеральный </w:t>
      </w:r>
      <w:r w:rsidR="00830AC9" w:rsidRPr="008F5E85">
        <w:rPr>
          <w:rFonts w:ascii="Times New Roman" w:hAnsi="Times New Roman" w:cs="Times New Roman"/>
          <w:sz w:val="24"/>
          <w:szCs w:val="24"/>
        </w:rPr>
        <w:t>П</w:t>
      </w:r>
      <w:r w:rsidR="00A743EF" w:rsidRPr="008F5E85">
        <w:rPr>
          <w:rFonts w:ascii="Times New Roman" w:hAnsi="Times New Roman" w:cs="Times New Roman"/>
          <w:sz w:val="24"/>
          <w:szCs w:val="24"/>
        </w:rPr>
        <w:t>одрядчик</w:t>
      </w:r>
      <w:r w:rsidRPr="008F5E85">
        <w:rPr>
          <w:rFonts w:ascii="Times New Roman" w:hAnsi="Times New Roman" w:cs="Times New Roman"/>
          <w:sz w:val="24"/>
          <w:szCs w:val="24"/>
        </w:rPr>
        <w:t xml:space="preserve"> уплачивает Заказчику штраф в размере </w:t>
      </w:r>
      <w:r w:rsidR="00A743EF" w:rsidRPr="008F5E85">
        <w:rPr>
          <w:rFonts w:ascii="Times New Roman" w:hAnsi="Times New Roman" w:cs="Times New Roman"/>
          <w:sz w:val="24"/>
          <w:szCs w:val="24"/>
        </w:rPr>
        <w:t xml:space="preserve">100 000 </w:t>
      </w:r>
      <w:proofErr w:type="spellStart"/>
      <w:r w:rsidR="00A743EF" w:rsidRPr="008F5E85">
        <w:rPr>
          <w:rFonts w:ascii="Times New Roman" w:hAnsi="Times New Roman" w:cs="Times New Roman"/>
          <w:sz w:val="24"/>
          <w:szCs w:val="24"/>
        </w:rPr>
        <w:t>руб</w:t>
      </w:r>
      <w:proofErr w:type="spellEnd"/>
      <w:r w:rsidRPr="008F5E85">
        <w:rPr>
          <w:rFonts w:ascii="Times New Roman" w:hAnsi="Times New Roman" w:cs="Times New Roman"/>
          <w:sz w:val="24"/>
          <w:szCs w:val="24"/>
        </w:rPr>
        <w:t xml:space="preserve"> за каждого Субподрядчика.</w:t>
      </w:r>
    </w:p>
    <w:p w:rsidR="00437EF1" w:rsidRPr="008F5E85" w:rsidRDefault="00A42FD1" w:rsidP="00B71DF8">
      <w:pPr>
        <w:pStyle w:val="a4"/>
        <w:numPr>
          <w:ilvl w:val="2"/>
          <w:numId w:val="54"/>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В случае обнаружения Заказчиком факта завышения Генеральным Под</w:t>
      </w:r>
      <w:r w:rsidR="00115073" w:rsidRPr="008F5E85">
        <w:rPr>
          <w:rFonts w:ascii="Times New Roman" w:hAnsi="Times New Roman" w:cs="Times New Roman"/>
          <w:sz w:val="24"/>
          <w:szCs w:val="24"/>
        </w:rPr>
        <w:t>рядчиком стоимости выполненных Строительно-монтажных Р</w:t>
      </w:r>
      <w:r w:rsidRPr="008F5E85">
        <w:rPr>
          <w:rFonts w:ascii="Times New Roman" w:hAnsi="Times New Roman" w:cs="Times New Roman"/>
          <w:sz w:val="24"/>
          <w:szCs w:val="24"/>
        </w:rPr>
        <w:t xml:space="preserve">абот </w:t>
      </w:r>
      <w:r w:rsidR="00703F34" w:rsidRPr="008F5E85">
        <w:rPr>
          <w:rFonts w:ascii="Times New Roman" w:hAnsi="Times New Roman" w:cs="Times New Roman"/>
          <w:sz w:val="24"/>
          <w:szCs w:val="24"/>
        </w:rPr>
        <w:t xml:space="preserve">или в случае нецелевого использования </w:t>
      </w:r>
      <w:r w:rsidR="00115073" w:rsidRPr="008F5E85">
        <w:rPr>
          <w:rFonts w:ascii="Times New Roman" w:hAnsi="Times New Roman" w:cs="Times New Roman"/>
          <w:sz w:val="24"/>
          <w:szCs w:val="24"/>
        </w:rPr>
        <w:t>полученного</w:t>
      </w:r>
      <w:r w:rsidR="00DC0368" w:rsidRPr="008F5E85">
        <w:rPr>
          <w:rFonts w:ascii="Times New Roman" w:hAnsi="Times New Roman" w:cs="Times New Roman"/>
          <w:sz w:val="24"/>
          <w:szCs w:val="24"/>
        </w:rPr>
        <w:t xml:space="preserve"> от Заказчика Авансов</w:t>
      </w:r>
      <w:r w:rsidR="00363819" w:rsidRPr="008F5E85">
        <w:rPr>
          <w:rFonts w:ascii="Times New Roman" w:hAnsi="Times New Roman" w:cs="Times New Roman"/>
          <w:sz w:val="24"/>
          <w:szCs w:val="24"/>
        </w:rPr>
        <w:t>ого</w:t>
      </w:r>
      <w:r w:rsidR="00DC0368" w:rsidRPr="008F5E85">
        <w:rPr>
          <w:rFonts w:ascii="Times New Roman" w:hAnsi="Times New Roman" w:cs="Times New Roman"/>
          <w:sz w:val="24"/>
          <w:szCs w:val="24"/>
        </w:rPr>
        <w:t xml:space="preserve"> платеж</w:t>
      </w:r>
      <w:r w:rsidR="00363819" w:rsidRPr="008F5E85">
        <w:rPr>
          <w:rFonts w:ascii="Times New Roman" w:hAnsi="Times New Roman" w:cs="Times New Roman"/>
          <w:sz w:val="24"/>
          <w:szCs w:val="24"/>
        </w:rPr>
        <w:t>а</w:t>
      </w:r>
      <w:r w:rsidR="00703F34"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Генеральный Подрядчик обязан в течение 15 Календарных дней с даты получения требования Заказчика </w:t>
      </w:r>
      <w:r w:rsidR="0067140C" w:rsidRPr="008F5E85">
        <w:rPr>
          <w:rFonts w:ascii="Times New Roman" w:hAnsi="Times New Roman" w:cs="Times New Roman"/>
          <w:sz w:val="24"/>
          <w:szCs w:val="24"/>
        </w:rPr>
        <w:t>возвратить сумму завышения стоимости Работ</w:t>
      </w:r>
      <w:r w:rsidR="00DC0368" w:rsidRPr="008F5E85">
        <w:rPr>
          <w:rFonts w:ascii="Times New Roman" w:hAnsi="Times New Roman" w:cs="Times New Roman"/>
          <w:sz w:val="24"/>
          <w:szCs w:val="24"/>
        </w:rPr>
        <w:t xml:space="preserve"> и/или </w:t>
      </w:r>
      <w:r w:rsidR="00703F34" w:rsidRPr="008F5E85">
        <w:rPr>
          <w:rFonts w:ascii="Times New Roman" w:hAnsi="Times New Roman" w:cs="Times New Roman"/>
          <w:sz w:val="24"/>
          <w:szCs w:val="24"/>
        </w:rPr>
        <w:t>сумму средств, и</w:t>
      </w:r>
      <w:r w:rsidR="00DC0368" w:rsidRPr="008F5E85">
        <w:rPr>
          <w:rFonts w:ascii="Times New Roman" w:hAnsi="Times New Roman" w:cs="Times New Roman"/>
          <w:sz w:val="24"/>
          <w:szCs w:val="24"/>
        </w:rPr>
        <w:t>спользованных нецелевым образом</w:t>
      </w:r>
      <w:r w:rsidR="0067140C" w:rsidRPr="008F5E85">
        <w:rPr>
          <w:rFonts w:ascii="Times New Roman" w:hAnsi="Times New Roman" w:cs="Times New Roman"/>
          <w:sz w:val="24"/>
          <w:szCs w:val="24"/>
        </w:rPr>
        <w:t xml:space="preserve">, а также уплатить Заказчику пени в размере </w:t>
      </w:r>
      <w:r w:rsidR="00C645B6" w:rsidRPr="008F5E85">
        <w:rPr>
          <w:rFonts w:ascii="Times New Roman" w:hAnsi="Times New Roman" w:cs="Times New Roman"/>
          <w:sz w:val="24"/>
          <w:szCs w:val="24"/>
        </w:rPr>
        <w:t xml:space="preserve">0,1 % от указанной суммы </w:t>
      </w:r>
      <w:r w:rsidR="0067140C" w:rsidRPr="008F5E85">
        <w:rPr>
          <w:rFonts w:ascii="Times New Roman" w:hAnsi="Times New Roman" w:cs="Times New Roman"/>
          <w:sz w:val="24"/>
          <w:szCs w:val="24"/>
        </w:rPr>
        <w:t>за каждый</w:t>
      </w:r>
      <w:proofErr w:type="gramEnd"/>
      <w:r w:rsidR="0067140C" w:rsidRPr="008F5E85">
        <w:rPr>
          <w:rFonts w:ascii="Times New Roman" w:hAnsi="Times New Roman" w:cs="Times New Roman"/>
          <w:sz w:val="24"/>
          <w:szCs w:val="24"/>
        </w:rPr>
        <w:t xml:space="preserve"> день </w:t>
      </w:r>
      <w:r w:rsidR="00DC0368" w:rsidRPr="008F5E85">
        <w:rPr>
          <w:rFonts w:ascii="Times New Roman" w:hAnsi="Times New Roman" w:cs="Times New Roman"/>
          <w:sz w:val="24"/>
          <w:szCs w:val="24"/>
        </w:rPr>
        <w:t xml:space="preserve">пользования денежными средствами </w:t>
      </w:r>
      <w:r w:rsidR="0067140C" w:rsidRPr="008F5E85">
        <w:rPr>
          <w:rFonts w:ascii="Times New Roman" w:hAnsi="Times New Roman" w:cs="Times New Roman"/>
          <w:sz w:val="24"/>
          <w:szCs w:val="24"/>
        </w:rPr>
        <w:t>с момента получения денежных средств до момента возврата</w:t>
      </w:r>
      <w:r w:rsidR="00EE5190" w:rsidRPr="008F5E85">
        <w:rPr>
          <w:rFonts w:ascii="Times New Roman" w:hAnsi="Times New Roman" w:cs="Times New Roman"/>
          <w:sz w:val="24"/>
          <w:szCs w:val="24"/>
        </w:rPr>
        <w:t xml:space="preserve"> их</w:t>
      </w:r>
      <w:r w:rsidR="0067140C" w:rsidRPr="008F5E85">
        <w:rPr>
          <w:rFonts w:ascii="Times New Roman" w:hAnsi="Times New Roman" w:cs="Times New Roman"/>
          <w:sz w:val="24"/>
          <w:szCs w:val="24"/>
        </w:rPr>
        <w:t xml:space="preserve"> Заказчику.</w:t>
      </w:r>
      <w:bookmarkEnd w:id="111"/>
    </w:p>
    <w:p w:rsidR="004B2914" w:rsidRPr="008F5E85" w:rsidRDefault="000F16B1" w:rsidP="00B71DF8">
      <w:pPr>
        <w:pStyle w:val="a4"/>
        <w:numPr>
          <w:ilvl w:val="2"/>
          <w:numId w:val="54"/>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За каждое единичное нарушение требований любого из нижеперечисленных условий </w:t>
      </w:r>
      <w:r w:rsidR="00392104" w:rsidRPr="008F5E85">
        <w:rPr>
          <w:rFonts w:ascii="Times New Roman" w:hAnsi="Times New Roman" w:cs="Times New Roman"/>
          <w:sz w:val="24"/>
          <w:szCs w:val="24"/>
        </w:rPr>
        <w:t xml:space="preserve">Заказчик вправе наложить </w:t>
      </w:r>
      <w:r w:rsidRPr="008F5E85">
        <w:rPr>
          <w:rFonts w:ascii="Times New Roman" w:hAnsi="Times New Roman" w:cs="Times New Roman"/>
          <w:sz w:val="24"/>
          <w:szCs w:val="24"/>
        </w:rPr>
        <w:t xml:space="preserve">на Генерального Подрядчика штраф в размере </w:t>
      </w:r>
      <w:r w:rsidR="00C645B6" w:rsidRPr="008F5E85">
        <w:rPr>
          <w:rFonts w:ascii="Times New Roman" w:hAnsi="Times New Roman" w:cs="Times New Roman"/>
          <w:sz w:val="24"/>
          <w:szCs w:val="24"/>
        </w:rPr>
        <w:t xml:space="preserve">50 000 рублей. </w:t>
      </w:r>
    </w:p>
    <w:p w:rsidR="00484399" w:rsidRPr="008F5E85" w:rsidRDefault="008615D4"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Перечень нарушений, за которые взимается вышеуказанный штраф:</w:t>
      </w:r>
    </w:p>
    <w:p w:rsidR="008615D4" w:rsidRPr="008F5E85" w:rsidRDefault="00A512B4"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040A06" w:rsidRPr="008F5E85">
        <w:rPr>
          <w:rFonts w:ascii="Times New Roman" w:hAnsi="Times New Roman"/>
          <w:sz w:val="24"/>
          <w:szCs w:val="24"/>
        </w:rPr>
        <w:t>)</w:t>
      </w:r>
      <w:r w:rsidR="008615D4" w:rsidRPr="008F5E85">
        <w:rPr>
          <w:rFonts w:ascii="Times New Roman" w:hAnsi="Times New Roman"/>
          <w:sz w:val="24"/>
          <w:szCs w:val="24"/>
        </w:rPr>
        <w:tab/>
        <w:t>нарушение требований техники безопасности</w:t>
      </w:r>
      <w:r w:rsidR="00EE5190" w:rsidRPr="008F5E85">
        <w:rPr>
          <w:rFonts w:ascii="Times New Roman" w:hAnsi="Times New Roman"/>
          <w:sz w:val="24"/>
          <w:szCs w:val="24"/>
        </w:rPr>
        <w:t>, охраны труда</w:t>
      </w:r>
      <w:r w:rsidR="008615D4" w:rsidRPr="008F5E85">
        <w:rPr>
          <w:rFonts w:ascii="Times New Roman" w:hAnsi="Times New Roman"/>
          <w:sz w:val="24"/>
          <w:szCs w:val="24"/>
        </w:rPr>
        <w:t xml:space="preserve"> (в том числе нарушение запрета на пронос на территорию Строительной площадки спиртных напитков, наркотиков и иных </w:t>
      </w:r>
      <w:r w:rsidR="008615D4" w:rsidRPr="008F5E85">
        <w:rPr>
          <w:rFonts w:ascii="Times New Roman" w:hAnsi="Times New Roman"/>
          <w:sz w:val="24"/>
          <w:szCs w:val="24"/>
        </w:rPr>
        <w:lastRenderedPageBreak/>
        <w:t>психотропных веществ, любого оружия) и/или охраны окружающей среды, предусмотренных настоящим Договором;</w:t>
      </w:r>
    </w:p>
    <w:p w:rsidR="008615D4" w:rsidRPr="008F5E85" w:rsidRDefault="00D5059F"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2</w:t>
      </w:r>
      <w:r w:rsidR="00040A06" w:rsidRPr="008F5E85">
        <w:rPr>
          <w:rFonts w:ascii="Times New Roman" w:hAnsi="Times New Roman"/>
          <w:sz w:val="24"/>
          <w:szCs w:val="24"/>
        </w:rPr>
        <w:t>)</w:t>
      </w:r>
      <w:r w:rsidR="008615D4" w:rsidRPr="008F5E85">
        <w:rPr>
          <w:rFonts w:ascii="Times New Roman" w:hAnsi="Times New Roman"/>
          <w:sz w:val="24"/>
          <w:szCs w:val="24"/>
        </w:rPr>
        <w:t xml:space="preserve"> </w:t>
      </w:r>
      <w:r w:rsidR="008615D4" w:rsidRPr="008F5E85">
        <w:rPr>
          <w:rFonts w:ascii="Times New Roman" w:hAnsi="Times New Roman"/>
          <w:sz w:val="24"/>
          <w:szCs w:val="24"/>
        </w:rPr>
        <w:tab/>
        <w:t>нарушение требований идентификации сотрудников, предусмотренных настоящим Договором, указанных в п</w:t>
      </w:r>
      <w:r w:rsidR="006534E7" w:rsidRPr="008F5E85">
        <w:rPr>
          <w:rFonts w:ascii="Times New Roman" w:hAnsi="Times New Roman"/>
          <w:sz w:val="24"/>
          <w:szCs w:val="24"/>
        </w:rPr>
        <w:t>ункте</w:t>
      </w:r>
      <w:r w:rsidR="008615D4" w:rsidRPr="008F5E85">
        <w:rPr>
          <w:rFonts w:ascii="Times New Roman" w:hAnsi="Times New Roman"/>
          <w:sz w:val="24"/>
          <w:szCs w:val="24"/>
        </w:rPr>
        <w:t xml:space="preserve"> </w:t>
      </w:r>
      <w:r w:rsidR="00B54713" w:rsidRPr="008F5E85">
        <w:rPr>
          <w:rFonts w:ascii="Times New Roman" w:hAnsi="Times New Roman"/>
          <w:sz w:val="24"/>
          <w:szCs w:val="24"/>
        </w:rPr>
        <w:t>1</w:t>
      </w:r>
      <w:r w:rsidR="002F6B99" w:rsidRPr="008F5E85">
        <w:rPr>
          <w:rFonts w:ascii="Times New Roman" w:hAnsi="Times New Roman"/>
          <w:sz w:val="24"/>
          <w:szCs w:val="24"/>
        </w:rPr>
        <w:t>2</w:t>
      </w:r>
      <w:r w:rsidR="00B54713" w:rsidRPr="008F5E85">
        <w:rPr>
          <w:rFonts w:ascii="Times New Roman" w:hAnsi="Times New Roman"/>
          <w:sz w:val="24"/>
          <w:szCs w:val="24"/>
        </w:rPr>
        <w:t>.3</w:t>
      </w:r>
      <w:r w:rsidR="00032884" w:rsidRPr="008F5E85">
        <w:rPr>
          <w:rFonts w:ascii="Times New Roman" w:hAnsi="Times New Roman"/>
          <w:sz w:val="24"/>
          <w:szCs w:val="24"/>
        </w:rPr>
        <w:t>.</w:t>
      </w:r>
      <w:r w:rsidR="009E05C0" w:rsidRPr="008F5E85">
        <w:rPr>
          <w:rFonts w:ascii="Times New Roman" w:hAnsi="Times New Roman"/>
          <w:sz w:val="24"/>
          <w:szCs w:val="24"/>
        </w:rPr>
        <w:t>4</w:t>
      </w:r>
      <w:r w:rsidR="008615D4" w:rsidRPr="008F5E85">
        <w:rPr>
          <w:rFonts w:ascii="Times New Roman" w:hAnsi="Times New Roman"/>
          <w:sz w:val="24"/>
          <w:szCs w:val="24"/>
        </w:rPr>
        <w:t xml:space="preserve"> Договора;</w:t>
      </w:r>
    </w:p>
    <w:p w:rsidR="008615D4" w:rsidRPr="008F5E85" w:rsidRDefault="00D5059F"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3</w:t>
      </w:r>
      <w:r w:rsidR="00040A06" w:rsidRPr="008F5E85">
        <w:rPr>
          <w:rFonts w:ascii="Times New Roman" w:hAnsi="Times New Roman"/>
          <w:sz w:val="24"/>
          <w:szCs w:val="24"/>
        </w:rPr>
        <w:t>)</w:t>
      </w:r>
      <w:r w:rsidR="008615D4" w:rsidRPr="008F5E85">
        <w:rPr>
          <w:rFonts w:ascii="Times New Roman" w:hAnsi="Times New Roman"/>
          <w:sz w:val="24"/>
          <w:szCs w:val="24"/>
        </w:rPr>
        <w:tab/>
        <w:t xml:space="preserve">нарушение требований </w:t>
      </w:r>
      <w:r w:rsidR="002111F8" w:rsidRPr="008F5E85">
        <w:rPr>
          <w:rFonts w:ascii="Times New Roman" w:hAnsi="Times New Roman"/>
          <w:sz w:val="24"/>
          <w:szCs w:val="24"/>
        </w:rPr>
        <w:t xml:space="preserve">промышленной, </w:t>
      </w:r>
      <w:r w:rsidR="008615D4" w:rsidRPr="008F5E85">
        <w:rPr>
          <w:rFonts w:ascii="Times New Roman" w:hAnsi="Times New Roman"/>
          <w:sz w:val="24"/>
          <w:szCs w:val="24"/>
        </w:rPr>
        <w:t>пожарной безопасности при выполнении Работ</w:t>
      </w:r>
      <w:r w:rsidR="002111F8" w:rsidRPr="008F5E85">
        <w:rPr>
          <w:rFonts w:ascii="Times New Roman" w:hAnsi="Times New Roman"/>
          <w:sz w:val="24"/>
          <w:szCs w:val="24"/>
        </w:rPr>
        <w:t>, в том числе на территории строительных городков</w:t>
      </w:r>
      <w:r w:rsidR="008615D4" w:rsidRPr="008F5E85">
        <w:rPr>
          <w:rFonts w:ascii="Times New Roman" w:hAnsi="Times New Roman"/>
          <w:sz w:val="24"/>
          <w:szCs w:val="24"/>
        </w:rPr>
        <w:t>;</w:t>
      </w:r>
    </w:p>
    <w:p w:rsidR="008615D4" w:rsidRPr="008F5E85" w:rsidRDefault="00D5059F"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4</w:t>
      </w:r>
      <w:r w:rsidR="00040A06" w:rsidRPr="008F5E85">
        <w:rPr>
          <w:rFonts w:ascii="Times New Roman" w:hAnsi="Times New Roman"/>
          <w:sz w:val="24"/>
          <w:szCs w:val="24"/>
        </w:rPr>
        <w:t>)</w:t>
      </w:r>
      <w:r w:rsidR="008615D4" w:rsidRPr="008F5E85">
        <w:rPr>
          <w:rFonts w:ascii="Times New Roman" w:hAnsi="Times New Roman"/>
          <w:sz w:val="24"/>
          <w:szCs w:val="24"/>
        </w:rPr>
        <w:tab/>
        <w:t>нарушение требований к допуску персонала на Строительную площадку, предусмотренных настоящим Договором;</w:t>
      </w:r>
    </w:p>
    <w:p w:rsidR="008615D4" w:rsidRPr="008F5E85" w:rsidRDefault="00D5059F"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5</w:t>
      </w:r>
      <w:r w:rsidR="00040A06" w:rsidRPr="008F5E85">
        <w:rPr>
          <w:rFonts w:ascii="Times New Roman" w:hAnsi="Times New Roman"/>
          <w:sz w:val="24"/>
          <w:szCs w:val="24"/>
        </w:rPr>
        <w:t>)</w:t>
      </w:r>
      <w:r w:rsidR="008615D4" w:rsidRPr="008F5E85">
        <w:rPr>
          <w:rFonts w:ascii="Times New Roman" w:hAnsi="Times New Roman"/>
          <w:sz w:val="24"/>
          <w:szCs w:val="24"/>
        </w:rPr>
        <w:t xml:space="preserve"> </w:t>
      </w:r>
      <w:r w:rsidR="008615D4" w:rsidRPr="008F5E85">
        <w:rPr>
          <w:rFonts w:ascii="Times New Roman" w:hAnsi="Times New Roman"/>
          <w:sz w:val="24"/>
          <w:szCs w:val="24"/>
        </w:rPr>
        <w:tab/>
        <w:t xml:space="preserve">нарушение требований к оформлению Графика </w:t>
      </w:r>
      <w:r w:rsidR="00BB6B33" w:rsidRPr="008F5E85">
        <w:rPr>
          <w:rFonts w:ascii="Times New Roman" w:hAnsi="Times New Roman"/>
          <w:sz w:val="24"/>
          <w:szCs w:val="24"/>
        </w:rPr>
        <w:t>выполнения р</w:t>
      </w:r>
      <w:r w:rsidR="008615D4" w:rsidRPr="008F5E85">
        <w:rPr>
          <w:rFonts w:ascii="Times New Roman" w:hAnsi="Times New Roman"/>
          <w:sz w:val="24"/>
          <w:szCs w:val="24"/>
        </w:rPr>
        <w:t>абот, предусмотренных п</w:t>
      </w:r>
      <w:r w:rsidR="006534E7" w:rsidRPr="008F5E85">
        <w:rPr>
          <w:rFonts w:ascii="Times New Roman" w:hAnsi="Times New Roman"/>
          <w:sz w:val="24"/>
          <w:szCs w:val="24"/>
        </w:rPr>
        <w:t>унктом</w:t>
      </w:r>
      <w:r w:rsidR="008615D4" w:rsidRPr="008F5E85">
        <w:rPr>
          <w:rFonts w:ascii="Times New Roman" w:hAnsi="Times New Roman"/>
          <w:sz w:val="24"/>
          <w:szCs w:val="24"/>
        </w:rPr>
        <w:t xml:space="preserve"> </w:t>
      </w:r>
      <w:r w:rsidR="0044688F" w:rsidRPr="008F5E85">
        <w:rPr>
          <w:rFonts w:ascii="Times New Roman" w:hAnsi="Times New Roman"/>
          <w:sz w:val="24"/>
          <w:szCs w:val="24"/>
        </w:rPr>
        <w:t>6.5</w:t>
      </w:r>
      <w:r w:rsidR="008615D4" w:rsidRPr="008F5E85">
        <w:rPr>
          <w:rFonts w:ascii="Times New Roman" w:hAnsi="Times New Roman"/>
          <w:sz w:val="24"/>
          <w:szCs w:val="24"/>
        </w:rPr>
        <w:t xml:space="preserve"> настоящего Договора;</w:t>
      </w:r>
    </w:p>
    <w:p w:rsidR="008615D4" w:rsidRPr="008F5E85" w:rsidRDefault="00D5059F"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6</w:t>
      </w:r>
      <w:r w:rsidR="00040A06" w:rsidRPr="008F5E85">
        <w:rPr>
          <w:rFonts w:ascii="Times New Roman" w:hAnsi="Times New Roman"/>
          <w:sz w:val="24"/>
          <w:szCs w:val="24"/>
        </w:rPr>
        <w:t>)</w:t>
      </w:r>
      <w:r w:rsidR="008615D4" w:rsidRPr="008F5E85">
        <w:rPr>
          <w:rFonts w:ascii="Times New Roman" w:hAnsi="Times New Roman"/>
          <w:sz w:val="24"/>
          <w:szCs w:val="24"/>
        </w:rPr>
        <w:tab/>
        <w:t>непосещение еженедельного или внеочередного Совеща</w:t>
      </w:r>
      <w:r w:rsidRPr="008F5E85">
        <w:rPr>
          <w:rFonts w:ascii="Times New Roman" w:hAnsi="Times New Roman"/>
          <w:sz w:val="24"/>
          <w:szCs w:val="24"/>
        </w:rPr>
        <w:t>ния по Проекту или иного совещан</w:t>
      </w:r>
      <w:r w:rsidR="008615D4" w:rsidRPr="008F5E85">
        <w:rPr>
          <w:rFonts w:ascii="Times New Roman" w:hAnsi="Times New Roman"/>
          <w:sz w:val="24"/>
          <w:szCs w:val="24"/>
        </w:rPr>
        <w:t>ия, на которое приглашен Генеральный Подрядчик;</w:t>
      </w:r>
    </w:p>
    <w:p w:rsidR="008615D4" w:rsidRPr="008F5E85" w:rsidRDefault="00D5059F"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7</w:t>
      </w:r>
      <w:r w:rsidR="00040A06" w:rsidRPr="008F5E85">
        <w:rPr>
          <w:rFonts w:ascii="Times New Roman" w:hAnsi="Times New Roman"/>
          <w:sz w:val="24"/>
          <w:szCs w:val="24"/>
        </w:rPr>
        <w:t>)</w:t>
      </w:r>
      <w:r w:rsidR="008615D4" w:rsidRPr="008F5E85">
        <w:rPr>
          <w:rFonts w:ascii="Times New Roman" w:hAnsi="Times New Roman"/>
          <w:sz w:val="24"/>
          <w:szCs w:val="24"/>
        </w:rPr>
        <w:t xml:space="preserve"> </w:t>
      </w:r>
      <w:r w:rsidR="008615D4" w:rsidRPr="008F5E85">
        <w:rPr>
          <w:rFonts w:ascii="Times New Roman" w:hAnsi="Times New Roman"/>
          <w:sz w:val="24"/>
          <w:szCs w:val="24"/>
        </w:rPr>
        <w:tab/>
        <w:t xml:space="preserve">просрочка в предоставлении </w:t>
      </w:r>
      <w:r w:rsidR="000C195C" w:rsidRPr="008F5E85">
        <w:rPr>
          <w:rFonts w:ascii="Times New Roman" w:hAnsi="Times New Roman"/>
          <w:sz w:val="24"/>
          <w:szCs w:val="24"/>
        </w:rPr>
        <w:t>КС-6а</w:t>
      </w:r>
      <w:r w:rsidR="008615D4" w:rsidRPr="008F5E85">
        <w:rPr>
          <w:rFonts w:ascii="Times New Roman" w:hAnsi="Times New Roman"/>
          <w:sz w:val="24"/>
          <w:szCs w:val="24"/>
        </w:rPr>
        <w:t xml:space="preserve">, КС-2, КС-3 и прочих документов, необходимых для приемки и оплаты Заказчиком Работ согласно </w:t>
      </w:r>
      <w:r w:rsidR="00032884" w:rsidRPr="008F5E85">
        <w:rPr>
          <w:rFonts w:ascii="Times New Roman" w:hAnsi="Times New Roman"/>
          <w:sz w:val="24"/>
          <w:szCs w:val="24"/>
        </w:rPr>
        <w:t>Разделу</w:t>
      </w:r>
      <w:r w:rsidR="008615D4" w:rsidRPr="008F5E85">
        <w:rPr>
          <w:rFonts w:ascii="Times New Roman" w:hAnsi="Times New Roman"/>
          <w:sz w:val="24"/>
          <w:szCs w:val="24"/>
        </w:rPr>
        <w:t xml:space="preserve"> 8 настоящего Договора;</w:t>
      </w:r>
    </w:p>
    <w:p w:rsidR="002111F8" w:rsidRPr="008F5E85" w:rsidRDefault="002111F8" w:rsidP="002111F8">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8) не предоставление  в адрес Заказчика информации </w:t>
      </w:r>
      <w:proofErr w:type="gramStart"/>
      <w:r w:rsidRPr="008F5E85">
        <w:rPr>
          <w:rFonts w:ascii="Times New Roman" w:hAnsi="Times New Roman"/>
          <w:sz w:val="24"/>
          <w:szCs w:val="24"/>
        </w:rPr>
        <w:t>о</w:t>
      </w:r>
      <w:proofErr w:type="gramEnd"/>
      <w:r w:rsidRPr="008F5E85">
        <w:rPr>
          <w:rFonts w:ascii="Times New Roman" w:hAnsi="Times New Roman"/>
          <w:sz w:val="24"/>
          <w:szCs w:val="24"/>
        </w:rPr>
        <w:t xml:space="preserve"> всех случаях аварий, пожаров, инцидентов, травматизма, гибели работников Генподрядной (субподрядной) организации и др., произошедших на объектах строительства, в том числе не предоставлении информации на письменные запросы Заказчика.</w:t>
      </w:r>
    </w:p>
    <w:p w:rsidR="002111F8" w:rsidRPr="008F5E85" w:rsidRDefault="002111F8" w:rsidP="002111F8">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9) не выполнение мероприятий «Плана организации работы и контроля  качества за соблюдением правил охраны труда, техники безопасности, гигиены труда, промышленной, пожарной и экологической безопасности при реализации проекта строительства объектов».</w:t>
      </w:r>
    </w:p>
    <w:p w:rsidR="008615D4" w:rsidRPr="008F5E85" w:rsidRDefault="008615D4"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В случае выявления Заказчиком нарушения Заказчик:</w:t>
      </w:r>
    </w:p>
    <w:p w:rsidR="008615D4" w:rsidRPr="008F5E85" w:rsidRDefault="008615D4"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Pr="008F5E85">
        <w:rPr>
          <w:rFonts w:ascii="Times New Roman" w:hAnsi="Times New Roman"/>
          <w:sz w:val="24"/>
          <w:szCs w:val="24"/>
        </w:rPr>
        <w:tab/>
        <w:t>направляет в адрес Генерального Подрядчика письменное уведомление о нарушении; или</w:t>
      </w:r>
    </w:p>
    <w:p w:rsidR="008615D4" w:rsidRPr="008F5E85" w:rsidRDefault="008615D4"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Pr="008F5E85">
        <w:rPr>
          <w:rFonts w:ascii="Times New Roman" w:hAnsi="Times New Roman"/>
          <w:sz w:val="24"/>
          <w:szCs w:val="24"/>
        </w:rPr>
        <w:tab/>
        <w:t xml:space="preserve">подписывает с представителем Генерального Подрядчика </w:t>
      </w:r>
      <w:r w:rsidR="008C537A" w:rsidRPr="008F5E85">
        <w:rPr>
          <w:rFonts w:ascii="Times New Roman" w:hAnsi="Times New Roman"/>
          <w:sz w:val="24"/>
          <w:szCs w:val="24"/>
        </w:rPr>
        <w:t xml:space="preserve">либо самостоятельно в одностороннем порядке </w:t>
      </w:r>
      <w:r w:rsidRPr="008F5E85">
        <w:rPr>
          <w:rFonts w:ascii="Times New Roman" w:hAnsi="Times New Roman"/>
          <w:sz w:val="24"/>
          <w:szCs w:val="24"/>
        </w:rPr>
        <w:t>соответствующий акт о выявлении нарушения.</w:t>
      </w:r>
    </w:p>
    <w:p w:rsidR="008615D4" w:rsidRPr="008F5E85" w:rsidRDefault="008615D4"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Стороны согласны с тем, что если Генеральный Подрядчик в течение 3 (трех) Календарных</w:t>
      </w:r>
      <w:r w:rsidRPr="008F5E85" w:rsidDel="00DC1832">
        <w:rPr>
          <w:rFonts w:ascii="Times New Roman" w:hAnsi="Times New Roman"/>
          <w:sz w:val="24"/>
          <w:szCs w:val="24"/>
        </w:rPr>
        <w:t xml:space="preserve"> </w:t>
      </w:r>
      <w:r w:rsidRPr="008F5E85">
        <w:rPr>
          <w:rFonts w:ascii="Times New Roman" w:hAnsi="Times New Roman"/>
          <w:sz w:val="24"/>
          <w:szCs w:val="24"/>
        </w:rPr>
        <w:t>дней с момента получения уведомления или подписания акта не докажет</w:t>
      </w:r>
      <w:r w:rsidR="00E47F9D" w:rsidRPr="008F5E85">
        <w:rPr>
          <w:rFonts w:ascii="Times New Roman" w:hAnsi="Times New Roman"/>
          <w:sz w:val="24"/>
          <w:szCs w:val="24"/>
        </w:rPr>
        <w:t>, что он не должен нести ответственность за такое нарушение</w:t>
      </w:r>
      <w:r w:rsidRPr="008F5E85">
        <w:rPr>
          <w:rFonts w:ascii="Times New Roman" w:hAnsi="Times New Roman"/>
          <w:sz w:val="24"/>
          <w:szCs w:val="24"/>
        </w:rPr>
        <w:t>, Генеральный Подрядчик обязан выплатить Заказчику штраф в со</w:t>
      </w:r>
      <w:r w:rsidR="00921E76" w:rsidRPr="008F5E85">
        <w:rPr>
          <w:rFonts w:ascii="Times New Roman" w:hAnsi="Times New Roman"/>
          <w:sz w:val="24"/>
          <w:szCs w:val="24"/>
        </w:rPr>
        <w:t>ответствии с условиями настоящего</w:t>
      </w:r>
      <w:r w:rsidRPr="008F5E85">
        <w:rPr>
          <w:rFonts w:ascii="Times New Roman" w:hAnsi="Times New Roman"/>
          <w:sz w:val="24"/>
          <w:szCs w:val="24"/>
        </w:rPr>
        <w:t xml:space="preserve"> </w:t>
      </w:r>
      <w:r w:rsidR="00921E76" w:rsidRPr="008F5E85">
        <w:rPr>
          <w:rFonts w:ascii="Times New Roman" w:hAnsi="Times New Roman"/>
          <w:sz w:val="24"/>
          <w:szCs w:val="24"/>
        </w:rPr>
        <w:t xml:space="preserve">пункта </w:t>
      </w:r>
      <w:r w:rsidRPr="008F5E85">
        <w:rPr>
          <w:rFonts w:ascii="Times New Roman" w:hAnsi="Times New Roman"/>
          <w:sz w:val="24"/>
          <w:szCs w:val="24"/>
        </w:rPr>
        <w:t>Договора.</w:t>
      </w:r>
    </w:p>
    <w:p w:rsidR="008615D4" w:rsidRPr="008F5E85" w:rsidRDefault="008615D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Под единичным нарушением понимается каждое нарушение, совершенное одним лицом в конкретный момент времени.</w:t>
      </w:r>
    </w:p>
    <w:p w:rsidR="00B512FA" w:rsidRPr="008F5E85" w:rsidRDefault="0067140C" w:rsidP="00B71DF8">
      <w:pPr>
        <w:pStyle w:val="a4"/>
        <w:numPr>
          <w:ilvl w:val="2"/>
          <w:numId w:val="54"/>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случае применения к Заказчику санкций уполномоченными органами государственной власти РФ, если основанием применения санкций явилось нарушение Генеральным Подрядчиком своих обязательств по настоящему Договору, Генеральный Подрядчик компенсирует Заказчику убытки в размере взысканных с Заказчика денежных средств.  </w:t>
      </w:r>
      <w:bookmarkStart w:id="112" w:name="_Ref346981888"/>
    </w:p>
    <w:p w:rsidR="00B512FA" w:rsidRPr="008F5E85" w:rsidRDefault="00B512FA" w:rsidP="005660CC">
      <w:pPr>
        <w:pStyle w:val="a4"/>
        <w:numPr>
          <w:ilvl w:val="2"/>
          <w:numId w:val="54"/>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При просрочке оплаты Работ Заказчиком более чем на 10 (десять) Календарных дней Генеральный Подрядчик вправе требовать уплаты неустойки в </w:t>
      </w:r>
      <w:r w:rsidR="00DC6758" w:rsidRPr="008F5E85">
        <w:rPr>
          <w:rFonts w:ascii="Times New Roman" w:hAnsi="Times New Roman" w:cs="Times New Roman"/>
          <w:sz w:val="24"/>
          <w:szCs w:val="24"/>
        </w:rPr>
        <w:t xml:space="preserve">0,01% (ноль целых одна сотая процента) </w:t>
      </w:r>
      <w:r w:rsidRPr="008F5E85">
        <w:rPr>
          <w:rFonts w:ascii="Times New Roman" w:hAnsi="Times New Roman" w:cs="Times New Roman"/>
          <w:sz w:val="24"/>
          <w:szCs w:val="24"/>
        </w:rPr>
        <w:t>от подлежащей уплате суммы за каждый день просрочки платежа, но не более 10 % (десять процентов) от Цены Договора. Нарушение Заказчиком обязательства по оплате, которое не было устранено в течение 30 (тридцати)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дней после истечения срока исполнения такого обязательства</w:t>
      </w:r>
      <w:r w:rsidR="000C5EE2" w:rsidRPr="008F5E85">
        <w:rPr>
          <w:rFonts w:ascii="Times New Roman" w:hAnsi="Times New Roman" w:cs="Times New Roman"/>
          <w:sz w:val="24"/>
          <w:szCs w:val="24"/>
        </w:rPr>
        <w:t>,</w:t>
      </w:r>
      <w:r w:rsidRPr="008F5E85">
        <w:rPr>
          <w:rFonts w:ascii="Times New Roman" w:hAnsi="Times New Roman" w:cs="Times New Roman"/>
          <w:sz w:val="24"/>
          <w:szCs w:val="24"/>
        </w:rPr>
        <w:t xml:space="preserve"> дает право </w:t>
      </w:r>
      <w:r w:rsidR="000C5EE2" w:rsidRPr="008F5E85">
        <w:rPr>
          <w:rFonts w:ascii="Times New Roman" w:hAnsi="Times New Roman" w:cs="Times New Roman"/>
          <w:sz w:val="24"/>
          <w:szCs w:val="24"/>
        </w:rPr>
        <w:t xml:space="preserve">Генеральному </w:t>
      </w:r>
      <w:r w:rsidRPr="008F5E85">
        <w:rPr>
          <w:rFonts w:ascii="Times New Roman" w:hAnsi="Times New Roman" w:cs="Times New Roman"/>
          <w:sz w:val="24"/>
          <w:szCs w:val="24"/>
        </w:rPr>
        <w:t>Подрядчику приостановить выполнение Работ, предварительно в письменной форме уведомив об этом Заказчика, потребовав продления сроков исполнения Работ на период задержки. При этом Генеральный Подрядчик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Генерального Подрядчика в соответствии с настоящим Договором.</w:t>
      </w:r>
      <w:bookmarkEnd w:id="112"/>
    </w:p>
    <w:p w:rsidR="00B512FA" w:rsidRPr="008F5E85" w:rsidRDefault="00B512FA" w:rsidP="005660CC">
      <w:pPr>
        <w:pStyle w:val="a4"/>
        <w:numPr>
          <w:ilvl w:val="2"/>
          <w:numId w:val="5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Стороны настоящим договорились о том, что любые неустойки, предусмотренные настоящим Договором, подлежат оплате при условии направления Стороной письменного требования об уплате таких неустоек, в течение 15 (Пятнадцати) Календарных дней с момента получения второй Стороной соответствующего требования.</w:t>
      </w:r>
    </w:p>
    <w:p w:rsidR="00B512FA" w:rsidRPr="008F5E85" w:rsidRDefault="008615D4" w:rsidP="00B71DF8">
      <w:pPr>
        <w:pStyle w:val="a4"/>
        <w:numPr>
          <w:ilvl w:val="2"/>
          <w:numId w:val="5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Заказчик вправе удержать сумм</w:t>
      </w:r>
      <w:r w:rsidR="002F7516" w:rsidRPr="008F5E85">
        <w:rPr>
          <w:rFonts w:ascii="Times New Roman" w:hAnsi="Times New Roman" w:cs="Times New Roman"/>
          <w:sz w:val="24"/>
          <w:szCs w:val="24"/>
        </w:rPr>
        <w:t>ы</w:t>
      </w:r>
      <w:r w:rsidR="00703F34" w:rsidRPr="008F5E85">
        <w:rPr>
          <w:rFonts w:ascii="Times New Roman" w:hAnsi="Times New Roman" w:cs="Times New Roman"/>
          <w:sz w:val="24"/>
          <w:szCs w:val="24"/>
        </w:rPr>
        <w:t xml:space="preserve"> </w:t>
      </w:r>
      <w:r w:rsidR="00921E76" w:rsidRPr="008F5E85">
        <w:rPr>
          <w:rFonts w:ascii="Times New Roman" w:hAnsi="Times New Roman" w:cs="Times New Roman"/>
          <w:sz w:val="24"/>
          <w:szCs w:val="24"/>
        </w:rPr>
        <w:t>неустоек</w:t>
      </w:r>
      <w:r w:rsidR="00703F34" w:rsidRPr="008F5E85">
        <w:rPr>
          <w:rFonts w:ascii="Times New Roman" w:hAnsi="Times New Roman" w:cs="Times New Roman"/>
          <w:sz w:val="24"/>
          <w:szCs w:val="24"/>
        </w:rPr>
        <w:t xml:space="preserve"> из сумм</w:t>
      </w:r>
      <w:r w:rsidRPr="008F5E85">
        <w:rPr>
          <w:rFonts w:ascii="Times New Roman" w:hAnsi="Times New Roman" w:cs="Times New Roman"/>
          <w:sz w:val="24"/>
          <w:szCs w:val="24"/>
        </w:rPr>
        <w:t xml:space="preserve"> платежей по Договору,</w:t>
      </w:r>
      <w:r w:rsidR="00921E76" w:rsidRPr="008F5E85">
        <w:rPr>
          <w:rFonts w:ascii="Times New Roman" w:hAnsi="Times New Roman" w:cs="Times New Roman"/>
          <w:sz w:val="24"/>
          <w:szCs w:val="24"/>
        </w:rPr>
        <w:t xml:space="preserve"> при этом, не позднее, чем за 5</w:t>
      </w:r>
      <w:r w:rsidRPr="008F5E85">
        <w:rPr>
          <w:rFonts w:ascii="Times New Roman" w:hAnsi="Times New Roman" w:cs="Times New Roman"/>
          <w:sz w:val="24"/>
          <w:szCs w:val="24"/>
        </w:rPr>
        <w:t xml:space="preserve"> (</w:t>
      </w:r>
      <w:r w:rsidR="00921E76" w:rsidRPr="008F5E85">
        <w:rPr>
          <w:rFonts w:ascii="Times New Roman" w:hAnsi="Times New Roman" w:cs="Times New Roman"/>
          <w:sz w:val="24"/>
          <w:szCs w:val="24"/>
        </w:rPr>
        <w:t>пять</w:t>
      </w:r>
      <w:r w:rsidRPr="008F5E85">
        <w:rPr>
          <w:rFonts w:ascii="Times New Roman" w:hAnsi="Times New Roman" w:cs="Times New Roman"/>
          <w:sz w:val="24"/>
          <w:szCs w:val="24"/>
        </w:rPr>
        <w:t>)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дней до даты удержания Заказчик должен представить Генеральному Подрядчик</w:t>
      </w:r>
      <w:r w:rsidR="00A42FD1" w:rsidRPr="008F5E85">
        <w:rPr>
          <w:rFonts w:ascii="Times New Roman" w:hAnsi="Times New Roman" w:cs="Times New Roman"/>
          <w:sz w:val="24"/>
          <w:szCs w:val="24"/>
        </w:rPr>
        <w:t xml:space="preserve">у расчет суммы </w:t>
      </w:r>
      <w:r w:rsidR="0067140C" w:rsidRPr="008F5E85">
        <w:rPr>
          <w:rFonts w:ascii="Times New Roman" w:hAnsi="Times New Roman" w:cs="Times New Roman"/>
          <w:sz w:val="24"/>
          <w:szCs w:val="24"/>
        </w:rPr>
        <w:t>неустойки</w:t>
      </w:r>
      <w:r w:rsidR="00A42FD1" w:rsidRPr="008F5E85">
        <w:rPr>
          <w:rFonts w:ascii="Times New Roman" w:hAnsi="Times New Roman" w:cs="Times New Roman"/>
          <w:sz w:val="24"/>
          <w:szCs w:val="24"/>
        </w:rPr>
        <w:t>.</w:t>
      </w:r>
    </w:p>
    <w:p w:rsidR="00EE5190" w:rsidRPr="008F5E85" w:rsidRDefault="00EE5190" w:rsidP="005660CC">
      <w:pPr>
        <w:pStyle w:val="a4"/>
        <w:tabs>
          <w:tab w:val="left" w:pos="851"/>
          <w:tab w:val="left" w:pos="993"/>
          <w:tab w:val="left" w:pos="1276"/>
        </w:tabs>
        <w:spacing w:after="0" w:line="240" w:lineRule="auto"/>
        <w:ind w:left="0" w:right="-1" w:firstLine="709"/>
        <w:jc w:val="both"/>
        <w:rPr>
          <w:rFonts w:ascii="Times New Roman" w:hAnsi="Times New Roman" w:cs="Times New Roman"/>
          <w:sz w:val="24"/>
          <w:szCs w:val="24"/>
        </w:rPr>
      </w:pPr>
    </w:p>
    <w:p w:rsidR="00484399" w:rsidRPr="008F5E85" w:rsidRDefault="0043752B" w:rsidP="00B71DF8">
      <w:pPr>
        <w:pStyle w:val="a4"/>
        <w:numPr>
          <w:ilvl w:val="0"/>
          <w:numId w:val="5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b/>
          <w:bCs/>
          <w:caps/>
          <w:sz w:val="24"/>
          <w:szCs w:val="24"/>
        </w:rPr>
        <w:t>РАСТОРЖЕНИЕ ДОГОВОРА</w:t>
      </w:r>
    </w:p>
    <w:p w:rsidR="00437EF1" w:rsidRPr="008F5E85" w:rsidRDefault="00437EF1"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484399" w:rsidRPr="008F5E85" w:rsidRDefault="00437EF1" w:rsidP="00B71DF8">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
          <w:bCs/>
          <w:caps/>
          <w:sz w:val="24"/>
          <w:szCs w:val="24"/>
        </w:rPr>
        <w:t xml:space="preserve">24.1. </w:t>
      </w:r>
      <w:r w:rsidR="00EF20F1" w:rsidRPr="008F5E85">
        <w:rPr>
          <w:rFonts w:ascii="Times New Roman" w:hAnsi="Times New Roman" w:cs="Times New Roman"/>
          <w:sz w:val="24"/>
          <w:szCs w:val="24"/>
        </w:rPr>
        <w:t xml:space="preserve">Настоящий Договор может быть прекращен по соглашению Сторон. </w:t>
      </w:r>
    </w:p>
    <w:p w:rsidR="00484399" w:rsidRPr="008F5E85" w:rsidRDefault="001F3812" w:rsidP="00B71DF8">
      <w:pPr>
        <w:pStyle w:val="a4"/>
        <w:numPr>
          <w:ilvl w:val="1"/>
          <w:numId w:val="54"/>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113" w:name="_Ref348461976"/>
      <w:r w:rsidRPr="008F5E85">
        <w:rPr>
          <w:rFonts w:ascii="Times New Roman" w:hAnsi="Times New Roman" w:cs="Times New Roman"/>
          <w:sz w:val="24"/>
          <w:szCs w:val="24"/>
        </w:rPr>
        <w:t xml:space="preserve">Заказчик вправе в одностороннем </w:t>
      </w:r>
      <w:r w:rsidR="00A50E71" w:rsidRPr="008F5E85">
        <w:rPr>
          <w:rFonts w:ascii="Times New Roman" w:hAnsi="Times New Roman" w:cs="Times New Roman"/>
          <w:sz w:val="24"/>
          <w:szCs w:val="24"/>
        </w:rPr>
        <w:t xml:space="preserve">внесудебном </w:t>
      </w:r>
      <w:r w:rsidRPr="008F5E85">
        <w:rPr>
          <w:rFonts w:ascii="Times New Roman" w:hAnsi="Times New Roman" w:cs="Times New Roman"/>
          <w:sz w:val="24"/>
          <w:szCs w:val="24"/>
        </w:rPr>
        <w:t xml:space="preserve">порядке </w:t>
      </w:r>
      <w:r w:rsidR="0039367B" w:rsidRPr="008F5E85">
        <w:rPr>
          <w:rFonts w:ascii="Times New Roman" w:hAnsi="Times New Roman" w:cs="Times New Roman"/>
          <w:sz w:val="24"/>
          <w:szCs w:val="24"/>
        </w:rPr>
        <w:t xml:space="preserve">полностью или частично </w:t>
      </w:r>
      <w:r w:rsidRPr="008F5E85">
        <w:rPr>
          <w:rFonts w:ascii="Times New Roman" w:hAnsi="Times New Roman" w:cs="Times New Roman"/>
          <w:sz w:val="24"/>
          <w:szCs w:val="24"/>
        </w:rPr>
        <w:t xml:space="preserve">отказаться от исполнения Договора и потребовать возмещения Генеральным Подрядчиком убытков, без возмещения каких-либо убытков </w:t>
      </w:r>
      <w:r w:rsidR="007F0A00" w:rsidRPr="008F5E85">
        <w:rPr>
          <w:rFonts w:ascii="Times New Roman" w:hAnsi="Times New Roman" w:cs="Times New Roman"/>
          <w:sz w:val="24"/>
          <w:szCs w:val="24"/>
        </w:rPr>
        <w:t xml:space="preserve">Генеральному </w:t>
      </w:r>
      <w:r w:rsidRPr="008F5E85">
        <w:rPr>
          <w:rFonts w:ascii="Times New Roman" w:hAnsi="Times New Roman" w:cs="Times New Roman"/>
          <w:sz w:val="24"/>
          <w:szCs w:val="24"/>
        </w:rPr>
        <w:t>Подрядчику, в следующих случаях:</w:t>
      </w:r>
      <w:bookmarkEnd w:id="113"/>
    </w:p>
    <w:p w:rsidR="001F3812" w:rsidRPr="008F5E85" w:rsidRDefault="008741C3"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1F3812" w:rsidRPr="008F5E85">
        <w:rPr>
          <w:rFonts w:ascii="Times New Roman" w:hAnsi="Times New Roman"/>
          <w:sz w:val="24"/>
          <w:szCs w:val="24"/>
        </w:rPr>
        <w:t>задержка Генеральным Подрядчиком или его Субподрядчиками начала выполнения Работ</w:t>
      </w:r>
      <w:r w:rsidR="00A326C0" w:rsidRPr="008F5E85">
        <w:rPr>
          <w:rFonts w:ascii="Times New Roman" w:hAnsi="Times New Roman"/>
          <w:sz w:val="24"/>
          <w:szCs w:val="24"/>
        </w:rPr>
        <w:t xml:space="preserve"> </w:t>
      </w:r>
      <w:r w:rsidR="001F3812" w:rsidRPr="008F5E85">
        <w:rPr>
          <w:rFonts w:ascii="Times New Roman" w:hAnsi="Times New Roman"/>
          <w:sz w:val="24"/>
          <w:szCs w:val="24"/>
        </w:rPr>
        <w:t>более чем на неделю по причинам</w:t>
      </w:r>
      <w:r w:rsidR="00EF20F1" w:rsidRPr="008F5E85">
        <w:rPr>
          <w:rFonts w:ascii="Times New Roman" w:hAnsi="Times New Roman"/>
          <w:sz w:val="24"/>
          <w:szCs w:val="24"/>
        </w:rPr>
        <w:t>,</w:t>
      </w:r>
      <w:r w:rsidR="001F3812" w:rsidRPr="008F5E85">
        <w:rPr>
          <w:rFonts w:ascii="Times New Roman" w:hAnsi="Times New Roman"/>
          <w:sz w:val="24"/>
          <w:szCs w:val="24"/>
        </w:rPr>
        <w:t xml:space="preserve"> не зависящим от Заказчика;</w:t>
      </w:r>
    </w:p>
    <w:p w:rsidR="001F3812" w:rsidRPr="008F5E85" w:rsidRDefault="008741C3"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1F3812" w:rsidRPr="008F5E85">
        <w:rPr>
          <w:rFonts w:ascii="Times New Roman" w:hAnsi="Times New Roman"/>
          <w:sz w:val="24"/>
          <w:szCs w:val="24"/>
        </w:rPr>
        <w:t>систематическое (2 (два) и более раза) нарушение Генеральным Подрядчиком или его Субподрядчиками сроков выполнения Работ</w:t>
      </w:r>
      <w:r w:rsidR="00921E76" w:rsidRPr="008F5E85">
        <w:rPr>
          <w:rFonts w:ascii="Times New Roman" w:hAnsi="Times New Roman"/>
          <w:sz w:val="24"/>
          <w:szCs w:val="24"/>
        </w:rPr>
        <w:t xml:space="preserve"> </w:t>
      </w:r>
      <w:r w:rsidR="001F3812" w:rsidRPr="008F5E85">
        <w:rPr>
          <w:rFonts w:ascii="Times New Roman" w:hAnsi="Times New Roman"/>
          <w:sz w:val="24"/>
          <w:szCs w:val="24"/>
        </w:rPr>
        <w:t xml:space="preserve">(в том числе, любых сроков, предусмотренных Графиком </w:t>
      </w:r>
      <w:r w:rsidR="008817A1" w:rsidRPr="008F5E85">
        <w:rPr>
          <w:rFonts w:ascii="Times New Roman" w:hAnsi="Times New Roman"/>
          <w:sz w:val="24"/>
          <w:szCs w:val="24"/>
        </w:rPr>
        <w:t xml:space="preserve">выполнения </w:t>
      </w:r>
      <w:r w:rsidR="009043F1" w:rsidRPr="008F5E85">
        <w:rPr>
          <w:rFonts w:ascii="Times New Roman" w:hAnsi="Times New Roman"/>
          <w:sz w:val="24"/>
          <w:szCs w:val="24"/>
        </w:rPr>
        <w:t>р</w:t>
      </w:r>
      <w:r w:rsidR="00C64240" w:rsidRPr="008F5E85">
        <w:rPr>
          <w:rFonts w:ascii="Times New Roman" w:hAnsi="Times New Roman"/>
          <w:sz w:val="24"/>
          <w:szCs w:val="24"/>
        </w:rPr>
        <w:t>абот</w:t>
      </w:r>
      <w:r w:rsidR="008C537A" w:rsidRPr="008F5E85">
        <w:rPr>
          <w:rFonts w:ascii="Times New Roman" w:hAnsi="Times New Roman"/>
          <w:sz w:val="24"/>
          <w:szCs w:val="24"/>
        </w:rPr>
        <w:t>)</w:t>
      </w:r>
      <w:r w:rsidR="005D14F6" w:rsidRPr="008F5E85">
        <w:rPr>
          <w:rFonts w:ascii="Times New Roman" w:hAnsi="Times New Roman"/>
          <w:sz w:val="24"/>
          <w:szCs w:val="24"/>
        </w:rPr>
        <w:t xml:space="preserve"> более</w:t>
      </w:r>
      <w:proofErr w:type="gramStart"/>
      <w:r w:rsidR="005D14F6" w:rsidRPr="008F5E85">
        <w:rPr>
          <w:rFonts w:ascii="Times New Roman" w:hAnsi="Times New Roman"/>
          <w:sz w:val="24"/>
          <w:szCs w:val="24"/>
        </w:rPr>
        <w:t>,</w:t>
      </w:r>
      <w:proofErr w:type="gramEnd"/>
      <w:r w:rsidR="005D14F6" w:rsidRPr="008F5E85">
        <w:rPr>
          <w:rFonts w:ascii="Times New Roman" w:hAnsi="Times New Roman"/>
          <w:sz w:val="24"/>
          <w:szCs w:val="24"/>
        </w:rPr>
        <w:t xml:space="preserve"> чем на 10 (десять) Календарных дней</w:t>
      </w:r>
      <w:r w:rsidR="001F3812" w:rsidRPr="008F5E85">
        <w:rPr>
          <w:rFonts w:ascii="Times New Roman" w:hAnsi="Times New Roman"/>
          <w:sz w:val="24"/>
          <w:szCs w:val="24"/>
        </w:rPr>
        <w:t>;</w:t>
      </w:r>
    </w:p>
    <w:p w:rsidR="001F3812" w:rsidRPr="008F5E85" w:rsidRDefault="008741C3"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1F3812" w:rsidRPr="008F5E85">
        <w:rPr>
          <w:rFonts w:ascii="Times New Roman" w:hAnsi="Times New Roman"/>
          <w:sz w:val="24"/>
          <w:szCs w:val="24"/>
        </w:rPr>
        <w:t xml:space="preserve">систематическое (2 (два) и более раза) несоблюдение Генеральным Подрядчиком обоснованных требований Заказчика об устранении обнаруженных </w:t>
      </w:r>
      <w:r w:rsidR="002046C3" w:rsidRPr="008F5E85">
        <w:rPr>
          <w:rFonts w:ascii="Times New Roman" w:hAnsi="Times New Roman"/>
          <w:sz w:val="24"/>
          <w:szCs w:val="24"/>
        </w:rPr>
        <w:t xml:space="preserve">Недостатков </w:t>
      </w:r>
      <w:r w:rsidR="001F3812" w:rsidRPr="008F5E85">
        <w:rPr>
          <w:rFonts w:ascii="Times New Roman" w:hAnsi="Times New Roman"/>
          <w:sz w:val="24"/>
          <w:szCs w:val="24"/>
        </w:rPr>
        <w:t>в процессе выполнения Работ;</w:t>
      </w:r>
    </w:p>
    <w:p w:rsidR="001F3812" w:rsidRPr="008F5E85" w:rsidRDefault="008741C3"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1F3812" w:rsidRPr="008F5E85">
        <w:rPr>
          <w:rFonts w:ascii="Times New Roman" w:hAnsi="Times New Roman"/>
          <w:sz w:val="24"/>
          <w:szCs w:val="24"/>
        </w:rPr>
        <w:t>отзыв или приостановление действия лицензий и/или разрешений (допусков)</w:t>
      </w:r>
      <w:r w:rsidR="009043F1" w:rsidRPr="008F5E85">
        <w:rPr>
          <w:rFonts w:ascii="Times New Roman" w:hAnsi="Times New Roman"/>
          <w:sz w:val="24"/>
          <w:szCs w:val="24"/>
        </w:rPr>
        <w:t xml:space="preserve"> Генерального Подрядчика</w:t>
      </w:r>
      <w:r w:rsidR="001F3812" w:rsidRPr="008F5E85">
        <w:rPr>
          <w:rFonts w:ascii="Times New Roman" w:hAnsi="Times New Roman"/>
          <w:sz w:val="24"/>
          <w:szCs w:val="24"/>
        </w:rPr>
        <w:t>, необходимых для выполнения Работ по Договору;</w:t>
      </w:r>
    </w:p>
    <w:p w:rsidR="001F3812" w:rsidRPr="008F5E85" w:rsidRDefault="008741C3"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1F3812" w:rsidRPr="008F5E85">
        <w:rPr>
          <w:rFonts w:ascii="Times New Roman" w:hAnsi="Times New Roman"/>
          <w:sz w:val="24"/>
          <w:szCs w:val="24"/>
        </w:rPr>
        <w:t>передача Генеральным Подрядчиком полного объема Работ одному Субподрядчику</w:t>
      </w:r>
      <w:r w:rsidR="00804920" w:rsidRPr="008F5E85">
        <w:rPr>
          <w:rFonts w:ascii="Times New Roman" w:hAnsi="Times New Roman"/>
          <w:sz w:val="24"/>
          <w:szCs w:val="24"/>
        </w:rPr>
        <w:t xml:space="preserve"> или иное нарушение Генеральным Подрядчиком предусмотренной настоящим Договором процедуры привлечения Субподрядчиков или Поставщиков</w:t>
      </w:r>
      <w:r w:rsidR="001F3812" w:rsidRPr="008F5E85">
        <w:rPr>
          <w:rFonts w:ascii="Times New Roman" w:hAnsi="Times New Roman"/>
          <w:sz w:val="24"/>
          <w:szCs w:val="24"/>
        </w:rPr>
        <w:t>;</w:t>
      </w:r>
    </w:p>
    <w:p w:rsidR="001F3812" w:rsidRPr="008F5E85" w:rsidRDefault="008741C3"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1F3812" w:rsidRPr="008F5E85">
        <w:rPr>
          <w:rFonts w:ascii="Times New Roman" w:hAnsi="Times New Roman"/>
          <w:sz w:val="24"/>
          <w:szCs w:val="24"/>
        </w:rPr>
        <w:t>нарушение Генеральным Подрядчиком условий и сроков предоставления</w:t>
      </w:r>
      <w:r w:rsidR="00013EEB" w:rsidRPr="008F5E85">
        <w:rPr>
          <w:rFonts w:ascii="Times New Roman" w:hAnsi="Times New Roman"/>
          <w:sz w:val="24"/>
          <w:szCs w:val="24"/>
        </w:rPr>
        <w:t xml:space="preserve"> (продления)</w:t>
      </w:r>
      <w:r w:rsidR="001F3812" w:rsidRPr="008F5E85">
        <w:rPr>
          <w:rFonts w:ascii="Times New Roman" w:hAnsi="Times New Roman"/>
          <w:sz w:val="24"/>
          <w:szCs w:val="24"/>
        </w:rPr>
        <w:t xml:space="preserve"> </w:t>
      </w:r>
      <w:r w:rsidR="00A326C0" w:rsidRPr="008F5E85">
        <w:rPr>
          <w:rFonts w:ascii="Times New Roman" w:hAnsi="Times New Roman"/>
          <w:sz w:val="24"/>
          <w:szCs w:val="24"/>
        </w:rPr>
        <w:t>Банковск</w:t>
      </w:r>
      <w:r w:rsidR="00363819" w:rsidRPr="008F5E85">
        <w:rPr>
          <w:rFonts w:ascii="Times New Roman" w:hAnsi="Times New Roman"/>
          <w:sz w:val="24"/>
          <w:szCs w:val="24"/>
        </w:rPr>
        <w:t>ой</w:t>
      </w:r>
      <w:r w:rsidR="00A326C0" w:rsidRPr="008F5E85">
        <w:rPr>
          <w:rFonts w:ascii="Times New Roman" w:hAnsi="Times New Roman"/>
          <w:sz w:val="24"/>
          <w:szCs w:val="24"/>
        </w:rPr>
        <w:t xml:space="preserve"> </w:t>
      </w:r>
      <w:r w:rsidR="001F3812" w:rsidRPr="008F5E85">
        <w:rPr>
          <w:rFonts w:ascii="Times New Roman" w:hAnsi="Times New Roman"/>
          <w:sz w:val="24"/>
          <w:szCs w:val="24"/>
        </w:rPr>
        <w:t>гаранти</w:t>
      </w:r>
      <w:r w:rsidR="00363819" w:rsidRPr="008F5E85">
        <w:rPr>
          <w:rFonts w:ascii="Times New Roman" w:hAnsi="Times New Roman"/>
          <w:sz w:val="24"/>
          <w:szCs w:val="24"/>
        </w:rPr>
        <w:t>и</w:t>
      </w:r>
      <w:r w:rsidR="001F3812" w:rsidRPr="008F5E85">
        <w:rPr>
          <w:rFonts w:ascii="Times New Roman" w:hAnsi="Times New Roman"/>
          <w:sz w:val="24"/>
          <w:szCs w:val="24"/>
        </w:rPr>
        <w:t xml:space="preserve"> и договоров страхования, а также в случае недействительности </w:t>
      </w:r>
      <w:r w:rsidR="00804920" w:rsidRPr="008F5E85">
        <w:rPr>
          <w:rFonts w:ascii="Times New Roman" w:hAnsi="Times New Roman"/>
          <w:sz w:val="24"/>
          <w:szCs w:val="24"/>
        </w:rPr>
        <w:t xml:space="preserve">или прекращения действия </w:t>
      </w:r>
      <w:r w:rsidR="001F3812" w:rsidRPr="008F5E85">
        <w:rPr>
          <w:rFonts w:ascii="Times New Roman" w:hAnsi="Times New Roman"/>
          <w:sz w:val="24"/>
          <w:szCs w:val="24"/>
        </w:rPr>
        <w:t>предоставленн</w:t>
      </w:r>
      <w:r w:rsidR="00363819" w:rsidRPr="008F5E85">
        <w:rPr>
          <w:rFonts w:ascii="Times New Roman" w:hAnsi="Times New Roman"/>
          <w:sz w:val="24"/>
          <w:szCs w:val="24"/>
        </w:rPr>
        <w:t>ой</w:t>
      </w:r>
      <w:r w:rsidR="001F3812" w:rsidRPr="008F5E85">
        <w:rPr>
          <w:rFonts w:ascii="Times New Roman" w:hAnsi="Times New Roman"/>
          <w:sz w:val="24"/>
          <w:szCs w:val="24"/>
        </w:rPr>
        <w:t xml:space="preserve"> </w:t>
      </w:r>
      <w:r w:rsidR="00A326C0" w:rsidRPr="008F5E85">
        <w:rPr>
          <w:rFonts w:ascii="Times New Roman" w:hAnsi="Times New Roman"/>
          <w:sz w:val="24"/>
          <w:szCs w:val="24"/>
        </w:rPr>
        <w:t>Банковск</w:t>
      </w:r>
      <w:r w:rsidR="00363819" w:rsidRPr="008F5E85">
        <w:rPr>
          <w:rFonts w:ascii="Times New Roman" w:hAnsi="Times New Roman"/>
          <w:sz w:val="24"/>
          <w:szCs w:val="24"/>
        </w:rPr>
        <w:t>ой</w:t>
      </w:r>
      <w:r w:rsidR="00A326C0" w:rsidRPr="008F5E85">
        <w:rPr>
          <w:rFonts w:ascii="Times New Roman" w:hAnsi="Times New Roman"/>
          <w:sz w:val="24"/>
          <w:szCs w:val="24"/>
        </w:rPr>
        <w:t xml:space="preserve"> </w:t>
      </w:r>
      <w:r w:rsidR="001F3812" w:rsidRPr="008F5E85">
        <w:rPr>
          <w:rFonts w:ascii="Times New Roman" w:hAnsi="Times New Roman"/>
          <w:sz w:val="24"/>
          <w:szCs w:val="24"/>
        </w:rPr>
        <w:t>гаранти</w:t>
      </w:r>
      <w:r w:rsidR="00363819" w:rsidRPr="008F5E85">
        <w:rPr>
          <w:rFonts w:ascii="Times New Roman" w:hAnsi="Times New Roman"/>
          <w:sz w:val="24"/>
          <w:szCs w:val="24"/>
        </w:rPr>
        <w:t>и</w:t>
      </w:r>
      <w:r w:rsidR="001F3812" w:rsidRPr="008F5E85">
        <w:rPr>
          <w:rFonts w:ascii="Times New Roman" w:hAnsi="Times New Roman"/>
          <w:sz w:val="24"/>
          <w:szCs w:val="24"/>
        </w:rPr>
        <w:t xml:space="preserve"> или договоров страхования по любым основаниям;</w:t>
      </w:r>
    </w:p>
    <w:p w:rsidR="001F3812" w:rsidRPr="008F5E85" w:rsidRDefault="008741C3"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1F3812" w:rsidRPr="008F5E85">
        <w:rPr>
          <w:rFonts w:ascii="Times New Roman" w:hAnsi="Times New Roman"/>
          <w:sz w:val="24"/>
          <w:szCs w:val="24"/>
        </w:rPr>
        <w:t xml:space="preserve">предложение </w:t>
      </w:r>
      <w:r w:rsidR="00AE31A0" w:rsidRPr="008F5E85">
        <w:rPr>
          <w:rFonts w:ascii="Times New Roman" w:hAnsi="Times New Roman"/>
          <w:sz w:val="24"/>
          <w:szCs w:val="24"/>
        </w:rPr>
        <w:t xml:space="preserve">Генеральным Подрядчиком </w:t>
      </w:r>
      <w:r w:rsidR="001F3812" w:rsidRPr="008F5E85">
        <w:rPr>
          <w:rFonts w:ascii="Times New Roman" w:hAnsi="Times New Roman"/>
          <w:sz w:val="24"/>
          <w:szCs w:val="24"/>
        </w:rPr>
        <w:t>взятки или подарка (стоимостью более 500 рублей) представителям Заказчика с целью:</w:t>
      </w:r>
    </w:p>
    <w:p w:rsidR="001F3812" w:rsidRPr="008F5E85" w:rsidRDefault="00A512B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040A06" w:rsidRPr="008F5E85">
        <w:rPr>
          <w:rFonts w:ascii="Times New Roman" w:hAnsi="Times New Roman"/>
          <w:sz w:val="24"/>
          <w:szCs w:val="24"/>
        </w:rPr>
        <w:t>)</w:t>
      </w:r>
      <w:r w:rsidR="001F3812" w:rsidRPr="008F5E85">
        <w:rPr>
          <w:rFonts w:ascii="Times New Roman" w:hAnsi="Times New Roman"/>
          <w:sz w:val="24"/>
          <w:szCs w:val="24"/>
        </w:rPr>
        <w:t xml:space="preserve"> </w:t>
      </w:r>
      <w:r w:rsidR="00A326C0" w:rsidRPr="008F5E85">
        <w:rPr>
          <w:rFonts w:ascii="Times New Roman" w:hAnsi="Times New Roman"/>
          <w:sz w:val="24"/>
          <w:szCs w:val="24"/>
        </w:rPr>
        <w:tab/>
      </w:r>
      <w:r w:rsidR="001F3812" w:rsidRPr="008F5E85">
        <w:rPr>
          <w:rFonts w:ascii="Times New Roman" w:hAnsi="Times New Roman"/>
          <w:sz w:val="24"/>
          <w:szCs w:val="24"/>
        </w:rPr>
        <w:t xml:space="preserve">выполнения или невыполнения ими </w:t>
      </w:r>
      <w:r w:rsidR="00AE31A0" w:rsidRPr="008F5E85">
        <w:rPr>
          <w:rFonts w:ascii="Times New Roman" w:hAnsi="Times New Roman"/>
          <w:sz w:val="24"/>
          <w:szCs w:val="24"/>
        </w:rPr>
        <w:t xml:space="preserve">определенных </w:t>
      </w:r>
      <w:r w:rsidR="001F3812" w:rsidRPr="008F5E85">
        <w:rPr>
          <w:rFonts w:ascii="Times New Roman" w:hAnsi="Times New Roman"/>
          <w:sz w:val="24"/>
          <w:szCs w:val="24"/>
        </w:rPr>
        <w:t>действи</w:t>
      </w:r>
      <w:r w:rsidR="00AE31A0" w:rsidRPr="008F5E85">
        <w:rPr>
          <w:rFonts w:ascii="Times New Roman" w:hAnsi="Times New Roman"/>
          <w:sz w:val="24"/>
          <w:szCs w:val="24"/>
        </w:rPr>
        <w:t>й</w:t>
      </w:r>
      <w:r w:rsidR="001F3812" w:rsidRPr="008F5E85">
        <w:rPr>
          <w:rFonts w:ascii="Times New Roman" w:hAnsi="Times New Roman"/>
          <w:sz w:val="24"/>
          <w:szCs w:val="24"/>
        </w:rPr>
        <w:t xml:space="preserve"> в связи с настоящим Договором,</w:t>
      </w:r>
      <w:r w:rsidR="00804920" w:rsidRPr="008F5E85">
        <w:rPr>
          <w:rFonts w:ascii="Times New Roman" w:hAnsi="Times New Roman"/>
          <w:sz w:val="24"/>
          <w:szCs w:val="24"/>
        </w:rPr>
        <w:t xml:space="preserve"> либо</w:t>
      </w:r>
    </w:p>
    <w:p w:rsidR="00804920" w:rsidRPr="008F5E85" w:rsidRDefault="00A512B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2</w:t>
      </w:r>
      <w:r w:rsidR="00040A06" w:rsidRPr="008F5E85">
        <w:rPr>
          <w:rFonts w:ascii="Times New Roman" w:hAnsi="Times New Roman"/>
          <w:sz w:val="24"/>
          <w:szCs w:val="24"/>
        </w:rPr>
        <w:t>)</w:t>
      </w:r>
      <w:r w:rsidR="001F3812" w:rsidRPr="008F5E85">
        <w:rPr>
          <w:rFonts w:ascii="Times New Roman" w:hAnsi="Times New Roman"/>
          <w:sz w:val="24"/>
          <w:szCs w:val="24"/>
        </w:rPr>
        <w:t xml:space="preserve"> </w:t>
      </w:r>
      <w:r w:rsidR="00A326C0" w:rsidRPr="008F5E85">
        <w:rPr>
          <w:rFonts w:ascii="Times New Roman" w:hAnsi="Times New Roman"/>
          <w:sz w:val="24"/>
          <w:szCs w:val="24"/>
        </w:rPr>
        <w:tab/>
      </w:r>
      <w:r w:rsidR="001F3812" w:rsidRPr="008F5E85">
        <w:rPr>
          <w:rFonts w:ascii="Times New Roman" w:hAnsi="Times New Roman"/>
          <w:sz w:val="24"/>
          <w:szCs w:val="24"/>
        </w:rPr>
        <w:t xml:space="preserve">демонстрации </w:t>
      </w:r>
      <w:r w:rsidR="00AE31A0" w:rsidRPr="008F5E85">
        <w:rPr>
          <w:rFonts w:ascii="Times New Roman" w:hAnsi="Times New Roman"/>
          <w:sz w:val="24"/>
          <w:szCs w:val="24"/>
        </w:rPr>
        <w:t>расположения</w:t>
      </w:r>
      <w:r w:rsidR="001F3812" w:rsidRPr="008F5E85">
        <w:rPr>
          <w:rFonts w:ascii="Times New Roman" w:hAnsi="Times New Roman"/>
          <w:sz w:val="24"/>
          <w:szCs w:val="24"/>
        </w:rPr>
        <w:t xml:space="preserve"> к любому физическому или юридическому лицу в связи с настоящим Договором</w:t>
      </w:r>
      <w:r w:rsidR="00AE31A0" w:rsidRPr="008F5E85">
        <w:rPr>
          <w:rFonts w:ascii="Times New Roman" w:hAnsi="Times New Roman"/>
          <w:sz w:val="24"/>
          <w:szCs w:val="24"/>
        </w:rPr>
        <w:t xml:space="preserve"> или реализацией Проекта;</w:t>
      </w:r>
    </w:p>
    <w:p w:rsidR="00A50E71" w:rsidRPr="008F5E85" w:rsidRDefault="008741C3"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804920" w:rsidRPr="008F5E85">
        <w:rPr>
          <w:rFonts w:ascii="Times New Roman" w:hAnsi="Times New Roman"/>
          <w:sz w:val="24"/>
          <w:szCs w:val="24"/>
        </w:rPr>
        <w:t>в</w:t>
      </w:r>
      <w:r w:rsidR="00AE31A0" w:rsidRPr="008F5E85">
        <w:rPr>
          <w:rFonts w:ascii="Times New Roman" w:hAnsi="Times New Roman"/>
          <w:sz w:val="24"/>
          <w:szCs w:val="24"/>
        </w:rPr>
        <w:t xml:space="preserve"> иных случаях, предусмотренных </w:t>
      </w:r>
      <w:r w:rsidR="0039367B" w:rsidRPr="008F5E85">
        <w:rPr>
          <w:rFonts w:ascii="Times New Roman" w:hAnsi="Times New Roman"/>
          <w:sz w:val="24"/>
          <w:szCs w:val="24"/>
        </w:rPr>
        <w:t xml:space="preserve">настоящим Договором или </w:t>
      </w:r>
      <w:r w:rsidR="00AE31A0" w:rsidRPr="008F5E85">
        <w:rPr>
          <w:rFonts w:ascii="Times New Roman" w:hAnsi="Times New Roman"/>
          <w:sz w:val="24"/>
          <w:szCs w:val="24"/>
        </w:rPr>
        <w:t>Законодательством РФ</w:t>
      </w:r>
      <w:r w:rsidR="00804920" w:rsidRPr="008F5E85">
        <w:rPr>
          <w:rFonts w:ascii="Times New Roman" w:hAnsi="Times New Roman"/>
          <w:sz w:val="24"/>
          <w:szCs w:val="24"/>
        </w:rPr>
        <w:t>.</w:t>
      </w:r>
    </w:p>
    <w:p w:rsidR="00196E0D" w:rsidRPr="008F5E85" w:rsidRDefault="001F3812" w:rsidP="005660CC">
      <w:pPr>
        <w:pStyle w:val="a4"/>
        <w:numPr>
          <w:ilvl w:val="1"/>
          <w:numId w:val="54"/>
        </w:numPr>
        <w:tabs>
          <w:tab w:val="left" w:pos="0"/>
          <w:tab w:val="left" w:pos="1276"/>
          <w:tab w:val="left" w:pos="9214"/>
        </w:tabs>
        <w:spacing w:after="0" w:line="240" w:lineRule="auto"/>
        <w:ind w:left="0" w:firstLine="709"/>
        <w:jc w:val="both"/>
        <w:rPr>
          <w:rFonts w:ascii="Times New Roman" w:hAnsi="Times New Roman" w:cs="Times New Roman"/>
          <w:sz w:val="24"/>
          <w:szCs w:val="24"/>
        </w:rPr>
      </w:pPr>
      <w:bookmarkStart w:id="114" w:name="_Ref348461983"/>
      <w:r w:rsidRPr="008F5E85">
        <w:rPr>
          <w:rFonts w:ascii="Times New Roman" w:hAnsi="Times New Roman" w:cs="Times New Roman"/>
          <w:sz w:val="24"/>
          <w:szCs w:val="24"/>
        </w:rPr>
        <w:t xml:space="preserve">Заказчик имеет право </w:t>
      </w:r>
      <w:r w:rsidR="009E5C67" w:rsidRPr="008F5E85">
        <w:rPr>
          <w:rFonts w:ascii="Times New Roman" w:hAnsi="Times New Roman" w:cs="Times New Roman"/>
          <w:sz w:val="24"/>
          <w:szCs w:val="24"/>
        </w:rPr>
        <w:t xml:space="preserve">в любое время </w:t>
      </w:r>
      <w:r w:rsidR="006F074E" w:rsidRPr="008F5E85">
        <w:rPr>
          <w:rFonts w:ascii="Times New Roman" w:hAnsi="Times New Roman" w:cs="Times New Roman"/>
          <w:sz w:val="24"/>
          <w:szCs w:val="24"/>
        </w:rPr>
        <w:t xml:space="preserve">в одностороннем </w:t>
      </w:r>
      <w:r w:rsidR="00A50E71" w:rsidRPr="008F5E85">
        <w:rPr>
          <w:rFonts w:ascii="Times New Roman" w:hAnsi="Times New Roman" w:cs="Times New Roman"/>
          <w:sz w:val="24"/>
          <w:szCs w:val="24"/>
        </w:rPr>
        <w:t xml:space="preserve">внесудебном </w:t>
      </w:r>
      <w:r w:rsidR="006F074E" w:rsidRPr="008F5E85">
        <w:rPr>
          <w:rFonts w:ascii="Times New Roman" w:hAnsi="Times New Roman" w:cs="Times New Roman"/>
          <w:sz w:val="24"/>
          <w:szCs w:val="24"/>
        </w:rPr>
        <w:t xml:space="preserve">порядке </w:t>
      </w:r>
      <w:r w:rsidR="009E5C67" w:rsidRPr="008F5E85">
        <w:rPr>
          <w:rFonts w:ascii="Times New Roman" w:hAnsi="Times New Roman" w:cs="Times New Roman"/>
          <w:sz w:val="24"/>
          <w:szCs w:val="24"/>
        </w:rPr>
        <w:t>полностью или</w:t>
      </w:r>
      <w:r w:rsidR="00E71CDB" w:rsidRPr="008F5E85">
        <w:rPr>
          <w:rFonts w:ascii="Times New Roman" w:hAnsi="Times New Roman" w:cs="Times New Roman"/>
          <w:sz w:val="24"/>
          <w:szCs w:val="24"/>
        </w:rPr>
        <w:t xml:space="preserve"> в </w:t>
      </w:r>
      <w:r w:rsidR="009E5C67" w:rsidRPr="008F5E85">
        <w:rPr>
          <w:rFonts w:ascii="Times New Roman" w:hAnsi="Times New Roman" w:cs="Times New Roman"/>
          <w:sz w:val="24"/>
          <w:szCs w:val="24"/>
        </w:rPr>
        <w:t xml:space="preserve">части </w:t>
      </w:r>
      <w:r w:rsidR="006F074E" w:rsidRPr="008F5E85">
        <w:rPr>
          <w:rFonts w:ascii="Times New Roman" w:hAnsi="Times New Roman" w:cs="Times New Roman"/>
          <w:sz w:val="24"/>
          <w:szCs w:val="24"/>
        </w:rPr>
        <w:t>отказаться от исполнения настоящего Договора</w:t>
      </w:r>
      <w:r w:rsidRPr="008F5E85">
        <w:rPr>
          <w:rFonts w:ascii="Times New Roman" w:hAnsi="Times New Roman" w:cs="Times New Roman"/>
          <w:sz w:val="24"/>
          <w:szCs w:val="24"/>
        </w:rPr>
        <w:t xml:space="preserve"> </w:t>
      </w:r>
      <w:r w:rsidR="00804920" w:rsidRPr="008F5E85">
        <w:rPr>
          <w:rFonts w:ascii="Times New Roman" w:hAnsi="Times New Roman" w:cs="Times New Roman"/>
          <w:sz w:val="24"/>
          <w:szCs w:val="24"/>
        </w:rPr>
        <w:t>в отсутствие нарушения со стороны Генерального Подрядчика</w:t>
      </w:r>
      <w:r w:rsidRPr="008F5E85">
        <w:rPr>
          <w:rFonts w:ascii="Times New Roman" w:hAnsi="Times New Roman" w:cs="Times New Roman"/>
          <w:sz w:val="24"/>
          <w:szCs w:val="24"/>
        </w:rPr>
        <w:t>, письменно уведомив Генерального Подрядчика о</w:t>
      </w:r>
      <w:r w:rsidR="00E50DA6" w:rsidRPr="008F5E85">
        <w:rPr>
          <w:rFonts w:ascii="Times New Roman" w:hAnsi="Times New Roman" w:cs="Times New Roman"/>
          <w:sz w:val="24"/>
          <w:szCs w:val="24"/>
        </w:rPr>
        <w:t xml:space="preserve">б этом </w:t>
      </w:r>
      <w:r w:rsidRPr="008F5E85">
        <w:rPr>
          <w:rFonts w:ascii="Times New Roman" w:hAnsi="Times New Roman" w:cs="Times New Roman"/>
          <w:sz w:val="24"/>
          <w:szCs w:val="24"/>
        </w:rPr>
        <w:t xml:space="preserve">за </w:t>
      </w:r>
      <w:r w:rsidR="0099759D" w:rsidRPr="008F5E85">
        <w:rPr>
          <w:rFonts w:ascii="Times New Roman" w:hAnsi="Times New Roman" w:cs="Times New Roman"/>
          <w:sz w:val="24"/>
          <w:szCs w:val="24"/>
        </w:rPr>
        <w:t>30</w:t>
      </w:r>
      <w:r w:rsidRPr="008F5E85">
        <w:rPr>
          <w:rFonts w:ascii="Times New Roman" w:hAnsi="Times New Roman" w:cs="Times New Roman"/>
          <w:sz w:val="24"/>
          <w:szCs w:val="24"/>
        </w:rPr>
        <w:t xml:space="preserve"> (</w:t>
      </w:r>
      <w:r w:rsidR="0099759D" w:rsidRPr="008F5E85">
        <w:rPr>
          <w:rFonts w:ascii="Times New Roman" w:hAnsi="Times New Roman" w:cs="Times New Roman"/>
          <w:sz w:val="24"/>
          <w:szCs w:val="24"/>
        </w:rPr>
        <w:t>тридцать</w:t>
      </w:r>
      <w:r w:rsidRPr="008F5E85">
        <w:rPr>
          <w:rFonts w:ascii="Times New Roman" w:hAnsi="Times New Roman" w:cs="Times New Roman"/>
          <w:sz w:val="24"/>
          <w:szCs w:val="24"/>
        </w:rPr>
        <w:t xml:space="preserve">) </w:t>
      </w:r>
      <w:r w:rsidR="002E3C3A" w:rsidRPr="008F5E85">
        <w:rPr>
          <w:rFonts w:ascii="Times New Roman" w:hAnsi="Times New Roman" w:cs="Times New Roman"/>
          <w:sz w:val="24"/>
          <w:szCs w:val="24"/>
        </w:rPr>
        <w:t xml:space="preserve">Календарных </w:t>
      </w:r>
      <w:r w:rsidRPr="008F5E85">
        <w:rPr>
          <w:rFonts w:ascii="Times New Roman" w:hAnsi="Times New Roman" w:cs="Times New Roman"/>
          <w:sz w:val="24"/>
          <w:szCs w:val="24"/>
        </w:rPr>
        <w:t xml:space="preserve">дней до предполагаемой даты </w:t>
      </w:r>
      <w:r w:rsidR="00E50DA6" w:rsidRPr="008F5E85">
        <w:rPr>
          <w:rFonts w:ascii="Times New Roman" w:hAnsi="Times New Roman" w:cs="Times New Roman"/>
          <w:sz w:val="24"/>
          <w:szCs w:val="24"/>
        </w:rPr>
        <w:t>прекращения настоящего Договора</w:t>
      </w:r>
      <w:r w:rsidRPr="008F5E85">
        <w:rPr>
          <w:rFonts w:ascii="Times New Roman" w:hAnsi="Times New Roman" w:cs="Times New Roman"/>
          <w:sz w:val="24"/>
          <w:szCs w:val="24"/>
        </w:rPr>
        <w:t>. При этом Заказчик уплачивает Генеральному Подрядчику часть Цены</w:t>
      </w:r>
      <w:r w:rsidR="00804920" w:rsidRPr="008F5E85">
        <w:rPr>
          <w:rFonts w:ascii="Times New Roman" w:hAnsi="Times New Roman" w:cs="Times New Roman"/>
          <w:sz w:val="24"/>
          <w:szCs w:val="24"/>
        </w:rPr>
        <w:t xml:space="preserve"> Договора</w:t>
      </w:r>
      <w:r w:rsidRPr="008F5E85">
        <w:rPr>
          <w:rFonts w:ascii="Times New Roman" w:hAnsi="Times New Roman" w:cs="Times New Roman"/>
          <w:sz w:val="24"/>
          <w:szCs w:val="24"/>
        </w:rPr>
        <w:t xml:space="preserve">, </w:t>
      </w:r>
      <w:r w:rsidR="00804920" w:rsidRPr="008F5E85">
        <w:rPr>
          <w:rFonts w:ascii="Times New Roman" w:hAnsi="Times New Roman" w:cs="Times New Roman"/>
          <w:sz w:val="24"/>
          <w:szCs w:val="24"/>
        </w:rPr>
        <w:t xml:space="preserve">соответствующую </w:t>
      </w:r>
      <w:r w:rsidRPr="008F5E85">
        <w:rPr>
          <w:rFonts w:ascii="Times New Roman" w:hAnsi="Times New Roman" w:cs="Times New Roman"/>
          <w:sz w:val="24"/>
          <w:szCs w:val="24"/>
        </w:rPr>
        <w:t xml:space="preserve">стоимости </w:t>
      </w:r>
      <w:r w:rsidR="00945CDA" w:rsidRPr="008F5E85">
        <w:rPr>
          <w:rFonts w:ascii="Times New Roman" w:hAnsi="Times New Roman" w:cs="Times New Roman"/>
          <w:sz w:val="24"/>
          <w:szCs w:val="24"/>
        </w:rPr>
        <w:t xml:space="preserve">выполненных </w:t>
      </w:r>
      <w:r w:rsidR="00B512FA" w:rsidRPr="008F5E85">
        <w:rPr>
          <w:rFonts w:ascii="Times New Roman" w:hAnsi="Times New Roman" w:cs="Times New Roman"/>
          <w:sz w:val="24"/>
          <w:szCs w:val="24"/>
        </w:rPr>
        <w:t xml:space="preserve">Генеральным </w:t>
      </w:r>
      <w:r w:rsidR="00945CDA" w:rsidRPr="008F5E85">
        <w:rPr>
          <w:rFonts w:ascii="Times New Roman" w:hAnsi="Times New Roman" w:cs="Times New Roman"/>
          <w:sz w:val="24"/>
          <w:szCs w:val="24"/>
        </w:rPr>
        <w:t>Подрядчиком и принятых Заказчиком Работ</w:t>
      </w:r>
      <w:r w:rsidR="003C4CD2" w:rsidRPr="008F5E85">
        <w:rPr>
          <w:rFonts w:ascii="Times New Roman" w:hAnsi="Times New Roman" w:cs="Times New Roman"/>
          <w:sz w:val="24"/>
          <w:szCs w:val="24"/>
        </w:rPr>
        <w:t>.</w:t>
      </w:r>
    </w:p>
    <w:p w:rsidR="001D0FAE" w:rsidRPr="008F5E85" w:rsidRDefault="001D0FAE" w:rsidP="00B71DF8">
      <w:pPr>
        <w:pStyle w:val="a4"/>
        <w:numPr>
          <w:ilvl w:val="1"/>
          <w:numId w:val="54"/>
        </w:numPr>
        <w:tabs>
          <w:tab w:val="left" w:pos="0"/>
        </w:tabs>
        <w:spacing w:after="0" w:line="240" w:lineRule="auto"/>
        <w:ind w:left="0"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В целях передачи Заказчику результатов Работ, выполненных Генеральным Подрядчиком на момент получения уведомления Заказчика об отказе от исполнения Договора</w:t>
      </w:r>
      <w:r w:rsidR="00C939CB" w:rsidRPr="008F5E85">
        <w:rPr>
          <w:rFonts w:ascii="Times New Roman" w:hAnsi="Times New Roman" w:cs="Times New Roman"/>
          <w:sz w:val="24"/>
          <w:szCs w:val="24"/>
        </w:rPr>
        <w:t xml:space="preserve"> </w:t>
      </w:r>
      <w:r w:rsidRPr="008F5E85">
        <w:rPr>
          <w:rFonts w:ascii="Times New Roman" w:hAnsi="Times New Roman" w:cs="Times New Roman"/>
          <w:sz w:val="24"/>
          <w:szCs w:val="24"/>
        </w:rPr>
        <w:t>Генеральный Подрядчик обязан передать Заказчику такие результаты Работ по соответствующему акту, в соответствии с правилами, установленными настоящим Договором для предварительной и окончательной приемки Работ, в том числе после проведения необходимых испытаний, в срок, установленный Заказчиком.</w:t>
      </w:r>
      <w:proofErr w:type="gramEnd"/>
      <w:r w:rsidRPr="008F5E85">
        <w:rPr>
          <w:rFonts w:ascii="Times New Roman" w:hAnsi="Times New Roman" w:cs="Times New Roman"/>
          <w:sz w:val="24"/>
          <w:szCs w:val="24"/>
        </w:rPr>
        <w:t xml:space="preserve"> В целях определения сумм, подлежащих оплате за принятые Работы, Стороны подписывают акт сверки взаиморасчетов. Генеральный Подрядчик обязан подготовить и представить Заказчику акт сверки взаиморасчетов в течение 5 (пяти) </w:t>
      </w:r>
      <w:r w:rsidR="00EE5190" w:rsidRPr="008F5E85">
        <w:rPr>
          <w:rFonts w:ascii="Times New Roman" w:hAnsi="Times New Roman" w:cs="Times New Roman"/>
          <w:sz w:val="24"/>
          <w:szCs w:val="24"/>
        </w:rPr>
        <w:t>Рабочих</w:t>
      </w:r>
      <w:r w:rsidRPr="008F5E85">
        <w:rPr>
          <w:rFonts w:ascii="Times New Roman" w:hAnsi="Times New Roman" w:cs="Times New Roman"/>
          <w:sz w:val="24"/>
          <w:szCs w:val="24"/>
        </w:rPr>
        <w:t xml:space="preserve"> дней с момента получения требования Заказчика о представлении акта. Заказчик в течение 5 (пяти) Рабочих дней с момента получ</w:t>
      </w:r>
      <w:r w:rsidR="00945CDA" w:rsidRPr="008F5E85">
        <w:rPr>
          <w:rFonts w:ascii="Times New Roman" w:hAnsi="Times New Roman" w:cs="Times New Roman"/>
          <w:sz w:val="24"/>
          <w:szCs w:val="24"/>
        </w:rPr>
        <w:t>ения рассматривает</w:t>
      </w:r>
      <w:r w:rsidRPr="008F5E85">
        <w:rPr>
          <w:rFonts w:ascii="Times New Roman" w:hAnsi="Times New Roman" w:cs="Times New Roman"/>
          <w:sz w:val="24"/>
          <w:szCs w:val="24"/>
        </w:rPr>
        <w:t xml:space="preserve"> представленный акт и согласовывает его, либо направляет </w:t>
      </w:r>
      <w:r w:rsidRPr="008F5E85">
        <w:rPr>
          <w:rFonts w:ascii="Times New Roman" w:hAnsi="Times New Roman" w:cs="Times New Roman"/>
          <w:sz w:val="24"/>
          <w:szCs w:val="24"/>
        </w:rPr>
        <w:lastRenderedPageBreak/>
        <w:t xml:space="preserve">Генеральному Подрядчику исправленную и подписанную  Заказчиком редакцию акта сверки взаиморасчетов в двух экземплярах. Генеральный Подрядчик в течение 2 (двух) Рабочих дней обязан подписать представленные Заказчиком экземпляры акта сверки взаиморасчетов и передать один экземпляр Заказчику. </w:t>
      </w:r>
    </w:p>
    <w:p w:rsidR="001D0FAE" w:rsidRPr="008F5E85" w:rsidRDefault="001D0FAE" w:rsidP="00B71DF8">
      <w:pPr>
        <w:pStyle w:val="a4"/>
        <w:numPr>
          <w:ilvl w:val="1"/>
          <w:numId w:val="54"/>
        </w:numPr>
        <w:tabs>
          <w:tab w:val="left" w:pos="0"/>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Если сумма Авансового платежа превысит стоимость выполненных Генеральным Подрядчиком и принятых Заказчиком Работ, поставленного Оборудования, то Генеральный Подрядчик в течение 10 (десяти) Рабочих Дней </w:t>
      </w:r>
      <w:proofErr w:type="gramStart"/>
      <w:r w:rsidRPr="008F5E85">
        <w:rPr>
          <w:rFonts w:ascii="Times New Roman" w:hAnsi="Times New Roman" w:cs="Times New Roman"/>
          <w:sz w:val="24"/>
          <w:szCs w:val="24"/>
        </w:rPr>
        <w:t>с даты подписания</w:t>
      </w:r>
      <w:proofErr w:type="gramEnd"/>
      <w:r w:rsidRPr="008F5E85">
        <w:rPr>
          <w:rFonts w:ascii="Times New Roman" w:hAnsi="Times New Roman" w:cs="Times New Roman"/>
          <w:sz w:val="24"/>
          <w:szCs w:val="24"/>
        </w:rPr>
        <w:t xml:space="preserve"> Сторонами акта сверки взаиморасчетов обязан возвратить неотработанную сумму Авансового платежа на счет Заказчика, указанный в настоящем Договоре. В случае превышения стоимости выполненных Генеральным Подрядчиком и принятых Заказчиком Работ, поставленного Оборудовани</w:t>
      </w:r>
      <w:r w:rsidR="00D5059F" w:rsidRPr="008F5E85">
        <w:rPr>
          <w:rFonts w:ascii="Times New Roman" w:hAnsi="Times New Roman" w:cs="Times New Roman"/>
          <w:sz w:val="24"/>
          <w:szCs w:val="24"/>
        </w:rPr>
        <w:t>я над суммой денежных средств, у</w:t>
      </w:r>
      <w:r w:rsidRPr="008F5E85">
        <w:rPr>
          <w:rFonts w:ascii="Times New Roman" w:hAnsi="Times New Roman" w:cs="Times New Roman"/>
          <w:sz w:val="24"/>
          <w:szCs w:val="24"/>
        </w:rPr>
        <w:t>плаченных Заказчиком Генеральному Подрядчику</w:t>
      </w:r>
      <w:r w:rsidR="00D5059F" w:rsidRPr="008F5E85">
        <w:rPr>
          <w:rFonts w:ascii="Times New Roman" w:hAnsi="Times New Roman" w:cs="Times New Roman"/>
          <w:sz w:val="24"/>
          <w:szCs w:val="24"/>
        </w:rPr>
        <w:t xml:space="preserve"> (с учетом Авансового платежа)</w:t>
      </w:r>
      <w:r w:rsidRPr="008F5E85">
        <w:rPr>
          <w:rFonts w:ascii="Times New Roman" w:hAnsi="Times New Roman" w:cs="Times New Roman"/>
          <w:sz w:val="24"/>
          <w:szCs w:val="24"/>
        </w:rPr>
        <w:t xml:space="preserve">, Заказчик обязан в течение 10 (десяти) Рабочих Дней </w:t>
      </w:r>
      <w:proofErr w:type="gramStart"/>
      <w:r w:rsidRPr="008F5E85">
        <w:rPr>
          <w:rFonts w:ascii="Times New Roman" w:hAnsi="Times New Roman" w:cs="Times New Roman"/>
          <w:sz w:val="24"/>
          <w:szCs w:val="24"/>
        </w:rPr>
        <w:t>с даты подписания</w:t>
      </w:r>
      <w:proofErr w:type="gramEnd"/>
      <w:r w:rsidRPr="008F5E85">
        <w:rPr>
          <w:rFonts w:ascii="Times New Roman" w:hAnsi="Times New Roman" w:cs="Times New Roman"/>
          <w:sz w:val="24"/>
          <w:szCs w:val="24"/>
        </w:rPr>
        <w:t xml:space="preserve"> акта сверки взаиморасчетов уплатить Генеральному Подрядчику сумму такого превышения. </w:t>
      </w:r>
    </w:p>
    <w:p w:rsidR="001D0FAE" w:rsidRPr="008F5E85" w:rsidRDefault="001D0FAE" w:rsidP="00B71DF8">
      <w:pPr>
        <w:pStyle w:val="a4"/>
        <w:numPr>
          <w:ilvl w:val="1"/>
          <w:numId w:val="54"/>
        </w:numPr>
        <w:tabs>
          <w:tab w:val="left" w:pos="0"/>
        </w:tabs>
        <w:spacing w:after="0" w:line="240" w:lineRule="auto"/>
        <w:ind w:left="0"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 xml:space="preserve">При этом в случае если Генеральный Подрядчик не подпишет согласованный Заказчиком акт сверки взаиморасчетов в течение </w:t>
      </w:r>
      <w:r w:rsidR="0048203D" w:rsidRPr="008F5E85">
        <w:rPr>
          <w:rFonts w:ascii="Times New Roman" w:hAnsi="Times New Roman" w:cs="Times New Roman"/>
          <w:sz w:val="24"/>
          <w:szCs w:val="24"/>
        </w:rPr>
        <w:t xml:space="preserve">25 (Двадцати пяти) Календарных дней </w:t>
      </w:r>
      <w:r w:rsidRPr="008F5E85">
        <w:rPr>
          <w:rFonts w:ascii="Times New Roman" w:hAnsi="Times New Roman" w:cs="Times New Roman"/>
          <w:sz w:val="24"/>
          <w:szCs w:val="24"/>
        </w:rPr>
        <w:t xml:space="preserve">с момента получения Генеральным Подрядчиком уведомления Заказчика об отказе от исполнения Договора, Генеральный Подрядчик обязан возвратить Заказчику Авансовый платеж не позднее истечения </w:t>
      </w:r>
      <w:r w:rsidR="0048203D" w:rsidRPr="008F5E85">
        <w:rPr>
          <w:rFonts w:ascii="Times New Roman" w:hAnsi="Times New Roman" w:cs="Times New Roman"/>
          <w:sz w:val="24"/>
          <w:szCs w:val="24"/>
        </w:rPr>
        <w:t>30 (Тридцати)</w:t>
      </w:r>
      <w:r w:rsidRPr="008F5E85">
        <w:rPr>
          <w:rFonts w:ascii="Times New Roman" w:hAnsi="Times New Roman" w:cs="Times New Roman"/>
          <w:sz w:val="24"/>
          <w:szCs w:val="24"/>
        </w:rPr>
        <w:t xml:space="preserve"> Календарных дней с момента получения уведомления Заказчика об одностороннем отказе от исполнения Договора.</w:t>
      </w:r>
      <w:proofErr w:type="gramEnd"/>
    </w:p>
    <w:p w:rsidR="00484399" w:rsidRPr="008F5E85" w:rsidRDefault="001F3812" w:rsidP="00B71DF8">
      <w:pPr>
        <w:pStyle w:val="a4"/>
        <w:numPr>
          <w:ilvl w:val="1"/>
          <w:numId w:val="54"/>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115" w:name="_Ref304053959"/>
      <w:bookmarkEnd w:id="114"/>
      <w:r w:rsidRPr="008F5E85">
        <w:rPr>
          <w:rFonts w:ascii="Times New Roman" w:hAnsi="Times New Roman" w:cs="Times New Roman"/>
          <w:b/>
          <w:sz w:val="24"/>
          <w:szCs w:val="24"/>
        </w:rPr>
        <w:t>Последствия расторжения Договора</w:t>
      </w:r>
      <w:bookmarkEnd w:id="115"/>
    </w:p>
    <w:p w:rsidR="00A62A2A" w:rsidRPr="008F5E85" w:rsidRDefault="001F3812" w:rsidP="002111F8">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В том случае, если к моменту расторжения Договора по любому основанию, стоимость фактически выполненных Генеральным Подрядчиком</w:t>
      </w:r>
      <w:r w:rsidR="000F7780" w:rsidRPr="008F5E85">
        <w:rPr>
          <w:rFonts w:ascii="Times New Roman" w:hAnsi="Times New Roman" w:cs="Times New Roman"/>
          <w:sz w:val="24"/>
          <w:szCs w:val="24"/>
        </w:rPr>
        <w:t xml:space="preserve"> и принятых Заказчиком</w:t>
      </w:r>
      <w:r w:rsidRPr="008F5E85">
        <w:rPr>
          <w:rFonts w:ascii="Times New Roman" w:hAnsi="Times New Roman" w:cs="Times New Roman"/>
          <w:sz w:val="24"/>
          <w:szCs w:val="24"/>
        </w:rPr>
        <w:t xml:space="preserve"> </w:t>
      </w:r>
      <w:r w:rsidR="00CA6512" w:rsidRPr="008F5E85">
        <w:rPr>
          <w:rFonts w:ascii="Times New Roman" w:hAnsi="Times New Roman" w:cs="Times New Roman"/>
          <w:sz w:val="24"/>
          <w:szCs w:val="24"/>
        </w:rPr>
        <w:t xml:space="preserve">Работ </w:t>
      </w:r>
      <w:r w:rsidRPr="008F5E85">
        <w:rPr>
          <w:rFonts w:ascii="Times New Roman" w:hAnsi="Times New Roman" w:cs="Times New Roman"/>
          <w:sz w:val="24"/>
          <w:szCs w:val="24"/>
        </w:rPr>
        <w:t>составит сумму менее полу</w:t>
      </w:r>
      <w:r w:rsidR="00A62A2A" w:rsidRPr="008F5E85">
        <w:rPr>
          <w:rFonts w:ascii="Times New Roman" w:hAnsi="Times New Roman" w:cs="Times New Roman"/>
          <w:sz w:val="24"/>
          <w:szCs w:val="24"/>
        </w:rPr>
        <w:t>ченного</w:t>
      </w:r>
      <w:r w:rsidR="00CA6512" w:rsidRPr="008F5E85">
        <w:rPr>
          <w:rFonts w:ascii="Times New Roman" w:hAnsi="Times New Roman" w:cs="Times New Roman"/>
          <w:sz w:val="24"/>
          <w:szCs w:val="24"/>
        </w:rPr>
        <w:t xml:space="preserve"> Генеральным Подрядчиком</w:t>
      </w:r>
      <w:r w:rsidRPr="008F5E85">
        <w:rPr>
          <w:rFonts w:ascii="Times New Roman" w:hAnsi="Times New Roman" w:cs="Times New Roman"/>
          <w:sz w:val="24"/>
          <w:szCs w:val="24"/>
        </w:rPr>
        <w:t xml:space="preserve"> </w:t>
      </w:r>
      <w:r w:rsidR="00A62A2A" w:rsidRPr="008F5E85">
        <w:rPr>
          <w:rFonts w:ascii="Times New Roman" w:hAnsi="Times New Roman" w:cs="Times New Roman"/>
          <w:sz w:val="24"/>
          <w:szCs w:val="24"/>
        </w:rPr>
        <w:t>Авансового</w:t>
      </w:r>
      <w:r w:rsidR="00B46433" w:rsidRPr="008F5E85">
        <w:rPr>
          <w:rFonts w:ascii="Times New Roman" w:hAnsi="Times New Roman" w:cs="Times New Roman"/>
          <w:sz w:val="24"/>
          <w:szCs w:val="24"/>
        </w:rPr>
        <w:t xml:space="preserve"> </w:t>
      </w:r>
      <w:r w:rsidR="00A62A2A" w:rsidRPr="008F5E85">
        <w:rPr>
          <w:rFonts w:ascii="Times New Roman" w:hAnsi="Times New Roman" w:cs="Times New Roman"/>
          <w:sz w:val="24"/>
          <w:szCs w:val="24"/>
        </w:rPr>
        <w:t>платежа</w:t>
      </w:r>
      <w:r w:rsidRPr="008F5E85">
        <w:rPr>
          <w:rFonts w:ascii="Times New Roman" w:hAnsi="Times New Roman" w:cs="Times New Roman"/>
          <w:sz w:val="24"/>
          <w:szCs w:val="24"/>
        </w:rPr>
        <w:t xml:space="preserve">, излишне уплаченная сумма подлежит возврату Генеральным Подрядчиком по требованию Заказчика не позднее 20 (двадцати) Календарных дней </w:t>
      </w:r>
      <w:r w:rsidR="002E0D6F" w:rsidRPr="008F5E85">
        <w:rPr>
          <w:rFonts w:ascii="Times New Roman" w:hAnsi="Times New Roman" w:cs="Times New Roman"/>
          <w:sz w:val="24"/>
          <w:szCs w:val="24"/>
        </w:rPr>
        <w:t xml:space="preserve">после </w:t>
      </w:r>
      <w:r w:rsidRPr="008F5E85">
        <w:rPr>
          <w:rFonts w:ascii="Times New Roman" w:hAnsi="Times New Roman" w:cs="Times New Roman"/>
          <w:sz w:val="24"/>
          <w:szCs w:val="24"/>
        </w:rPr>
        <w:t xml:space="preserve">даты подписания акта сверки взаимных расчетов, который, в свою очередь, должен быть подписан </w:t>
      </w:r>
      <w:r w:rsidR="00947FF2" w:rsidRPr="008F5E85">
        <w:rPr>
          <w:rFonts w:ascii="Times New Roman" w:hAnsi="Times New Roman" w:cs="Times New Roman"/>
          <w:sz w:val="24"/>
          <w:szCs w:val="24"/>
        </w:rPr>
        <w:t xml:space="preserve">Сторонами </w:t>
      </w:r>
      <w:r w:rsidRPr="008F5E85">
        <w:rPr>
          <w:rFonts w:ascii="Times New Roman" w:hAnsi="Times New Roman" w:cs="Times New Roman"/>
          <w:sz w:val="24"/>
          <w:szCs w:val="24"/>
        </w:rPr>
        <w:t>не</w:t>
      </w:r>
      <w:proofErr w:type="gramEnd"/>
      <w:r w:rsidRPr="008F5E85">
        <w:rPr>
          <w:rFonts w:ascii="Times New Roman" w:hAnsi="Times New Roman" w:cs="Times New Roman"/>
          <w:sz w:val="24"/>
          <w:szCs w:val="24"/>
        </w:rPr>
        <w:t xml:space="preserve"> позднее 10 Календарных дней с момента расторжения Договора</w:t>
      </w:r>
      <w:r w:rsidR="0033308A" w:rsidRPr="008F5E85">
        <w:rPr>
          <w:rFonts w:ascii="Times New Roman" w:hAnsi="Times New Roman" w:cs="Times New Roman"/>
          <w:sz w:val="24"/>
          <w:szCs w:val="24"/>
        </w:rPr>
        <w:t xml:space="preserve">. </w:t>
      </w:r>
      <w:r w:rsidR="00A62A2A" w:rsidRPr="008F5E85">
        <w:rPr>
          <w:rFonts w:ascii="Times New Roman" w:hAnsi="Times New Roman" w:cs="Times New Roman"/>
          <w:sz w:val="24"/>
          <w:szCs w:val="24"/>
        </w:rPr>
        <w:t>При отказе Генерального Подрядчика подписать Акт сверки расчетов излишне уплаченная сумма Авансов</w:t>
      </w:r>
      <w:r w:rsidR="00363819" w:rsidRPr="008F5E85">
        <w:rPr>
          <w:rFonts w:ascii="Times New Roman" w:hAnsi="Times New Roman" w:cs="Times New Roman"/>
          <w:sz w:val="24"/>
          <w:szCs w:val="24"/>
        </w:rPr>
        <w:t>ого</w:t>
      </w:r>
      <w:r w:rsidR="00A62A2A" w:rsidRPr="008F5E85">
        <w:rPr>
          <w:rFonts w:ascii="Times New Roman" w:hAnsi="Times New Roman" w:cs="Times New Roman"/>
          <w:sz w:val="24"/>
          <w:szCs w:val="24"/>
        </w:rPr>
        <w:t xml:space="preserve"> платеж</w:t>
      </w:r>
      <w:r w:rsidR="00363819" w:rsidRPr="008F5E85">
        <w:rPr>
          <w:rFonts w:ascii="Times New Roman" w:hAnsi="Times New Roman" w:cs="Times New Roman"/>
          <w:sz w:val="24"/>
          <w:szCs w:val="24"/>
        </w:rPr>
        <w:t>а</w:t>
      </w:r>
      <w:r w:rsidR="00A62A2A" w:rsidRPr="008F5E85">
        <w:rPr>
          <w:rFonts w:ascii="Times New Roman" w:hAnsi="Times New Roman" w:cs="Times New Roman"/>
          <w:sz w:val="24"/>
          <w:szCs w:val="24"/>
        </w:rPr>
        <w:t xml:space="preserve"> подлежит возврату </w:t>
      </w:r>
      <w:r w:rsidR="000D1575" w:rsidRPr="008F5E85">
        <w:rPr>
          <w:rFonts w:ascii="Times New Roman" w:hAnsi="Times New Roman" w:cs="Times New Roman"/>
          <w:sz w:val="24"/>
          <w:szCs w:val="24"/>
        </w:rPr>
        <w:t xml:space="preserve">Генеральным </w:t>
      </w:r>
      <w:r w:rsidR="00A62A2A" w:rsidRPr="008F5E85">
        <w:rPr>
          <w:rFonts w:ascii="Times New Roman" w:hAnsi="Times New Roman" w:cs="Times New Roman"/>
          <w:sz w:val="24"/>
          <w:szCs w:val="24"/>
        </w:rPr>
        <w:t xml:space="preserve">Подрядчиком по требованию Заказчика не позднее 10 (десяти) Календарных дней после получения от Заказчика требования о возврате излишне уплаченной суммы. </w:t>
      </w:r>
    </w:p>
    <w:p w:rsidR="00804B3F" w:rsidRPr="008F5E85" w:rsidRDefault="00804B3F"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При отказе Генерального Подрядчика подписать Акт сверки расчетов Заказчик вправе также удержать стоимость излишне уплаченного </w:t>
      </w:r>
      <w:r w:rsidR="00363819" w:rsidRPr="008F5E85">
        <w:rPr>
          <w:rFonts w:ascii="Times New Roman" w:hAnsi="Times New Roman" w:cs="Times New Roman"/>
          <w:sz w:val="24"/>
          <w:szCs w:val="24"/>
        </w:rPr>
        <w:t>Авансового платежа</w:t>
      </w:r>
      <w:r w:rsidRPr="008F5E85">
        <w:rPr>
          <w:rFonts w:ascii="Times New Roman" w:hAnsi="Times New Roman" w:cs="Times New Roman"/>
          <w:sz w:val="24"/>
          <w:szCs w:val="24"/>
        </w:rPr>
        <w:t xml:space="preserve"> из любых сумм, подлежащих перечислению Генеральному Подрядчику.</w:t>
      </w:r>
    </w:p>
    <w:p w:rsidR="00D5059F" w:rsidRPr="008F5E85" w:rsidRDefault="001F3812" w:rsidP="00B71DF8">
      <w:pPr>
        <w:pStyle w:val="a4"/>
        <w:numPr>
          <w:ilvl w:val="2"/>
          <w:numId w:val="57"/>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если этого требует Заказчик, в течение 10 (десяти) Календарных дней с момента расторжения настоящего Договора по любому основанию безвозмездно передает Заказчику права требования по любому договору поставки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и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ия и/или на выполнение каких-либо Работ по настоящему Договору. Генеральный </w:t>
      </w:r>
      <w:r w:rsidR="00B85522" w:rsidRPr="008F5E85">
        <w:rPr>
          <w:rFonts w:ascii="Times New Roman" w:hAnsi="Times New Roman" w:cs="Times New Roman"/>
          <w:sz w:val="24"/>
          <w:szCs w:val="24"/>
        </w:rPr>
        <w:t>Подрядчик</w:t>
      </w:r>
      <w:r w:rsidRPr="008F5E85">
        <w:rPr>
          <w:rFonts w:ascii="Times New Roman" w:hAnsi="Times New Roman" w:cs="Times New Roman"/>
          <w:sz w:val="24"/>
          <w:szCs w:val="24"/>
        </w:rPr>
        <w:t xml:space="preserve"> настоящим обязуется включать во все договоры купли-продажи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ия и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ов, предназначенных для исполнения обязательств по настоящему Договору, положение о безусловном и не требующем согласия продавца праве переуступить требования в пользу Заказчика.</w:t>
      </w:r>
      <w:bookmarkStart w:id="116" w:name="_Ref348460685"/>
    </w:p>
    <w:p w:rsidR="00D5059F" w:rsidRPr="008F5E85" w:rsidRDefault="001F3812" w:rsidP="00B71DF8">
      <w:pPr>
        <w:pStyle w:val="a4"/>
        <w:numPr>
          <w:ilvl w:val="2"/>
          <w:numId w:val="57"/>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случае расторжения Договора по любому </w:t>
      </w:r>
      <w:r w:rsidR="00EE5190" w:rsidRPr="008F5E85">
        <w:rPr>
          <w:rFonts w:ascii="Times New Roman" w:hAnsi="Times New Roman" w:cs="Times New Roman"/>
          <w:sz w:val="24"/>
          <w:szCs w:val="24"/>
        </w:rPr>
        <w:t>основанию Генеральный Подрядчик</w:t>
      </w:r>
      <w:r w:rsidRPr="008F5E85">
        <w:rPr>
          <w:rFonts w:ascii="Times New Roman" w:hAnsi="Times New Roman" w:cs="Times New Roman"/>
          <w:sz w:val="24"/>
          <w:szCs w:val="24"/>
        </w:rPr>
        <w:t xml:space="preserve"> </w:t>
      </w:r>
      <w:r w:rsidR="00C91D26" w:rsidRPr="008F5E85">
        <w:rPr>
          <w:rFonts w:ascii="Times New Roman" w:hAnsi="Times New Roman" w:cs="Times New Roman"/>
          <w:sz w:val="24"/>
          <w:szCs w:val="24"/>
        </w:rPr>
        <w:t>(</w:t>
      </w:r>
      <w:r w:rsidRPr="008F5E85">
        <w:rPr>
          <w:rFonts w:ascii="Times New Roman" w:hAnsi="Times New Roman" w:cs="Times New Roman"/>
          <w:sz w:val="24"/>
          <w:szCs w:val="24"/>
        </w:rPr>
        <w:t xml:space="preserve">если </w:t>
      </w:r>
      <w:r w:rsidR="00C91D26" w:rsidRPr="008F5E85">
        <w:rPr>
          <w:rFonts w:ascii="Times New Roman" w:hAnsi="Times New Roman" w:cs="Times New Roman"/>
          <w:sz w:val="24"/>
          <w:szCs w:val="24"/>
        </w:rPr>
        <w:t>отсутствует иное Указание от</w:t>
      </w:r>
      <w:r w:rsidRPr="008F5E85">
        <w:rPr>
          <w:rFonts w:ascii="Times New Roman" w:hAnsi="Times New Roman" w:cs="Times New Roman"/>
          <w:sz w:val="24"/>
          <w:szCs w:val="24"/>
        </w:rPr>
        <w:t xml:space="preserve"> Заказчик</w:t>
      </w:r>
      <w:r w:rsidR="00C91D26" w:rsidRPr="008F5E85">
        <w:rPr>
          <w:rFonts w:ascii="Times New Roman" w:hAnsi="Times New Roman" w:cs="Times New Roman"/>
          <w:sz w:val="24"/>
          <w:szCs w:val="24"/>
        </w:rPr>
        <w:t>а)</w:t>
      </w:r>
      <w:r w:rsidRPr="008F5E85">
        <w:rPr>
          <w:rFonts w:ascii="Times New Roman" w:hAnsi="Times New Roman" w:cs="Times New Roman"/>
          <w:sz w:val="24"/>
          <w:szCs w:val="24"/>
        </w:rPr>
        <w:t xml:space="preserve"> освобождает Строительную площадку от всех</w:t>
      </w:r>
      <w:r w:rsidR="00D5059F" w:rsidRPr="008F5E85">
        <w:rPr>
          <w:rFonts w:ascii="Times New Roman" w:hAnsi="Times New Roman" w:cs="Times New Roman"/>
          <w:sz w:val="24"/>
          <w:szCs w:val="24"/>
        </w:rPr>
        <w:t xml:space="preserve"> принадлежащих ему </w:t>
      </w:r>
      <w:r w:rsidRPr="008F5E85">
        <w:rPr>
          <w:rFonts w:ascii="Times New Roman" w:hAnsi="Times New Roman" w:cs="Times New Roman"/>
          <w:sz w:val="24"/>
          <w:szCs w:val="24"/>
        </w:rPr>
        <w:t xml:space="preserve"> временных зданий, сооружений, инструментов, </w:t>
      </w:r>
      <w:r w:rsidR="008C537A" w:rsidRPr="008F5E85">
        <w:rPr>
          <w:rFonts w:ascii="Times New Roman" w:hAnsi="Times New Roman" w:cs="Times New Roman"/>
          <w:sz w:val="24"/>
          <w:szCs w:val="24"/>
        </w:rPr>
        <w:t>оборудования</w:t>
      </w:r>
      <w:r w:rsidRPr="008F5E85">
        <w:rPr>
          <w:rFonts w:ascii="Times New Roman" w:hAnsi="Times New Roman" w:cs="Times New Roman"/>
          <w:sz w:val="24"/>
          <w:szCs w:val="24"/>
        </w:rPr>
        <w:t xml:space="preserve">, товаров или </w:t>
      </w:r>
      <w:r w:rsidR="007B27DB" w:rsidRPr="008F5E85">
        <w:rPr>
          <w:rFonts w:ascii="Times New Roman" w:hAnsi="Times New Roman" w:cs="Times New Roman"/>
          <w:sz w:val="24"/>
          <w:szCs w:val="24"/>
        </w:rPr>
        <w:t>Материал</w:t>
      </w:r>
      <w:r w:rsidR="00D5059F" w:rsidRPr="008F5E85">
        <w:rPr>
          <w:rFonts w:ascii="Times New Roman" w:hAnsi="Times New Roman" w:cs="Times New Roman"/>
          <w:sz w:val="24"/>
          <w:szCs w:val="24"/>
        </w:rPr>
        <w:t>ов</w:t>
      </w:r>
      <w:r w:rsidR="00FF425B" w:rsidRPr="008F5E85">
        <w:rPr>
          <w:rFonts w:ascii="Times New Roman" w:hAnsi="Times New Roman" w:cs="Times New Roman"/>
          <w:sz w:val="24"/>
          <w:szCs w:val="24"/>
        </w:rPr>
        <w:t xml:space="preserve">. </w:t>
      </w:r>
      <w:r w:rsidRPr="008F5E85">
        <w:rPr>
          <w:rFonts w:ascii="Times New Roman" w:hAnsi="Times New Roman" w:cs="Times New Roman"/>
          <w:sz w:val="24"/>
          <w:szCs w:val="24"/>
        </w:rPr>
        <w:t>Если в течение 10 (десяти) Календарных дней Генеральный Подрядчик не выполнит данного т</w:t>
      </w:r>
      <w:r w:rsidR="005D3FCB" w:rsidRPr="008F5E85">
        <w:rPr>
          <w:rFonts w:ascii="Times New Roman" w:hAnsi="Times New Roman" w:cs="Times New Roman"/>
          <w:sz w:val="24"/>
          <w:szCs w:val="24"/>
        </w:rPr>
        <w:t>ребования, Заказчик имеет право</w:t>
      </w:r>
      <w:r w:rsidRPr="008F5E85">
        <w:rPr>
          <w:rFonts w:ascii="Times New Roman" w:hAnsi="Times New Roman" w:cs="Times New Roman"/>
          <w:sz w:val="24"/>
          <w:szCs w:val="24"/>
        </w:rPr>
        <w:t xml:space="preserve"> убрать </w:t>
      </w:r>
      <w:r w:rsidR="005D3FCB" w:rsidRPr="008F5E85">
        <w:rPr>
          <w:rFonts w:ascii="Times New Roman" w:hAnsi="Times New Roman" w:cs="Times New Roman"/>
          <w:sz w:val="24"/>
          <w:szCs w:val="24"/>
        </w:rPr>
        <w:t xml:space="preserve">со Строительной площадки </w:t>
      </w:r>
      <w:r w:rsidRPr="008F5E85">
        <w:rPr>
          <w:rFonts w:ascii="Times New Roman" w:hAnsi="Times New Roman" w:cs="Times New Roman"/>
          <w:sz w:val="24"/>
          <w:szCs w:val="24"/>
        </w:rPr>
        <w:t>любое иму</w:t>
      </w:r>
      <w:r w:rsidR="00804B3F" w:rsidRPr="008F5E85">
        <w:rPr>
          <w:rFonts w:ascii="Times New Roman" w:hAnsi="Times New Roman" w:cs="Times New Roman"/>
          <w:sz w:val="24"/>
          <w:szCs w:val="24"/>
        </w:rPr>
        <w:t xml:space="preserve">щество Генерального Подрядчика. </w:t>
      </w:r>
      <w:r w:rsidRPr="008F5E85">
        <w:rPr>
          <w:rFonts w:ascii="Times New Roman" w:hAnsi="Times New Roman" w:cs="Times New Roman"/>
          <w:sz w:val="24"/>
          <w:szCs w:val="24"/>
        </w:rPr>
        <w:t>Все возникшие расходы</w:t>
      </w:r>
      <w:r w:rsidR="00FD05CA" w:rsidRPr="008F5E85">
        <w:rPr>
          <w:rFonts w:ascii="Times New Roman" w:hAnsi="Times New Roman" w:cs="Times New Roman"/>
          <w:sz w:val="24"/>
          <w:szCs w:val="24"/>
        </w:rPr>
        <w:t>, в том числе расходы на хранение,</w:t>
      </w:r>
      <w:r w:rsidRPr="008F5E85">
        <w:rPr>
          <w:rFonts w:ascii="Times New Roman" w:hAnsi="Times New Roman" w:cs="Times New Roman"/>
          <w:sz w:val="24"/>
          <w:szCs w:val="24"/>
        </w:rPr>
        <w:t xml:space="preserve"> несет в этом случае Генеральный Подрядчик.</w:t>
      </w:r>
      <w:bookmarkEnd w:id="116"/>
    </w:p>
    <w:p w:rsidR="00D5059F" w:rsidRPr="008F5E85" w:rsidRDefault="001F3812" w:rsidP="00B71DF8">
      <w:pPr>
        <w:pStyle w:val="a4"/>
        <w:numPr>
          <w:ilvl w:val="2"/>
          <w:numId w:val="57"/>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течение 10 (Десяти) Календарных дней с момента </w:t>
      </w:r>
      <w:r w:rsidR="00FF425B" w:rsidRPr="008F5E85">
        <w:rPr>
          <w:rFonts w:ascii="Times New Roman" w:hAnsi="Times New Roman" w:cs="Times New Roman"/>
          <w:sz w:val="24"/>
          <w:szCs w:val="24"/>
        </w:rPr>
        <w:t xml:space="preserve"> </w:t>
      </w:r>
      <w:r w:rsidR="004D2B93" w:rsidRPr="008F5E85">
        <w:rPr>
          <w:rFonts w:ascii="Times New Roman" w:hAnsi="Times New Roman" w:cs="Times New Roman"/>
          <w:sz w:val="24"/>
          <w:szCs w:val="24"/>
        </w:rPr>
        <w:t>получения уведомления Заказчика об одностороннем отказе от исполнения</w:t>
      </w:r>
      <w:r w:rsidRPr="008F5E85">
        <w:rPr>
          <w:rFonts w:ascii="Times New Roman" w:hAnsi="Times New Roman" w:cs="Times New Roman"/>
          <w:sz w:val="24"/>
          <w:szCs w:val="24"/>
        </w:rPr>
        <w:t xml:space="preserve"> настоящего Договора Генеральный Подрядчик </w:t>
      </w:r>
      <w:r w:rsidRPr="008F5E85">
        <w:rPr>
          <w:rFonts w:ascii="Times New Roman" w:hAnsi="Times New Roman" w:cs="Times New Roman"/>
          <w:sz w:val="24"/>
          <w:szCs w:val="24"/>
        </w:rPr>
        <w:lastRenderedPageBreak/>
        <w:t>обязан передать Заказчику</w:t>
      </w:r>
      <w:r w:rsidR="0033684A" w:rsidRPr="008F5E85">
        <w:rPr>
          <w:rFonts w:ascii="Times New Roman" w:hAnsi="Times New Roman" w:cs="Times New Roman"/>
          <w:sz w:val="24"/>
          <w:szCs w:val="24"/>
        </w:rPr>
        <w:t xml:space="preserve"> по требованию последнего</w:t>
      </w:r>
      <w:r w:rsidR="00804B3F" w:rsidRPr="008F5E85">
        <w:rPr>
          <w:rFonts w:ascii="Times New Roman" w:hAnsi="Times New Roman" w:cs="Times New Roman"/>
          <w:sz w:val="24"/>
          <w:szCs w:val="24"/>
        </w:rPr>
        <w:t>:</w:t>
      </w:r>
      <w:r w:rsidRPr="008F5E85">
        <w:rPr>
          <w:rFonts w:ascii="Times New Roman" w:hAnsi="Times New Roman" w:cs="Times New Roman"/>
          <w:sz w:val="24"/>
          <w:szCs w:val="24"/>
        </w:rPr>
        <w:t xml:space="preserve"> </w:t>
      </w:r>
      <w:r w:rsidR="00804B3F" w:rsidRPr="008F5E85">
        <w:rPr>
          <w:rFonts w:ascii="Times New Roman" w:hAnsi="Times New Roman" w:cs="Times New Roman"/>
          <w:sz w:val="24"/>
          <w:szCs w:val="24"/>
        </w:rPr>
        <w:t xml:space="preserve">всю полученную от Заказчика документацию, в том числе, Рабочую документацию, </w:t>
      </w:r>
      <w:r w:rsidR="002E3C3A" w:rsidRPr="008F5E85">
        <w:rPr>
          <w:rFonts w:ascii="Times New Roman" w:hAnsi="Times New Roman" w:cs="Times New Roman"/>
          <w:sz w:val="24"/>
          <w:szCs w:val="24"/>
        </w:rPr>
        <w:t xml:space="preserve">Исполнительную </w:t>
      </w:r>
      <w:r w:rsidR="00BD4724" w:rsidRPr="008F5E85">
        <w:rPr>
          <w:rFonts w:ascii="Times New Roman" w:hAnsi="Times New Roman" w:cs="Times New Roman"/>
          <w:sz w:val="24"/>
          <w:szCs w:val="24"/>
        </w:rPr>
        <w:t>Д</w:t>
      </w:r>
      <w:r w:rsidR="00E2088A" w:rsidRPr="008F5E85">
        <w:rPr>
          <w:rFonts w:ascii="Times New Roman" w:hAnsi="Times New Roman" w:cs="Times New Roman"/>
          <w:sz w:val="24"/>
          <w:szCs w:val="24"/>
        </w:rPr>
        <w:t xml:space="preserve">окументацию </w:t>
      </w:r>
      <w:r w:rsidRPr="008F5E85">
        <w:rPr>
          <w:rFonts w:ascii="Times New Roman" w:hAnsi="Times New Roman" w:cs="Times New Roman"/>
          <w:sz w:val="24"/>
          <w:szCs w:val="24"/>
        </w:rPr>
        <w:t>и иную документацию в полном объеме.</w:t>
      </w:r>
    </w:p>
    <w:p w:rsidR="00484399" w:rsidRPr="008F5E85" w:rsidRDefault="001F3812" w:rsidP="00B71DF8">
      <w:pPr>
        <w:pStyle w:val="a4"/>
        <w:numPr>
          <w:ilvl w:val="2"/>
          <w:numId w:val="57"/>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Генеральный Подрядчик не вправе удерживать в соответствии со статьями 359, 712 Гражданского кодекса РФ результат Работ,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ие, остатки </w:t>
      </w:r>
      <w:r w:rsidR="00E2088A" w:rsidRPr="008F5E85">
        <w:rPr>
          <w:rFonts w:ascii="Times New Roman" w:hAnsi="Times New Roman" w:cs="Times New Roman"/>
          <w:sz w:val="24"/>
          <w:szCs w:val="24"/>
        </w:rPr>
        <w:t>Материалов</w:t>
      </w:r>
      <w:r w:rsidRPr="008F5E85">
        <w:rPr>
          <w:rFonts w:ascii="Times New Roman" w:hAnsi="Times New Roman" w:cs="Times New Roman"/>
          <w:sz w:val="24"/>
          <w:szCs w:val="24"/>
        </w:rPr>
        <w:t xml:space="preserve">, а также иное имущество, оказавшееся у Генерального Подрядчика и принадлежащее Заказчику, в целях обеспечения своих </w:t>
      </w:r>
      <w:proofErr w:type="gramStart"/>
      <w:r w:rsidRPr="008F5E85">
        <w:rPr>
          <w:rFonts w:ascii="Times New Roman" w:hAnsi="Times New Roman" w:cs="Times New Roman"/>
          <w:sz w:val="24"/>
          <w:szCs w:val="24"/>
        </w:rPr>
        <w:t>требований</w:t>
      </w:r>
      <w:proofErr w:type="gramEnd"/>
      <w:r w:rsidRPr="008F5E85">
        <w:rPr>
          <w:rFonts w:ascii="Times New Roman" w:hAnsi="Times New Roman" w:cs="Times New Roman"/>
          <w:sz w:val="24"/>
          <w:szCs w:val="24"/>
        </w:rPr>
        <w:t xml:space="preserve"> по оплате фактически выполненных Работ, возмещения своих издержек, убытков и иных сумм, которые подлежат уплате Заказчиком.</w:t>
      </w:r>
    </w:p>
    <w:p w:rsidR="003B72AD" w:rsidRPr="008F5E85" w:rsidRDefault="00D5059F" w:rsidP="003B72AD">
      <w:pPr>
        <w:pStyle w:val="a4"/>
        <w:numPr>
          <w:ilvl w:val="2"/>
          <w:numId w:val="57"/>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Положения настоящего Договора в части, касающейся расторжения и последствий расторжения Договора, действуют до момента полного исполнения Сторонами указанных положений. </w:t>
      </w:r>
    </w:p>
    <w:p w:rsidR="003B72AD" w:rsidRPr="008F5E85" w:rsidRDefault="003B72AD" w:rsidP="003B72AD">
      <w:pPr>
        <w:tabs>
          <w:tab w:val="left" w:pos="993"/>
          <w:tab w:val="left" w:pos="1276"/>
        </w:tabs>
        <w:spacing w:after="0" w:line="240" w:lineRule="auto"/>
        <w:ind w:right="-1"/>
        <w:jc w:val="both"/>
        <w:rPr>
          <w:rFonts w:ascii="Times New Roman" w:hAnsi="Times New Roman"/>
          <w:b/>
          <w:caps/>
          <w:sz w:val="24"/>
          <w:szCs w:val="24"/>
        </w:rPr>
      </w:pPr>
    </w:p>
    <w:p w:rsidR="00765A93" w:rsidRPr="008F5E85" w:rsidRDefault="00CC4F8F" w:rsidP="00B71DF8">
      <w:pPr>
        <w:pStyle w:val="a4"/>
        <w:numPr>
          <w:ilvl w:val="0"/>
          <w:numId w:val="56"/>
        </w:numPr>
        <w:tabs>
          <w:tab w:val="left" w:pos="993"/>
          <w:tab w:val="left" w:pos="1276"/>
        </w:tabs>
        <w:spacing w:after="0" w:line="240" w:lineRule="auto"/>
        <w:ind w:left="0" w:right="-1" w:firstLine="709"/>
        <w:jc w:val="center"/>
        <w:rPr>
          <w:rFonts w:ascii="Times New Roman" w:hAnsi="Times New Roman" w:cs="Times New Roman"/>
          <w:b/>
          <w:caps/>
          <w:sz w:val="24"/>
          <w:szCs w:val="24"/>
        </w:rPr>
      </w:pPr>
      <w:r w:rsidRPr="008F5E85">
        <w:rPr>
          <w:rFonts w:ascii="Times New Roman" w:hAnsi="Times New Roman" w:cs="Times New Roman"/>
          <w:b/>
          <w:caps/>
          <w:sz w:val="24"/>
          <w:szCs w:val="24"/>
        </w:rPr>
        <w:t>Представители Генерального Подрядчика и Заказчика</w:t>
      </w:r>
    </w:p>
    <w:p w:rsidR="00F45761" w:rsidRPr="008F5E85" w:rsidRDefault="00F45761"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F45761" w:rsidRPr="008F5E85" w:rsidRDefault="00526BAC" w:rsidP="00B71DF8">
      <w:pPr>
        <w:pStyle w:val="a4"/>
        <w:numPr>
          <w:ilvl w:val="1"/>
          <w:numId w:val="56"/>
        </w:numPr>
        <w:tabs>
          <w:tab w:val="left" w:pos="0"/>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Стороны</w:t>
      </w:r>
      <w:r w:rsidR="00B9516A" w:rsidRPr="008F5E85">
        <w:rPr>
          <w:rFonts w:ascii="Times New Roman" w:hAnsi="Times New Roman" w:cs="Times New Roman"/>
          <w:sz w:val="24"/>
          <w:szCs w:val="24"/>
        </w:rPr>
        <w:t xml:space="preserve"> в течение 5 (пяти) Календарных дней, следующих за датой вступления настоящего Договора в силу, </w:t>
      </w:r>
      <w:r w:rsidR="004E5104" w:rsidRPr="008F5E85">
        <w:rPr>
          <w:rFonts w:ascii="Times New Roman" w:hAnsi="Times New Roman" w:cs="Times New Roman"/>
          <w:sz w:val="24"/>
          <w:szCs w:val="24"/>
        </w:rPr>
        <w:t>обязаны назначить</w:t>
      </w:r>
      <w:r w:rsidR="00B9516A" w:rsidRPr="008F5E85">
        <w:rPr>
          <w:rFonts w:ascii="Times New Roman" w:hAnsi="Times New Roman" w:cs="Times New Roman"/>
          <w:sz w:val="24"/>
          <w:szCs w:val="24"/>
        </w:rPr>
        <w:t xml:space="preserve"> своих полномочных представителей </w:t>
      </w:r>
      <w:r w:rsidR="0024645C" w:rsidRPr="008F5E85">
        <w:rPr>
          <w:rFonts w:ascii="Times New Roman" w:hAnsi="Times New Roman" w:cs="Times New Roman"/>
          <w:sz w:val="24"/>
          <w:szCs w:val="24"/>
        </w:rPr>
        <w:t>по вопросам исполнения настоящего Договора (</w:t>
      </w:r>
      <w:r w:rsidR="00B9516A" w:rsidRPr="008F5E85">
        <w:rPr>
          <w:rFonts w:ascii="Times New Roman" w:hAnsi="Times New Roman" w:cs="Times New Roman"/>
          <w:sz w:val="24"/>
          <w:szCs w:val="24"/>
        </w:rPr>
        <w:t>с указанием предоставленных полномочий</w:t>
      </w:r>
      <w:r w:rsidR="0024645C" w:rsidRPr="008F5E85">
        <w:rPr>
          <w:rFonts w:ascii="Times New Roman" w:hAnsi="Times New Roman" w:cs="Times New Roman"/>
          <w:sz w:val="24"/>
          <w:szCs w:val="24"/>
        </w:rPr>
        <w:t>, контактных телефонов, адреса электронной почты, местонахождения)</w:t>
      </w:r>
      <w:r w:rsidR="00B9516A" w:rsidRPr="008F5E85">
        <w:rPr>
          <w:rFonts w:ascii="Times New Roman" w:hAnsi="Times New Roman" w:cs="Times New Roman"/>
          <w:sz w:val="24"/>
          <w:szCs w:val="24"/>
        </w:rPr>
        <w:t xml:space="preserve">, официально известив об этом </w:t>
      </w:r>
      <w:r w:rsidRPr="008F5E85">
        <w:rPr>
          <w:rFonts w:ascii="Times New Roman" w:hAnsi="Times New Roman" w:cs="Times New Roman"/>
          <w:sz w:val="24"/>
          <w:szCs w:val="24"/>
        </w:rPr>
        <w:t>другую Сторону</w:t>
      </w:r>
      <w:r w:rsidR="00B9516A" w:rsidRPr="008F5E85">
        <w:rPr>
          <w:rFonts w:ascii="Times New Roman" w:hAnsi="Times New Roman" w:cs="Times New Roman"/>
          <w:sz w:val="24"/>
          <w:szCs w:val="24"/>
        </w:rPr>
        <w:t xml:space="preserve"> в письменной форме.</w:t>
      </w:r>
      <w:proofErr w:type="gramEnd"/>
      <w:r w:rsidR="0024645C" w:rsidRPr="008F5E85">
        <w:rPr>
          <w:rFonts w:ascii="Times New Roman" w:hAnsi="Times New Roman" w:cs="Times New Roman"/>
          <w:sz w:val="24"/>
          <w:szCs w:val="24"/>
        </w:rPr>
        <w:t xml:space="preserve"> В случае изменения какой-либо информации о</w:t>
      </w:r>
      <w:r w:rsidRPr="008F5E85">
        <w:rPr>
          <w:rFonts w:ascii="Times New Roman" w:hAnsi="Times New Roman" w:cs="Times New Roman"/>
          <w:sz w:val="24"/>
          <w:szCs w:val="24"/>
        </w:rPr>
        <w:t xml:space="preserve"> своих </w:t>
      </w:r>
      <w:r w:rsidR="0024645C" w:rsidRPr="008F5E85">
        <w:rPr>
          <w:rFonts w:ascii="Times New Roman" w:hAnsi="Times New Roman" w:cs="Times New Roman"/>
          <w:sz w:val="24"/>
          <w:szCs w:val="24"/>
        </w:rPr>
        <w:t>уполномоченных представителях Сторона в течени</w:t>
      </w:r>
      <w:proofErr w:type="gramStart"/>
      <w:r w:rsidR="0024645C" w:rsidRPr="008F5E85">
        <w:rPr>
          <w:rFonts w:ascii="Times New Roman" w:hAnsi="Times New Roman" w:cs="Times New Roman"/>
          <w:sz w:val="24"/>
          <w:szCs w:val="24"/>
        </w:rPr>
        <w:t>и</w:t>
      </w:r>
      <w:proofErr w:type="gramEnd"/>
      <w:r w:rsidR="0024645C" w:rsidRPr="008F5E85">
        <w:rPr>
          <w:rFonts w:ascii="Times New Roman" w:hAnsi="Times New Roman" w:cs="Times New Roman"/>
          <w:sz w:val="24"/>
          <w:szCs w:val="24"/>
        </w:rPr>
        <w:t xml:space="preserve"> 1 (одного) Календарного дня, следующего за датой такого изменения, обязана </w:t>
      </w:r>
      <w:r w:rsidRPr="008F5E85">
        <w:rPr>
          <w:rFonts w:ascii="Times New Roman" w:hAnsi="Times New Roman" w:cs="Times New Roman"/>
          <w:sz w:val="24"/>
          <w:szCs w:val="24"/>
        </w:rPr>
        <w:t xml:space="preserve">официально </w:t>
      </w:r>
      <w:r w:rsidR="0024645C" w:rsidRPr="008F5E85">
        <w:rPr>
          <w:rFonts w:ascii="Times New Roman" w:hAnsi="Times New Roman" w:cs="Times New Roman"/>
          <w:sz w:val="24"/>
          <w:szCs w:val="24"/>
        </w:rPr>
        <w:t xml:space="preserve">известить </w:t>
      </w:r>
      <w:r w:rsidRPr="008F5E85">
        <w:rPr>
          <w:rFonts w:ascii="Times New Roman" w:hAnsi="Times New Roman" w:cs="Times New Roman"/>
          <w:sz w:val="24"/>
          <w:szCs w:val="24"/>
        </w:rPr>
        <w:t xml:space="preserve">об этом </w:t>
      </w:r>
      <w:r w:rsidR="0024645C" w:rsidRPr="008F5E85">
        <w:rPr>
          <w:rFonts w:ascii="Times New Roman" w:hAnsi="Times New Roman" w:cs="Times New Roman"/>
          <w:sz w:val="24"/>
          <w:szCs w:val="24"/>
        </w:rPr>
        <w:t>другую Сторону в письменной форме</w:t>
      </w:r>
      <w:r w:rsidRPr="008F5E85">
        <w:rPr>
          <w:rFonts w:ascii="Times New Roman" w:hAnsi="Times New Roman" w:cs="Times New Roman"/>
          <w:sz w:val="24"/>
          <w:szCs w:val="24"/>
        </w:rPr>
        <w:t xml:space="preserve">. </w:t>
      </w:r>
    </w:p>
    <w:p w:rsidR="00526BAC" w:rsidRPr="008F5E85" w:rsidRDefault="00526BAC" w:rsidP="00B71DF8">
      <w:pPr>
        <w:pStyle w:val="a4"/>
        <w:numPr>
          <w:ilvl w:val="1"/>
          <w:numId w:val="56"/>
        </w:numPr>
        <w:tabs>
          <w:tab w:val="left" w:pos="0"/>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В случае привлечения Генеральным Подрядчиком к выполнению работ по настоящему Договору</w:t>
      </w:r>
      <w:r w:rsidR="00B9516A" w:rsidRPr="008F5E85">
        <w:rPr>
          <w:rFonts w:ascii="Times New Roman" w:hAnsi="Times New Roman" w:cs="Times New Roman"/>
          <w:sz w:val="24"/>
          <w:szCs w:val="24"/>
        </w:rPr>
        <w:t xml:space="preserve"> Субподрядчик</w:t>
      </w:r>
      <w:r w:rsidRPr="008F5E85">
        <w:rPr>
          <w:rFonts w:ascii="Times New Roman" w:hAnsi="Times New Roman" w:cs="Times New Roman"/>
          <w:sz w:val="24"/>
          <w:szCs w:val="24"/>
        </w:rPr>
        <w:t>ов такие Субподрядчики в течение 5 (пяти) Календарных дней, следующих за датой</w:t>
      </w:r>
      <w:r w:rsidR="004E5104" w:rsidRPr="008F5E85">
        <w:rPr>
          <w:rFonts w:ascii="Times New Roman" w:hAnsi="Times New Roman" w:cs="Times New Roman"/>
          <w:sz w:val="24"/>
          <w:szCs w:val="24"/>
        </w:rPr>
        <w:t xml:space="preserve"> подписания договора на</w:t>
      </w:r>
      <w:r w:rsidRPr="008F5E85">
        <w:rPr>
          <w:rFonts w:ascii="Times New Roman" w:hAnsi="Times New Roman" w:cs="Times New Roman"/>
          <w:sz w:val="24"/>
          <w:szCs w:val="24"/>
        </w:rPr>
        <w:t xml:space="preserve"> выполнени</w:t>
      </w:r>
      <w:r w:rsidR="004E5104" w:rsidRPr="008F5E85">
        <w:rPr>
          <w:rFonts w:ascii="Times New Roman" w:hAnsi="Times New Roman" w:cs="Times New Roman"/>
          <w:sz w:val="24"/>
          <w:szCs w:val="24"/>
        </w:rPr>
        <w:t>е</w:t>
      </w:r>
      <w:r w:rsidRPr="008F5E85">
        <w:rPr>
          <w:rFonts w:ascii="Times New Roman" w:hAnsi="Times New Roman" w:cs="Times New Roman"/>
          <w:sz w:val="24"/>
          <w:szCs w:val="24"/>
        </w:rPr>
        <w:t xml:space="preserve"> Работ по настоящему Договору с Генеральным Подрядчиком</w:t>
      </w:r>
      <w:r w:rsidR="00B9516A" w:rsidRPr="008F5E85">
        <w:rPr>
          <w:rFonts w:ascii="Times New Roman" w:hAnsi="Times New Roman" w:cs="Times New Roman"/>
          <w:sz w:val="24"/>
          <w:szCs w:val="24"/>
        </w:rPr>
        <w:t>,</w:t>
      </w:r>
      <w:r w:rsidRPr="008F5E85">
        <w:rPr>
          <w:rFonts w:ascii="Times New Roman" w:hAnsi="Times New Roman" w:cs="Times New Roman"/>
          <w:sz w:val="24"/>
          <w:szCs w:val="24"/>
        </w:rPr>
        <w:t xml:space="preserve"> обязаны назначить своих полномочных представителей по вопросам </w:t>
      </w:r>
      <w:proofErr w:type="spellStart"/>
      <w:r w:rsidR="003C4CD2" w:rsidRPr="008F5E85">
        <w:rPr>
          <w:rFonts w:ascii="Times New Roman" w:hAnsi="Times New Roman" w:cs="Times New Roman"/>
          <w:sz w:val="24"/>
          <w:szCs w:val="24"/>
        </w:rPr>
        <w:t>выполнени</w:t>
      </w:r>
      <w:proofErr w:type="spellEnd"/>
      <w:r w:rsidR="003C4CD2" w:rsidRPr="008F5E85">
        <w:rPr>
          <w:rFonts w:ascii="Times New Roman" w:hAnsi="Times New Roman" w:cs="Times New Roman"/>
          <w:sz w:val="24"/>
          <w:szCs w:val="24"/>
        </w:rPr>
        <w:t xml:space="preserve"> работ</w:t>
      </w:r>
      <w:r w:rsidRPr="008F5E85">
        <w:rPr>
          <w:rFonts w:ascii="Times New Roman" w:hAnsi="Times New Roman" w:cs="Times New Roman"/>
          <w:sz w:val="24"/>
          <w:szCs w:val="24"/>
        </w:rPr>
        <w:t xml:space="preserve"> (с указанием предоставленных полномочий, контактных телефонов, адреса электронной почты, местонахождения), официально известив об этом </w:t>
      </w:r>
      <w:r w:rsidR="004E5104" w:rsidRPr="008F5E85">
        <w:rPr>
          <w:rFonts w:ascii="Times New Roman" w:hAnsi="Times New Roman" w:cs="Times New Roman"/>
          <w:sz w:val="24"/>
          <w:szCs w:val="24"/>
        </w:rPr>
        <w:t>Заказчика</w:t>
      </w:r>
      <w:r w:rsidRPr="008F5E85">
        <w:rPr>
          <w:rFonts w:ascii="Times New Roman" w:hAnsi="Times New Roman" w:cs="Times New Roman"/>
          <w:sz w:val="24"/>
          <w:szCs w:val="24"/>
        </w:rPr>
        <w:t xml:space="preserve"> в письменной</w:t>
      </w:r>
      <w:proofErr w:type="gramEnd"/>
      <w:r w:rsidRPr="008F5E85">
        <w:rPr>
          <w:rFonts w:ascii="Times New Roman" w:hAnsi="Times New Roman" w:cs="Times New Roman"/>
          <w:sz w:val="24"/>
          <w:szCs w:val="24"/>
        </w:rPr>
        <w:t xml:space="preserve"> форме. В случае изменения какой-либо информации о своих уполномоченных представителях </w:t>
      </w:r>
      <w:r w:rsidR="004E5104" w:rsidRPr="008F5E85">
        <w:rPr>
          <w:rFonts w:ascii="Times New Roman" w:hAnsi="Times New Roman" w:cs="Times New Roman"/>
          <w:sz w:val="24"/>
          <w:szCs w:val="24"/>
        </w:rPr>
        <w:t xml:space="preserve">Субподрядчик </w:t>
      </w:r>
      <w:r w:rsidRPr="008F5E85">
        <w:rPr>
          <w:rFonts w:ascii="Times New Roman" w:hAnsi="Times New Roman" w:cs="Times New Roman"/>
          <w:sz w:val="24"/>
          <w:szCs w:val="24"/>
        </w:rPr>
        <w:t>в течени</w:t>
      </w:r>
      <w:proofErr w:type="gramStart"/>
      <w:r w:rsidRPr="008F5E85">
        <w:rPr>
          <w:rFonts w:ascii="Times New Roman" w:hAnsi="Times New Roman" w:cs="Times New Roman"/>
          <w:sz w:val="24"/>
          <w:szCs w:val="24"/>
        </w:rPr>
        <w:t>и</w:t>
      </w:r>
      <w:proofErr w:type="gramEnd"/>
      <w:r w:rsidRPr="008F5E85">
        <w:rPr>
          <w:rFonts w:ascii="Times New Roman" w:hAnsi="Times New Roman" w:cs="Times New Roman"/>
          <w:sz w:val="24"/>
          <w:szCs w:val="24"/>
        </w:rPr>
        <w:t xml:space="preserve"> 1 (одного) Календарного дня, следующего за датой такого из</w:t>
      </w:r>
      <w:r w:rsidR="004E5104" w:rsidRPr="008F5E85">
        <w:rPr>
          <w:rFonts w:ascii="Times New Roman" w:hAnsi="Times New Roman" w:cs="Times New Roman"/>
          <w:sz w:val="24"/>
          <w:szCs w:val="24"/>
        </w:rPr>
        <w:t>менения, обязан</w:t>
      </w:r>
      <w:r w:rsidRPr="008F5E85">
        <w:rPr>
          <w:rFonts w:ascii="Times New Roman" w:hAnsi="Times New Roman" w:cs="Times New Roman"/>
          <w:sz w:val="24"/>
          <w:szCs w:val="24"/>
        </w:rPr>
        <w:t xml:space="preserve"> официально известить об этом </w:t>
      </w:r>
      <w:r w:rsidR="004E5104" w:rsidRPr="008F5E85">
        <w:rPr>
          <w:rFonts w:ascii="Times New Roman" w:hAnsi="Times New Roman" w:cs="Times New Roman"/>
          <w:sz w:val="24"/>
          <w:szCs w:val="24"/>
        </w:rPr>
        <w:t>Заказчика</w:t>
      </w:r>
      <w:r w:rsidRPr="008F5E85">
        <w:rPr>
          <w:rFonts w:ascii="Times New Roman" w:hAnsi="Times New Roman" w:cs="Times New Roman"/>
          <w:sz w:val="24"/>
          <w:szCs w:val="24"/>
        </w:rPr>
        <w:t xml:space="preserve"> в письменной форме. </w:t>
      </w:r>
      <w:r w:rsidR="004E5104" w:rsidRPr="008F5E85">
        <w:rPr>
          <w:rFonts w:ascii="Times New Roman" w:hAnsi="Times New Roman" w:cs="Times New Roman"/>
          <w:sz w:val="24"/>
          <w:szCs w:val="24"/>
        </w:rPr>
        <w:t xml:space="preserve">Настоящее положение подлежит включению </w:t>
      </w:r>
      <w:r w:rsidR="003C4CD2" w:rsidRPr="008F5E85">
        <w:rPr>
          <w:rFonts w:ascii="Times New Roman" w:hAnsi="Times New Roman" w:cs="Times New Roman"/>
          <w:sz w:val="24"/>
          <w:szCs w:val="24"/>
        </w:rPr>
        <w:t xml:space="preserve">Генеральным Подрядчиком </w:t>
      </w:r>
      <w:r w:rsidR="004E5104" w:rsidRPr="008F5E85">
        <w:rPr>
          <w:rFonts w:ascii="Times New Roman" w:hAnsi="Times New Roman" w:cs="Times New Roman"/>
          <w:sz w:val="24"/>
          <w:szCs w:val="24"/>
        </w:rPr>
        <w:t>в договор</w:t>
      </w:r>
      <w:r w:rsidR="003C4CD2" w:rsidRPr="008F5E85">
        <w:rPr>
          <w:rFonts w:ascii="Times New Roman" w:hAnsi="Times New Roman" w:cs="Times New Roman"/>
          <w:sz w:val="24"/>
          <w:szCs w:val="24"/>
        </w:rPr>
        <w:t>ы</w:t>
      </w:r>
      <w:r w:rsidR="004E5104" w:rsidRPr="008F5E85">
        <w:rPr>
          <w:rFonts w:ascii="Times New Roman" w:hAnsi="Times New Roman" w:cs="Times New Roman"/>
          <w:sz w:val="24"/>
          <w:szCs w:val="24"/>
        </w:rPr>
        <w:t xml:space="preserve"> </w:t>
      </w:r>
      <w:r w:rsidR="003C4CD2" w:rsidRPr="008F5E85">
        <w:rPr>
          <w:rFonts w:ascii="Times New Roman" w:hAnsi="Times New Roman" w:cs="Times New Roman"/>
          <w:sz w:val="24"/>
          <w:szCs w:val="24"/>
        </w:rPr>
        <w:t xml:space="preserve">с </w:t>
      </w:r>
      <w:r w:rsidR="004E5104" w:rsidRPr="008F5E85">
        <w:rPr>
          <w:rFonts w:ascii="Times New Roman" w:hAnsi="Times New Roman" w:cs="Times New Roman"/>
          <w:sz w:val="24"/>
          <w:szCs w:val="24"/>
        </w:rPr>
        <w:t>Субподрядчик</w:t>
      </w:r>
      <w:r w:rsidR="003C4CD2" w:rsidRPr="008F5E85">
        <w:rPr>
          <w:rFonts w:ascii="Times New Roman" w:hAnsi="Times New Roman" w:cs="Times New Roman"/>
          <w:sz w:val="24"/>
          <w:szCs w:val="24"/>
        </w:rPr>
        <w:t>а</w:t>
      </w:r>
      <w:r w:rsidR="004E5104" w:rsidRPr="008F5E85">
        <w:rPr>
          <w:rFonts w:ascii="Times New Roman" w:hAnsi="Times New Roman" w:cs="Times New Roman"/>
          <w:sz w:val="24"/>
          <w:szCs w:val="24"/>
        </w:rPr>
        <w:t>м</w:t>
      </w:r>
      <w:r w:rsidR="003C4CD2" w:rsidRPr="008F5E85">
        <w:rPr>
          <w:rFonts w:ascii="Times New Roman" w:hAnsi="Times New Roman" w:cs="Times New Roman"/>
          <w:sz w:val="24"/>
          <w:szCs w:val="24"/>
        </w:rPr>
        <w:t>и</w:t>
      </w:r>
      <w:r w:rsidR="004E5104" w:rsidRPr="008F5E85">
        <w:rPr>
          <w:rFonts w:ascii="Times New Roman" w:hAnsi="Times New Roman" w:cs="Times New Roman"/>
          <w:sz w:val="24"/>
          <w:szCs w:val="24"/>
        </w:rPr>
        <w:t>.</w:t>
      </w:r>
    </w:p>
    <w:p w:rsidR="00B9516A" w:rsidRPr="008F5E85" w:rsidRDefault="00B9516A"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p>
    <w:p w:rsidR="00CC4F8F" w:rsidRPr="008F5E85" w:rsidRDefault="00CC4F8F" w:rsidP="00B71DF8">
      <w:pPr>
        <w:pStyle w:val="a4"/>
        <w:numPr>
          <w:ilvl w:val="0"/>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b/>
          <w:caps/>
          <w:sz w:val="24"/>
          <w:szCs w:val="24"/>
        </w:rPr>
        <w:t>УВЕДОМЛЕНИЯ И КОРРЕСПОНДЕНЦИЯ</w:t>
      </w:r>
    </w:p>
    <w:p w:rsidR="001A7047" w:rsidRPr="008F5E85" w:rsidRDefault="001A7047"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A33B9C" w:rsidRPr="008F5E85" w:rsidRDefault="00A33B9C"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Любое уведомление, требование или другое сообщение (далее – Уведомление), направляемое какой-либо Стороной по настоящему Договору или в связи с ним, должно быть оформлено в письменном виде и подписано</w:t>
      </w:r>
      <w:r w:rsidR="006A6660" w:rsidRPr="008F5E85">
        <w:rPr>
          <w:rFonts w:ascii="Times New Roman" w:hAnsi="Times New Roman" w:cs="Times New Roman"/>
          <w:sz w:val="24"/>
          <w:szCs w:val="24"/>
        </w:rPr>
        <w:t xml:space="preserve"> </w:t>
      </w:r>
      <w:r w:rsidR="00FB223C" w:rsidRPr="008F5E85">
        <w:rPr>
          <w:rFonts w:ascii="Times New Roman" w:hAnsi="Times New Roman" w:cs="Times New Roman"/>
          <w:sz w:val="24"/>
          <w:szCs w:val="24"/>
        </w:rPr>
        <w:t>уполномоченным лицом</w:t>
      </w:r>
      <w:r w:rsidRPr="008F5E85">
        <w:rPr>
          <w:rFonts w:ascii="Times New Roman" w:hAnsi="Times New Roman" w:cs="Times New Roman"/>
          <w:sz w:val="24"/>
          <w:szCs w:val="24"/>
        </w:rPr>
        <w:t>. Любое уведомление считается направленным должным образом:</w:t>
      </w:r>
    </w:p>
    <w:p w:rsidR="00A33B9C" w:rsidRPr="008F5E85" w:rsidRDefault="00BA3DB1" w:rsidP="005660CC">
      <w:pPr>
        <w:pStyle w:val="BMKHeading3"/>
        <w:tabs>
          <w:tab w:val="clear" w:pos="1440"/>
          <w:tab w:val="left" w:pos="1134"/>
          <w:tab w:val="left" w:pos="1276"/>
        </w:tabs>
        <w:spacing w:after="0"/>
        <w:ind w:left="0" w:right="-1" w:firstLine="709"/>
        <w:rPr>
          <w:sz w:val="24"/>
          <w:szCs w:val="24"/>
          <w:lang w:val="ru-RU"/>
        </w:rPr>
      </w:pPr>
      <w:bookmarkStart w:id="117" w:name="_Toc321466324"/>
      <w:r w:rsidRPr="008F5E85">
        <w:rPr>
          <w:sz w:val="24"/>
          <w:szCs w:val="24"/>
          <w:lang w:val="ru-RU"/>
        </w:rPr>
        <w:t xml:space="preserve">- </w:t>
      </w:r>
      <w:r w:rsidR="00A33B9C" w:rsidRPr="008F5E85">
        <w:rPr>
          <w:sz w:val="24"/>
          <w:szCs w:val="24"/>
          <w:lang w:val="ru-RU"/>
        </w:rPr>
        <w:t>в случае направления заказной почтой, в момент передачи, указанный в уведомлении о вручении; или</w:t>
      </w:r>
      <w:bookmarkEnd w:id="117"/>
    </w:p>
    <w:p w:rsidR="00CC4F8F" w:rsidRPr="008F5E85" w:rsidRDefault="00BA3DB1" w:rsidP="005660CC">
      <w:pPr>
        <w:pStyle w:val="BMKHeading3"/>
        <w:tabs>
          <w:tab w:val="clear" w:pos="1440"/>
          <w:tab w:val="left" w:pos="1134"/>
          <w:tab w:val="left" w:pos="1276"/>
        </w:tabs>
        <w:spacing w:after="0"/>
        <w:ind w:left="0" w:right="-1" w:firstLine="709"/>
        <w:rPr>
          <w:sz w:val="24"/>
          <w:szCs w:val="24"/>
          <w:lang w:val="ru-RU"/>
        </w:rPr>
      </w:pPr>
      <w:bookmarkStart w:id="118" w:name="_Toc321466325"/>
      <w:r w:rsidRPr="008F5E85">
        <w:rPr>
          <w:sz w:val="24"/>
          <w:szCs w:val="24"/>
          <w:lang w:val="ru-RU"/>
        </w:rPr>
        <w:t xml:space="preserve">- </w:t>
      </w:r>
      <w:r w:rsidR="00A33B9C" w:rsidRPr="008F5E85">
        <w:rPr>
          <w:sz w:val="24"/>
          <w:szCs w:val="24"/>
          <w:lang w:val="ru-RU"/>
        </w:rPr>
        <w:t>в случае доставки с курьером, в момент доставки</w:t>
      </w:r>
      <w:r w:rsidR="0020765A" w:rsidRPr="008F5E85">
        <w:rPr>
          <w:sz w:val="24"/>
          <w:szCs w:val="24"/>
          <w:lang w:val="ru-RU"/>
        </w:rPr>
        <w:t>.</w:t>
      </w:r>
      <w:bookmarkEnd w:id="118"/>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В случае уклонения адресата от получения уведомления, а также в случае,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уведомления.</w:t>
      </w:r>
    </w:p>
    <w:p w:rsidR="001336C4"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Стороны обязаны незамедлительно уведомлять друг друга обо всех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w:t>
      </w:r>
      <w:r w:rsidRPr="008F5E85">
        <w:rPr>
          <w:rFonts w:ascii="Times New Roman" w:hAnsi="Times New Roman" w:cs="Times New Roman"/>
          <w:sz w:val="24"/>
          <w:szCs w:val="24"/>
        </w:rPr>
        <w:lastRenderedPageBreak/>
        <w:t>банковских реквизитов, в противном случае виновная Сторона лишается права впоследствии ссылаться на эти обстоятельства как на основани</w:t>
      </w:r>
      <w:proofErr w:type="gramStart"/>
      <w:r w:rsidRPr="008F5E85">
        <w:rPr>
          <w:rFonts w:ascii="Times New Roman" w:hAnsi="Times New Roman" w:cs="Times New Roman"/>
          <w:sz w:val="24"/>
          <w:szCs w:val="24"/>
        </w:rPr>
        <w:t>е</w:t>
      </w:r>
      <w:proofErr w:type="gramEnd"/>
      <w:r w:rsidRPr="008F5E85">
        <w:rPr>
          <w:rFonts w:ascii="Times New Roman" w:hAnsi="Times New Roman" w:cs="Times New Roman"/>
          <w:sz w:val="24"/>
          <w:szCs w:val="24"/>
        </w:rPr>
        <w:t xml:space="preserve"> освобождения от исполнения обязательств и (или) от ответственности. </w:t>
      </w:r>
    </w:p>
    <w:p w:rsidR="00792326" w:rsidRPr="008F5E85" w:rsidRDefault="00792326"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Все Уведомления могут также дублироваться по электронной почте или факсимильной связи, однако данный способ направления Уведомления не является официальным.</w:t>
      </w: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Уведомления от одной Стороны другой Стороне должны передаваться в письменной форме по следующим адресам:</w:t>
      </w:r>
    </w:p>
    <w:p w:rsidR="003B72AD" w:rsidRPr="008F5E85" w:rsidRDefault="003B72AD" w:rsidP="00EF6516">
      <w:pPr>
        <w:pStyle w:val="a4"/>
        <w:numPr>
          <w:ilvl w:val="2"/>
          <w:numId w:val="56"/>
        </w:numPr>
        <w:tabs>
          <w:tab w:val="left" w:pos="993"/>
          <w:tab w:val="left" w:pos="1276"/>
        </w:tabs>
        <w:spacing w:after="0" w:line="240" w:lineRule="auto"/>
        <w:ind w:right="-1" w:hanging="862"/>
        <w:jc w:val="both"/>
        <w:rPr>
          <w:rFonts w:ascii="Times New Roman" w:hAnsi="Times New Roman" w:cs="Times New Roman"/>
          <w:sz w:val="24"/>
          <w:szCs w:val="24"/>
        </w:rPr>
      </w:pPr>
      <w:r w:rsidRPr="008F5E85">
        <w:rPr>
          <w:rFonts w:ascii="Times New Roman" w:hAnsi="Times New Roman" w:cs="Times New Roman"/>
          <w:sz w:val="24"/>
          <w:szCs w:val="24"/>
        </w:rPr>
        <w:t>Если</w:t>
      </w:r>
      <w:r w:rsidRPr="008F5E85">
        <w:rPr>
          <w:rFonts w:ascii="Times New Roman" w:hAnsi="Times New Roman" w:cs="Times New Roman"/>
          <w:b/>
          <w:bCs/>
          <w:sz w:val="24"/>
          <w:szCs w:val="24"/>
        </w:rPr>
        <w:t xml:space="preserve"> </w:t>
      </w:r>
      <w:r w:rsidRPr="008F5E85">
        <w:rPr>
          <w:rFonts w:ascii="Times New Roman" w:hAnsi="Times New Roman" w:cs="Times New Roman"/>
          <w:bCs/>
          <w:sz w:val="24"/>
          <w:szCs w:val="24"/>
        </w:rPr>
        <w:t>получатель</w:t>
      </w:r>
      <w:r w:rsidRPr="008F5E85">
        <w:rPr>
          <w:rFonts w:ascii="Times New Roman" w:hAnsi="Times New Roman" w:cs="Times New Roman"/>
          <w:b/>
          <w:bCs/>
          <w:sz w:val="24"/>
          <w:szCs w:val="24"/>
        </w:rPr>
        <w:t> Генеральный Подрядчик:</w:t>
      </w:r>
    </w:p>
    <w:tbl>
      <w:tblPr>
        <w:tblStyle w:val="a6"/>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8"/>
      </w:tblGrid>
      <w:tr w:rsidR="008F5E85" w:rsidRPr="008F5E85" w:rsidTr="0044688F">
        <w:trPr>
          <w:trHeight w:val="185"/>
        </w:trPr>
        <w:tc>
          <w:tcPr>
            <w:tcW w:w="3808" w:type="dxa"/>
          </w:tcPr>
          <w:p w:rsidR="003B72AD" w:rsidRPr="008F5E85" w:rsidRDefault="003B72AD" w:rsidP="003B72AD">
            <w:pPr>
              <w:pStyle w:val="Nonformat"/>
              <w:tabs>
                <w:tab w:val="left" w:pos="993"/>
                <w:tab w:val="left" w:pos="1276"/>
                <w:tab w:val="right" w:pos="2877"/>
              </w:tabs>
              <w:ind w:right="-1" w:firstLine="709"/>
              <w:jc w:val="both"/>
              <w:rPr>
                <w:rFonts w:ascii="Times New Roman" w:hAnsi="Times New Roman" w:cs="Times New Roman"/>
                <w:sz w:val="24"/>
                <w:szCs w:val="24"/>
                <w:lang w:eastAsia="en-US"/>
              </w:rPr>
            </w:pPr>
            <w:r w:rsidRPr="008F5E85">
              <w:rPr>
                <w:rFonts w:ascii="Times New Roman" w:hAnsi="Times New Roman" w:cs="Times New Roman"/>
                <w:sz w:val="24"/>
                <w:szCs w:val="24"/>
                <w:lang w:eastAsia="en-US"/>
              </w:rPr>
              <w:t>Место нахождения:</w:t>
            </w:r>
          </w:p>
        </w:tc>
      </w:tr>
      <w:tr w:rsidR="008F5E85" w:rsidRPr="008F5E85" w:rsidTr="0044688F">
        <w:trPr>
          <w:trHeight w:val="218"/>
        </w:trPr>
        <w:tc>
          <w:tcPr>
            <w:tcW w:w="3808" w:type="dxa"/>
          </w:tcPr>
          <w:p w:rsidR="003B72AD" w:rsidRPr="008F5E85" w:rsidRDefault="003B72AD" w:rsidP="003B72AD">
            <w:pPr>
              <w:pStyle w:val="Nonformat"/>
              <w:tabs>
                <w:tab w:val="left" w:pos="993"/>
                <w:tab w:val="left" w:pos="1276"/>
              </w:tabs>
              <w:ind w:right="-1" w:firstLine="709"/>
              <w:jc w:val="both"/>
              <w:rPr>
                <w:rFonts w:ascii="Times New Roman" w:hAnsi="Times New Roman" w:cs="Times New Roman"/>
                <w:sz w:val="24"/>
                <w:szCs w:val="24"/>
                <w:lang w:eastAsia="en-US"/>
              </w:rPr>
            </w:pPr>
            <w:r w:rsidRPr="008F5E85">
              <w:rPr>
                <w:rFonts w:ascii="Times New Roman" w:hAnsi="Times New Roman" w:cs="Times New Roman"/>
                <w:sz w:val="24"/>
                <w:szCs w:val="24"/>
                <w:lang w:eastAsia="en-US"/>
              </w:rPr>
              <w:t>Почтовый адрес:</w:t>
            </w:r>
          </w:p>
        </w:tc>
      </w:tr>
      <w:tr w:rsidR="008F5E85" w:rsidRPr="008F5E85" w:rsidTr="0044688F">
        <w:trPr>
          <w:trHeight w:val="280"/>
        </w:trPr>
        <w:tc>
          <w:tcPr>
            <w:tcW w:w="3808" w:type="dxa"/>
          </w:tcPr>
          <w:p w:rsidR="003B72AD" w:rsidRPr="008F5E85" w:rsidRDefault="003B72AD" w:rsidP="003B72AD">
            <w:pPr>
              <w:pStyle w:val="Nonformat"/>
              <w:tabs>
                <w:tab w:val="left" w:pos="993"/>
                <w:tab w:val="left" w:pos="1276"/>
              </w:tabs>
              <w:ind w:right="-1" w:firstLine="709"/>
              <w:jc w:val="both"/>
              <w:rPr>
                <w:rFonts w:ascii="Times New Roman" w:hAnsi="Times New Roman" w:cs="Times New Roman"/>
                <w:sz w:val="24"/>
                <w:szCs w:val="24"/>
                <w:lang w:eastAsia="en-US"/>
              </w:rPr>
            </w:pPr>
            <w:r w:rsidRPr="008F5E85">
              <w:rPr>
                <w:rFonts w:ascii="Times New Roman" w:hAnsi="Times New Roman" w:cs="Times New Roman"/>
                <w:sz w:val="24"/>
                <w:szCs w:val="24"/>
                <w:lang w:eastAsia="en-US"/>
              </w:rPr>
              <w:t>Кому:</w:t>
            </w:r>
          </w:p>
        </w:tc>
      </w:tr>
      <w:tr w:rsidR="008F5E85" w:rsidRPr="008F5E85" w:rsidTr="0044688F">
        <w:trPr>
          <w:trHeight w:val="253"/>
        </w:trPr>
        <w:tc>
          <w:tcPr>
            <w:tcW w:w="3808" w:type="dxa"/>
          </w:tcPr>
          <w:p w:rsidR="003B72AD" w:rsidRPr="008F5E85" w:rsidRDefault="003B72AD" w:rsidP="003B72AD">
            <w:pPr>
              <w:pStyle w:val="Nonformat"/>
              <w:tabs>
                <w:tab w:val="left" w:pos="993"/>
                <w:tab w:val="left" w:pos="1276"/>
              </w:tabs>
              <w:ind w:right="-1" w:firstLine="709"/>
              <w:jc w:val="both"/>
              <w:rPr>
                <w:rFonts w:ascii="Times New Roman" w:hAnsi="Times New Roman" w:cs="Times New Roman"/>
                <w:sz w:val="24"/>
                <w:szCs w:val="24"/>
                <w:lang w:eastAsia="en-US"/>
              </w:rPr>
            </w:pPr>
            <w:r w:rsidRPr="008F5E85">
              <w:rPr>
                <w:rFonts w:ascii="Times New Roman" w:hAnsi="Times New Roman" w:cs="Times New Roman"/>
                <w:sz w:val="24"/>
                <w:szCs w:val="24"/>
                <w:lang w:eastAsia="en-US"/>
              </w:rPr>
              <w:t>Телефон:</w:t>
            </w:r>
          </w:p>
        </w:tc>
      </w:tr>
      <w:tr w:rsidR="008F5E85" w:rsidRPr="008F5E85" w:rsidTr="0044688F">
        <w:trPr>
          <w:trHeight w:val="253"/>
        </w:trPr>
        <w:tc>
          <w:tcPr>
            <w:tcW w:w="3808" w:type="dxa"/>
          </w:tcPr>
          <w:p w:rsidR="003B72AD" w:rsidRPr="008F5E85" w:rsidRDefault="003B72AD" w:rsidP="003B72AD">
            <w:pPr>
              <w:pStyle w:val="Nonformat"/>
              <w:tabs>
                <w:tab w:val="left" w:pos="993"/>
                <w:tab w:val="left" w:pos="1276"/>
              </w:tabs>
              <w:ind w:right="-1" w:firstLine="709"/>
              <w:jc w:val="both"/>
              <w:rPr>
                <w:rFonts w:ascii="Times New Roman" w:hAnsi="Times New Roman" w:cs="Times New Roman"/>
                <w:sz w:val="24"/>
                <w:szCs w:val="24"/>
                <w:lang w:eastAsia="en-US"/>
              </w:rPr>
            </w:pPr>
            <w:r w:rsidRPr="008F5E85">
              <w:rPr>
                <w:rFonts w:ascii="Times New Roman" w:hAnsi="Times New Roman" w:cs="Times New Roman"/>
                <w:sz w:val="24"/>
                <w:szCs w:val="24"/>
                <w:lang w:eastAsia="en-US"/>
              </w:rPr>
              <w:t>Факс:</w:t>
            </w:r>
          </w:p>
        </w:tc>
      </w:tr>
      <w:tr w:rsidR="008F5E85" w:rsidRPr="008F5E85" w:rsidTr="0044688F">
        <w:trPr>
          <w:trHeight w:val="266"/>
        </w:trPr>
        <w:tc>
          <w:tcPr>
            <w:tcW w:w="3808" w:type="dxa"/>
          </w:tcPr>
          <w:p w:rsidR="003B72AD" w:rsidRPr="008F5E85" w:rsidRDefault="003B72AD" w:rsidP="003B72AD">
            <w:pPr>
              <w:pStyle w:val="Nonformat"/>
              <w:tabs>
                <w:tab w:val="left" w:pos="993"/>
                <w:tab w:val="left" w:pos="1276"/>
              </w:tabs>
              <w:ind w:right="-1" w:firstLine="709"/>
              <w:jc w:val="both"/>
              <w:rPr>
                <w:rFonts w:ascii="Times New Roman" w:hAnsi="Times New Roman" w:cs="Times New Roman"/>
                <w:sz w:val="24"/>
                <w:szCs w:val="24"/>
                <w:lang w:eastAsia="en-US"/>
              </w:rPr>
            </w:pPr>
            <w:r w:rsidRPr="008F5E85">
              <w:rPr>
                <w:rFonts w:ascii="Times New Roman" w:hAnsi="Times New Roman" w:cs="Times New Roman"/>
                <w:sz w:val="24"/>
                <w:szCs w:val="24"/>
                <w:lang w:eastAsia="en-US"/>
              </w:rPr>
              <w:t>ИНН:</w:t>
            </w:r>
          </w:p>
        </w:tc>
      </w:tr>
      <w:tr w:rsidR="008F5E85" w:rsidRPr="008F5E85" w:rsidTr="0044688F">
        <w:trPr>
          <w:trHeight w:val="253"/>
        </w:trPr>
        <w:tc>
          <w:tcPr>
            <w:tcW w:w="3808" w:type="dxa"/>
          </w:tcPr>
          <w:p w:rsidR="003B72AD" w:rsidRPr="008F5E85" w:rsidRDefault="003B72AD" w:rsidP="003B72AD">
            <w:pPr>
              <w:pStyle w:val="Nonformat"/>
              <w:tabs>
                <w:tab w:val="left" w:pos="993"/>
                <w:tab w:val="left" w:pos="1276"/>
              </w:tabs>
              <w:ind w:right="-1" w:firstLine="709"/>
              <w:jc w:val="both"/>
              <w:rPr>
                <w:rFonts w:ascii="Times New Roman" w:hAnsi="Times New Roman" w:cs="Times New Roman"/>
                <w:sz w:val="24"/>
                <w:szCs w:val="24"/>
                <w:lang w:eastAsia="en-US"/>
              </w:rPr>
            </w:pPr>
            <w:r w:rsidRPr="008F5E85">
              <w:rPr>
                <w:rFonts w:ascii="Times New Roman" w:hAnsi="Times New Roman" w:cs="Times New Roman"/>
                <w:sz w:val="24"/>
                <w:szCs w:val="24"/>
                <w:lang w:eastAsia="en-US"/>
              </w:rPr>
              <w:t>КПП:</w:t>
            </w:r>
          </w:p>
        </w:tc>
      </w:tr>
      <w:tr w:rsidR="008F5E85" w:rsidRPr="008F5E85" w:rsidTr="0044688F">
        <w:trPr>
          <w:trHeight w:val="253"/>
        </w:trPr>
        <w:tc>
          <w:tcPr>
            <w:tcW w:w="3808" w:type="dxa"/>
          </w:tcPr>
          <w:p w:rsidR="003B72AD" w:rsidRPr="008F5E85" w:rsidRDefault="003B72AD" w:rsidP="003B72AD">
            <w:pPr>
              <w:pStyle w:val="Nonformat"/>
              <w:tabs>
                <w:tab w:val="left" w:pos="993"/>
                <w:tab w:val="left" w:pos="1276"/>
              </w:tabs>
              <w:ind w:right="-1" w:firstLine="709"/>
              <w:jc w:val="both"/>
              <w:rPr>
                <w:rFonts w:ascii="Times New Roman" w:hAnsi="Times New Roman" w:cs="Times New Roman"/>
                <w:sz w:val="24"/>
                <w:szCs w:val="24"/>
                <w:lang w:eastAsia="en-US"/>
              </w:rPr>
            </w:pPr>
            <w:r w:rsidRPr="008F5E85">
              <w:rPr>
                <w:rFonts w:ascii="Times New Roman" w:hAnsi="Times New Roman" w:cs="Times New Roman"/>
                <w:sz w:val="24"/>
                <w:szCs w:val="24"/>
                <w:lang w:eastAsia="en-US"/>
              </w:rPr>
              <w:t>Банк:</w:t>
            </w:r>
          </w:p>
        </w:tc>
      </w:tr>
      <w:tr w:rsidR="008F5E85" w:rsidRPr="008F5E85" w:rsidTr="0044688F">
        <w:trPr>
          <w:trHeight w:val="253"/>
        </w:trPr>
        <w:tc>
          <w:tcPr>
            <w:tcW w:w="3808" w:type="dxa"/>
          </w:tcPr>
          <w:p w:rsidR="003B72AD" w:rsidRPr="008F5E85" w:rsidRDefault="003B72AD" w:rsidP="003B72AD">
            <w:pPr>
              <w:pStyle w:val="Nonformat"/>
              <w:tabs>
                <w:tab w:val="left" w:pos="993"/>
                <w:tab w:val="left" w:pos="1276"/>
              </w:tabs>
              <w:ind w:right="-1" w:firstLine="709"/>
              <w:jc w:val="both"/>
              <w:rPr>
                <w:rFonts w:ascii="Times New Roman" w:hAnsi="Times New Roman" w:cs="Times New Roman"/>
                <w:sz w:val="24"/>
                <w:szCs w:val="24"/>
                <w:lang w:eastAsia="en-US"/>
              </w:rPr>
            </w:pPr>
            <w:r w:rsidRPr="008F5E85">
              <w:rPr>
                <w:rFonts w:ascii="Times New Roman" w:hAnsi="Times New Roman" w:cs="Times New Roman"/>
                <w:sz w:val="24"/>
                <w:szCs w:val="24"/>
                <w:lang w:eastAsia="en-US"/>
              </w:rPr>
              <w:t>Расчетный счет:</w:t>
            </w:r>
          </w:p>
        </w:tc>
      </w:tr>
      <w:tr w:rsidR="008F5E85" w:rsidRPr="008F5E85" w:rsidTr="0044688F">
        <w:trPr>
          <w:trHeight w:val="266"/>
        </w:trPr>
        <w:tc>
          <w:tcPr>
            <w:tcW w:w="3808" w:type="dxa"/>
          </w:tcPr>
          <w:p w:rsidR="003B72AD" w:rsidRPr="008F5E85" w:rsidRDefault="003B72AD" w:rsidP="003B72AD">
            <w:pPr>
              <w:pStyle w:val="Nonformat"/>
              <w:tabs>
                <w:tab w:val="left" w:pos="993"/>
                <w:tab w:val="left" w:pos="1276"/>
              </w:tabs>
              <w:ind w:right="-1" w:firstLine="709"/>
              <w:jc w:val="both"/>
              <w:rPr>
                <w:rFonts w:ascii="Times New Roman" w:hAnsi="Times New Roman" w:cs="Times New Roman"/>
                <w:sz w:val="24"/>
                <w:szCs w:val="24"/>
                <w:lang w:eastAsia="en-US"/>
              </w:rPr>
            </w:pPr>
            <w:r w:rsidRPr="008F5E85">
              <w:rPr>
                <w:rFonts w:ascii="Times New Roman" w:hAnsi="Times New Roman" w:cs="Times New Roman"/>
                <w:sz w:val="24"/>
                <w:szCs w:val="24"/>
                <w:lang w:eastAsia="en-US"/>
              </w:rPr>
              <w:t>Корреспондентский счет:</w:t>
            </w:r>
          </w:p>
        </w:tc>
      </w:tr>
      <w:tr w:rsidR="008F5E85" w:rsidRPr="008F5E85" w:rsidTr="0044688F">
        <w:trPr>
          <w:trHeight w:val="253"/>
        </w:trPr>
        <w:tc>
          <w:tcPr>
            <w:tcW w:w="3808" w:type="dxa"/>
          </w:tcPr>
          <w:p w:rsidR="003B72AD" w:rsidRPr="008F5E85" w:rsidRDefault="003B72AD" w:rsidP="003B72AD">
            <w:pPr>
              <w:pStyle w:val="Nonformat"/>
              <w:tabs>
                <w:tab w:val="left" w:pos="993"/>
                <w:tab w:val="left" w:pos="1276"/>
              </w:tabs>
              <w:ind w:right="-1" w:firstLine="709"/>
              <w:jc w:val="both"/>
              <w:rPr>
                <w:rFonts w:ascii="Times New Roman" w:hAnsi="Times New Roman" w:cs="Times New Roman"/>
                <w:sz w:val="24"/>
                <w:szCs w:val="24"/>
                <w:lang w:eastAsia="en-US"/>
              </w:rPr>
            </w:pPr>
            <w:r w:rsidRPr="008F5E85">
              <w:rPr>
                <w:rFonts w:ascii="Times New Roman" w:hAnsi="Times New Roman" w:cs="Times New Roman"/>
                <w:sz w:val="24"/>
                <w:szCs w:val="24"/>
                <w:lang w:eastAsia="en-US"/>
              </w:rPr>
              <w:t xml:space="preserve">БИК: </w:t>
            </w:r>
          </w:p>
        </w:tc>
      </w:tr>
    </w:tbl>
    <w:p w:rsidR="003B72AD" w:rsidRPr="008F5E85" w:rsidRDefault="003B72AD" w:rsidP="00EF6516">
      <w:pPr>
        <w:pStyle w:val="a4"/>
        <w:numPr>
          <w:ilvl w:val="2"/>
          <w:numId w:val="56"/>
        </w:numPr>
        <w:tabs>
          <w:tab w:val="left" w:pos="993"/>
          <w:tab w:val="left" w:pos="1276"/>
        </w:tabs>
        <w:spacing w:after="0" w:line="240" w:lineRule="auto"/>
        <w:ind w:right="-1" w:hanging="862"/>
        <w:jc w:val="both"/>
        <w:rPr>
          <w:rFonts w:ascii="Times New Roman" w:hAnsi="Times New Roman" w:cs="Times New Roman"/>
          <w:sz w:val="24"/>
          <w:szCs w:val="24"/>
        </w:rPr>
      </w:pPr>
      <w:r w:rsidRPr="008F5E85">
        <w:rPr>
          <w:rFonts w:ascii="Times New Roman" w:hAnsi="Times New Roman" w:cs="Times New Roman"/>
          <w:sz w:val="24"/>
          <w:szCs w:val="24"/>
        </w:rPr>
        <w:t>Если</w:t>
      </w:r>
      <w:r w:rsidRPr="008F5E85">
        <w:rPr>
          <w:rFonts w:ascii="Times New Roman" w:hAnsi="Times New Roman" w:cs="Times New Roman"/>
          <w:b/>
          <w:bCs/>
          <w:sz w:val="24"/>
          <w:szCs w:val="24"/>
        </w:rPr>
        <w:t xml:space="preserve"> </w:t>
      </w:r>
      <w:r w:rsidRPr="008F5E85">
        <w:rPr>
          <w:rFonts w:ascii="Times New Roman" w:hAnsi="Times New Roman" w:cs="Times New Roman"/>
          <w:bCs/>
          <w:sz w:val="24"/>
          <w:szCs w:val="24"/>
        </w:rPr>
        <w:t>получатель</w:t>
      </w:r>
      <w:r w:rsidRPr="008F5E85">
        <w:rPr>
          <w:rFonts w:ascii="Times New Roman" w:hAnsi="Times New Roman" w:cs="Times New Roman"/>
          <w:b/>
          <w:bCs/>
          <w:sz w:val="24"/>
          <w:szCs w:val="24"/>
        </w:rPr>
        <w:t> Заказчик:</w:t>
      </w:r>
    </w:p>
    <w:tbl>
      <w:tblPr>
        <w:tblStyle w:val="46"/>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8"/>
        <w:gridCol w:w="5943"/>
      </w:tblGrid>
      <w:tr w:rsidR="008F5E85" w:rsidRPr="008F5E85" w:rsidTr="0044688F">
        <w:trPr>
          <w:trHeight w:val="276"/>
        </w:trPr>
        <w:tc>
          <w:tcPr>
            <w:tcW w:w="3898" w:type="dxa"/>
            <w:hideMark/>
          </w:tcPr>
          <w:p w:rsidR="003B72AD" w:rsidRPr="008F5E85" w:rsidRDefault="003B72AD" w:rsidP="003B72AD">
            <w:pPr>
              <w:tabs>
                <w:tab w:val="left" w:pos="993"/>
                <w:tab w:val="left" w:pos="1276"/>
              </w:tabs>
              <w:snapToGrid w:val="0"/>
              <w:spacing w:after="0"/>
              <w:ind w:right="-1" w:firstLine="709"/>
              <w:jc w:val="both"/>
              <w:rPr>
                <w:rFonts w:ascii="Times New Roman" w:hAnsi="Times New Roman" w:cs="Times New Roman"/>
                <w:sz w:val="24"/>
                <w:szCs w:val="24"/>
              </w:rPr>
            </w:pPr>
            <w:r w:rsidRPr="008F5E85">
              <w:rPr>
                <w:rFonts w:ascii="Times New Roman" w:hAnsi="Times New Roman" w:cs="Times New Roman"/>
                <w:sz w:val="24"/>
                <w:szCs w:val="24"/>
              </w:rPr>
              <w:t>Адрес места нахождения:</w:t>
            </w:r>
          </w:p>
        </w:tc>
        <w:tc>
          <w:tcPr>
            <w:tcW w:w="5943" w:type="dxa"/>
            <w:hideMark/>
          </w:tcPr>
          <w:p w:rsidR="003B72AD" w:rsidRPr="008F5E85" w:rsidRDefault="003B72AD" w:rsidP="003B72AD">
            <w:pPr>
              <w:tabs>
                <w:tab w:val="left" w:pos="993"/>
                <w:tab w:val="left" w:pos="1276"/>
              </w:tabs>
              <w:snapToGrid w:val="0"/>
              <w:spacing w:after="0"/>
              <w:ind w:right="-1"/>
              <w:jc w:val="both"/>
              <w:rPr>
                <w:rFonts w:ascii="Times New Roman" w:hAnsi="Times New Roman" w:cs="Times New Roman"/>
                <w:sz w:val="24"/>
                <w:szCs w:val="24"/>
              </w:rPr>
            </w:pPr>
            <w:proofErr w:type="gramStart"/>
            <w:r w:rsidRPr="008F5E85">
              <w:rPr>
                <w:rFonts w:ascii="Times New Roman" w:hAnsi="Times New Roman" w:cs="Times New Roman"/>
                <w:sz w:val="24"/>
                <w:szCs w:val="24"/>
              </w:rPr>
              <w:t>143005, Московская область, Одинцовский район,    г. Одинцово, ул. Луговая, д. 4</w:t>
            </w:r>
            <w:proofErr w:type="gramEnd"/>
          </w:p>
        </w:tc>
      </w:tr>
      <w:tr w:rsidR="008F5E85" w:rsidRPr="008F5E85" w:rsidTr="0044688F">
        <w:trPr>
          <w:trHeight w:val="276"/>
        </w:trPr>
        <w:tc>
          <w:tcPr>
            <w:tcW w:w="3898" w:type="dxa"/>
            <w:hideMark/>
          </w:tcPr>
          <w:p w:rsidR="003B72AD" w:rsidRPr="008F5E85" w:rsidRDefault="003B72AD" w:rsidP="003B72AD">
            <w:pPr>
              <w:tabs>
                <w:tab w:val="left" w:pos="993"/>
                <w:tab w:val="left" w:pos="1276"/>
              </w:tabs>
              <w:snapToGrid w:val="0"/>
              <w:spacing w:after="0"/>
              <w:ind w:right="-1" w:firstLine="709"/>
              <w:jc w:val="both"/>
              <w:rPr>
                <w:rFonts w:ascii="Times New Roman" w:hAnsi="Times New Roman" w:cs="Times New Roman"/>
                <w:sz w:val="24"/>
                <w:szCs w:val="24"/>
              </w:rPr>
            </w:pPr>
            <w:r w:rsidRPr="008F5E85">
              <w:rPr>
                <w:rFonts w:ascii="Times New Roman" w:hAnsi="Times New Roman" w:cs="Times New Roman"/>
                <w:sz w:val="24"/>
                <w:szCs w:val="24"/>
              </w:rPr>
              <w:t>Почтовый адрес:</w:t>
            </w:r>
          </w:p>
        </w:tc>
        <w:tc>
          <w:tcPr>
            <w:tcW w:w="5943" w:type="dxa"/>
            <w:hideMark/>
          </w:tcPr>
          <w:p w:rsidR="003B72AD" w:rsidRPr="008F5E85" w:rsidRDefault="003B72AD" w:rsidP="003B72AD">
            <w:pPr>
              <w:tabs>
                <w:tab w:val="left" w:pos="993"/>
                <w:tab w:val="left" w:pos="1276"/>
              </w:tabs>
              <w:snapToGrid w:val="0"/>
              <w:spacing w:after="0"/>
              <w:ind w:right="-1"/>
              <w:jc w:val="both"/>
              <w:rPr>
                <w:rFonts w:ascii="Times New Roman" w:hAnsi="Times New Roman" w:cs="Times New Roman"/>
                <w:sz w:val="24"/>
                <w:szCs w:val="24"/>
              </w:rPr>
            </w:pPr>
            <w:r w:rsidRPr="008F5E85">
              <w:rPr>
                <w:rFonts w:ascii="Times New Roman" w:hAnsi="Times New Roman" w:cs="Times New Roman"/>
                <w:sz w:val="24"/>
                <w:szCs w:val="24"/>
              </w:rPr>
              <w:t>143005, Московская область, г. Одинцово,                ул. Луговая, д. 4</w:t>
            </w:r>
          </w:p>
        </w:tc>
      </w:tr>
      <w:tr w:rsidR="008F5E85" w:rsidRPr="008F5E85" w:rsidTr="0044688F">
        <w:trPr>
          <w:trHeight w:val="276"/>
        </w:trPr>
        <w:tc>
          <w:tcPr>
            <w:tcW w:w="3898" w:type="dxa"/>
            <w:hideMark/>
          </w:tcPr>
          <w:p w:rsidR="003B72AD" w:rsidRPr="008F5E85" w:rsidRDefault="003B72AD" w:rsidP="003B72AD">
            <w:pPr>
              <w:tabs>
                <w:tab w:val="left" w:pos="993"/>
                <w:tab w:val="left" w:pos="1276"/>
              </w:tabs>
              <w:snapToGrid w:val="0"/>
              <w:spacing w:after="0"/>
              <w:ind w:right="-1" w:firstLine="709"/>
              <w:jc w:val="both"/>
              <w:rPr>
                <w:rFonts w:ascii="Times New Roman" w:hAnsi="Times New Roman" w:cs="Times New Roman"/>
                <w:sz w:val="24"/>
                <w:szCs w:val="24"/>
              </w:rPr>
            </w:pPr>
            <w:r w:rsidRPr="008F5E85">
              <w:rPr>
                <w:rFonts w:ascii="Times New Roman" w:hAnsi="Times New Roman" w:cs="Times New Roman"/>
                <w:sz w:val="24"/>
                <w:szCs w:val="24"/>
              </w:rPr>
              <w:t>Кому:</w:t>
            </w:r>
          </w:p>
        </w:tc>
        <w:tc>
          <w:tcPr>
            <w:tcW w:w="5943" w:type="dxa"/>
            <w:hideMark/>
          </w:tcPr>
          <w:p w:rsidR="003B72AD" w:rsidRPr="008F5E85" w:rsidRDefault="003B72AD" w:rsidP="003B72AD">
            <w:pPr>
              <w:tabs>
                <w:tab w:val="left" w:pos="993"/>
                <w:tab w:val="left" w:pos="1276"/>
              </w:tabs>
              <w:snapToGrid w:val="0"/>
              <w:spacing w:after="0"/>
              <w:ind w:right="-1" w:firstLine="18"/>
              <w:jc w:val="both"/>
              <w:rPr>
                <w:rFonts w:ascii="Times New Roman" w:hAnsi="Times New Roman" w:cs="Times New Roman"/>
                <w:sz w:val="24"/>
                <w:szCs w:val="24"/>
              </w:rPr>
            </w:pPr>
            <w:r w:rsidRPr="008F5E85">
              <w:rPr>
                <w:rFonts w:ascii="Times New Roman" w:hAnsi="Times New Roman" w:cs="Times New Roman"/>
                <w:sz w:val="24"/>
                <w:szCs w:val="24"/>
              </w:rPr>
              <w:t xml:space="preserve">Александру </w:t>
            </w:r>
            <w:proofErr w:type="spellStart"/>
            <w:r w:rsidRPr="008F5E85">
              <w:rPr>
                <w:rFonts w:ascii="Times New Roman" w:hAnsi="Times New Roman" w:cs="Times New Roman"/>
                <w:sz w:val="24"/>
                <w:szCs w:val="24"/>
              </w:rPr>
              <w:t>Лумельскому</w:t>
            </w:r>
            <w:proofErr w:type="spellEnd"/>
          </w:p>
        </w:tc>
      </w:tr>
      <w:tr w:rsidR="008F5E85" w:rsidRPr="008F5E85" w:rsidTr="0044688F">
        <w:trPr>
          <w:trHeight w:val="276"/>
        </w:trPr>
        <w:tc>
          <w:tcPr>
            <w:tcW w:w="3898" w:type="dxa"/>
            <w:hideMark/>
          </w:tcPr>
          <w:p w:rsidR="003B72AD" w:rsidRPr="008F5E85" w:rsidRDefault="003B72AD" w:rsidP="003B72AD">
            <w:pPr>
              <w:tabs>
                <w:tab w:val="left" w:pos="993"/>
                <w:tab w:val="left" w:pos="1276"/>
              </w:tabs>
              <w:snapToGrid w:val="0"/>
              <w:spacing w:after="0"/>
              <w:ind w:right="-1" w:firstLine="709"/>
              <w:jc w:val="both"/>
              <w:rPr>
                <w:rFonts w:ascii="Times New Roman" w:hAnsi="Times New Roman" w:cs="Times New Roman"/>
                <w:sz w:val="24"/>
                <w:szCs w:val="24"/>
              </w:rPr>
            </w:pPr>
            <w:r w:rsidRPr="008F5E85">
              <w:rPr>
                <w:rFonts w:ascii="Times New Roman" w:hAnsi="Times New Roman" w:cs="Times New Roman"/>
                <w:sz w:val="24"/>
                <w:szCs w:val="24"/>
              </w:rPr>
              <w:t>Телефон:</w:t>
            </w:r>
          </w:p>
        </w:tc>
        <w:tc>
          <w:tcPr>
            <w:tcW w:w="5943" w:type="dxa"/>
            <w:hideMark/>
          </w:tcPr>
          <w:p w:rsidR="003B72AD" w:rsidRPr="008F5E85" w:rsidRDefault="003B72AD" w:rsidP="003B72AD">
            <w:pPr>
              <w:tabs>
                <w:tab w:val="left" w:pos="993"/>
                <w:tab w:val="left" w:pos="1276"/>
              </w:tabs>
              <w:snapToGrid w:val="0"/>
              <w:spacing w:after="0"/>
              <w:ind w:right="-1"/>
              <w:jc w:val="both"/>
              <w:rPr>
                <w:rFonts w:ascii="Times New Roman" w:hAnsi="Times New Roman" w:cs="Times New Roman"/>
                <w:sz w:val="24"/>
                <w:szCs w:val="24"/>
              </w:rPr>
            </w:pPr>
            <w:r w:rsidRPr="008F5E85">
              <w:rPr>
                <w:rFonts w:ascii="Times New Roman" w:hAnsi="Times New Roman" w:cs="Times New Roman"/>
                <w:sz w:val="24"/>
                <w:szCs w:val="24"/>
              </w:rPr>
              <w:t>(495) 967-01-48, доб. 2146</w:t>
            </w:r>
          </w:p>
        </w:tc>
      </w:tr>
      <w:tr w:rsidR="008F5E85" w:rsidRPr="008F5E85" w:rsidTr="0044688F">
        <w:trPr>
          <w:trHeight w:val="262"/>
        </w:trPr>
        <w:tc>
          <w:tcPr>
            <w:tcW w:w="3898" w:type="dxa"/>
            <w:hideMark/>
          </w:tcPr>
          <w:p w:rsidR="003B72AD" w:rsidRPr="008F5E85" w:rsidRDefault="003B72AD" w:rsidP="003B72AD">
            <w:pPr>
              <w:tabs>
                <w:tab w:val="left" w:pos="993"/>
                <w:tab w:val="left" w:pos="1276"/>
              </w:tabs>
              <w:snapToGrid w:val="0"/>
              <w:spacing w:after="0"/>
              <w:ind w:right="-1" w:firstLine="709"/>
              <w:jc w:val="both"/>
              <w:rPr>
                <w:rFonts w:ascii="Times New Roman" w:hAnsi="Times New Roman" w:cs="Times New Roman"/>
                <w:sz w:val="24"/>
                <w:szCs w:val="24"/>
              </w:rPr>
            </w:pPr>
            <w:r w:rsidRPr="008F5E85">
              <w:rPr>
                <w:rFonts w:ascii="Times New Roman" w:hAnsi="Times New Roman" w:cs="Times New Roman"/>
                <w:sz w:val="24"/>
                <w:szCs w:val="24"/>
              </w:rPr>
              <w:t>Факс:</w:t>
            </w:r>
          </w:p>
        </w:tc>
        <w:tc>
          <w:tcPr>
            <w:tcW w:w="5943" w:type="dxa"/>
            <w:hideMark/>
          </w:tcPr>
          <w:p w:rsidR="003B72AD" w:rsidRPr="008F5E85" w:rsidRDefault="003B72AD" w:rsidP="003B72AD">
            <w:pPr>
              <w:tabs>
                <w:tab w:val="left" w:pos="993"/>
                <w:tab w:val="left" w:pos="1276"/>
              </w:tabs>
              <w:snapToGrid w:val="0"/>
              <w:spacing w:after="0"/>
              <w:ind w:right="-1"/>
              <w:jc w:val="both"/>
              <w:rPr>
                <w:rFonts w:ascii="Times New Roman" w:hAnsi="Times New Roman" w:cs="Times New Roman"/>
                <w:sz w:val="24"/>
                <w:szCs w:val="24"/>
              </w:rPr>
            </w:pPr>
            <w:r w:rsidRPr="008F5E85">
              <w:rPr>
                <w:rFonts w:ascii="Times New Roman" w:hAnsi="Times New Roman" w:cs="Times New Roman"/>
                <w:sz w:val="24"/>
                <w:szCs w:val="24"/>
              </w:rPr>
              <w:t>(495) 967-01-48, доб. 2153</w:t>
            </w:r>
          </w:p>
        </w:tc>
      </w:tr>
      <w:tr w:rsidR="008F5E85" w:rsidRPr="008F5E85" w:rsidTr="0044688F">
        <w:trPr>
          <w:trHeight w:val="276"/>
        </w:trPr>
        <w:tc>
          <w:tcPr>
            <w:tcW w:w="3898" w:type="dxa"/>
            <w:hideMark/>
          </w:tcPr>
          <w:p w:rsidR="003B72AD" w:rsidRPr="008F5E85" w:rsidRDefault="003B72AD" w:rsidP="003B72AD">
            <w:pPr>
              <w:tabs>
                <w:tab w:val="left" w:pos="993"/>
                <w:tab w:val="left" w:pos="1276"/>
              </w:tabs>
              <w:snapToGrid w:val="0"/>
              <w:spacing w:after="0"/>
              <w:ind w:right="-1" w:firstLine="709"/>
              <w:jc w:val="both"/>
              <w:rPr>
                <w:rFonts w:ascii="Times New Roman" w:hAnsi="Times New Roman" w:cs="Times New Roman"/>
                <w:sz w:val="24"/>
                <w:szCs w:val="24"/>
              </w:rPr>
            </w:pPr>
            <w:r w:rsidRPr="008F5E85">
              <w:rPr>
                <w:rFonts w:ascii="Times New Roman" w:hAnsi="Times New Roman" w:cs="Times New Roman"/>
                <w:sz w:val="24"/>
                <w:szCs w:val="24"/>
              </w:rPr>
              <w:t>ИНН:</w:t>
            </w:r>
          </w:p>
        </w:tc>
        <w:tc>
          <w:tcPr>
            <w:tcW w:w="5943" w:type="dxa"/>
            <w:hideMark/>
          </w:tcPr>
          <w:p w:rsidR="003B72AD" w:rsidRPr="008F5E85" w:rsidRDefault="003B72AD" w:rsidP="003B72AD">
            <w:pPr>
              <w:tabs>
                <w:tab w:val="left" w:pos="993"/>
                <w:tab w:val="left" w:pos="1276"/>
              </w:tabs>
              <w:snapToGrid w:val="0"/>
              <w:spacing w:after="0"/>
              <w:ind w:right="-1"/>
              <w:jc w:val="both"/>
              <w:rPr>
                <w:rFonts w:ascii="Times New Roman" w:hAnsi="Times New Roman" w:cs="Times New Roman"/>
                <w:sz w:val="24"/>
                <w:szCs w:val="24"/>
              </w:rPr>
            </w:pPr>
            <w:r w:rsidRPr="008F5E85">
              <w:rPr>
                <w:rFonts w:ascii="Times New Roman" w:hAnsi="Times New Roman" w:cs="Times New Roman"/>
                <w:sz w:val="24"/>
                <w:szCs w:val="24"/>
              </w:rPr>
              <w:t>7701897582</w:t>
            </w:r>
          </w:p>
        </w:tc>
      </w:tr>
      <w:tr w:rsidR="008F5E85" w:rsidRPr="008F5E85" w:rsidTr="0044688F">
        <w:trPr>
          <w:trHeight w:val="276"/>
        </w:trPr>
        <w:tc>
          <w:tcPr>
            <w:tcW w:w="3898" w:type="dxa"/>
            <w:hideMark/>
          </w:tcPr>
          <w:p w:rsidR="003B72AD" w:rsidRPr="008F5E85" w:rsidRDefault="003B72AD" w:rsidP="003B72AD">
            <w:pPr>
              <w:tabs>
                <w:tab w:val="left" w:pos="993"/>
                <w:tab w:val="left" w:pos="1276"/>
              </w:tabs>
              <w:snapToGrid w:val="0"/>
              <w:spacing w:after="0"/>
              <w:ind w:right="-1" w:firstLine="709"/>
              <w:jc w:val="both"/>
              <w:rPr>
                <w:rFonts w:ascii="Times New Roman" w:hAnsi="Times New Roman" w:cs="Times New Roman"/>
                <w:sz w:val="24"/>
                <w:szCs w:val="24"/>
              </w:rPr>
            </w:pPr>
            <w:r w:rsidRPr="008F5E85">
              <w:rPr>
                <w:rFonts w:ascii="Times New Roman" w:hAnsi="Times New Roman" w:cs="Times New Roman"/>
                <w:sz w:val="24"/>
                <w:szCs w:val="24"/>
              </w:rPr>
              <w:t>КПП:</w:t>
            </w:r>
          </w:p>
        </w:tc>
        <w:tc>
          <w:tcPr>
            <w:tcW w:w="5943" w:type="dxa"/>
            <w:hideMark/>
          </w:tcPr>
          <w:p w:rsidR="003B72AD" w:rsidRPr="008F5E85" w:rsidRDefault="003B72AD" w:rsidP="003B72AD">
            <w:pPr>
              <w:tabs>
                <w:tab w:val="left" w:pos="993"/>
                <w:tab w:val="left" w:pos="1276"/>
              </w:tabs>
              <w:snapToGrid w:val="0"/>
              <w:spacing w:after="0"/>
              <w:ind w:right="-1"/>
              <w:jc w:val="both"/>
              <w:rPr>
                <w:rFonts w:ascii="Times New Roman" w:hAnsi="Times New Roman" w:cs="Times New Roman"/>
                <w:sz w:val="24"/>
                <w:szCs w:val="24"/>
              </w:rPr>
            </w:pPr>
            <w:r w:rsidRPr="008F5E85">
              <w:rPr>
                <w:rFonts w:ascii="Times New Roman" w:hAnsi="Times New Roman" w:cs="Times New Roman"/>
                <w:sz w:val="24"/>
                <w:szCs w:val="24"/>
              </w:rPr>
              <w:t>503201001</w:t>
            </w:r>
          </w:p>
        </w:tc>
      </w:tr>
      <w:tr w:rsidR="008F5E85" w:rsidRPr="008F5E85" w:rsidTr="0044688F">
        <w:trPr>
          <w:trHeight w:val="262"/>
        </w:trPr>
        <w:tc>
          <w:tcPr>
            <w:tcW w:w="3898" w:type="dxa"/>
            <w:hideMark/>
          </w:tcPr>
          <w:p w:rsidR="00901202" w:rsidRPr="008F5E85" w:rsidRDefault="00901202" w:rsidP="003B72AD">
            <w:pPr>
              <w:tabs>
                <w:tab w:val="left" w:pos="993"/>
                <w:tab w:val="left" w:pos="1276"/>
              </w:tabs>
              <w:snapToGrid w:val="0"/>
              <w:spacing w:after="0"/>
              <w:ind w:right="-1" w:firstLine="709"/>
              <w:jc w:val="both"/>
              <w:rPr>
                <w:rFonts w:ascii="Times New Roman" w:hAnsi="Times New Roman" w:cs="Times New Roman"/>
                <w:sz w:val="24"/>
                <w:szCs w:val="24"/>
              </w:rPr>
            </w:pPr>
            <w:r w:rsidRPr="008F5E85">
              <w:rPr>
                <w:rFonts w:ascii="Times New Roman" w:hAnsi="Times New Roman" w:cs="Times New Roman"/>
                <w:sz w:val="24"/>
                <w:szCs w:val="24"/>
              </w:rPr>
              <w:t>Банк:</w:t>
            </w:r>
          </w:p>
        </w:tc>
        <w:tc>
          <w:tcPr>
            <w:tcW w:w="5943" w:type="dxa"/>
            <w:hideMark/>
          </w:tcPr>
          <w:p w:rsidR="00901202" w:rsidRPr="008F5E85" w:rsidRDefault="008B0C3B" w:rsidP="003B72AD">
            <w:pPr>
              <w:tabs>
                <w:tab w:val="left" w:pos="993"/>
                <w:tab w:val="left" w:pos="1276"/>
              </w:tabs>
              <w:snapToGrid w:val="0"/>
              <w:spacing w:after="0"/>
              <w:ind w:right="-1"/>
              <w:jc w:val="both"/>
              <w:rPr>
                <w:rFonts w:ascii="Times New Roman" w:hAnsi="Times New Roman" w:cs="Times New Roman"/>
                <w:sz w:val="24"/>
                <w:szCs w:val="24"/>
              </w:rPr>
            </w:pPr>
            <w:r w:rsidRPr="008F5E85">
              <w:rPr>
                <w:rFonts w:ascii="Times New Roman" w:hAnsi="Times New Roman" w:cs="Times New Roman"/>
                <w:sz w:val="24"/>
                <w:szCs w:val="24"/>
              </w:rPr>
              <w:t>ГПБ (ОАО</w:t>
            </w:r>
            <w:proofErr w:type="gramStart"/>
            <w:r w:rsidRPr="008F5E85">
              <w:rPr>
                <w:rFonts w:ascii="Times New Roman" w:hAnsi="Times New Roman" w:cs="Times New Roman"/>
                <w:sz w:val="24"/>
                <w:szCs w:val="24"/>
              </w:rPr>
              <w:t>),</w:t>
            </w:r>
            <w:r w:rsidR="00901202" w:rsidRPr="008F5E85">
              <w:rPr>
                <w:rFonts w:ascii="Times New Roman" w:hAnsi="Times New Roman" w:cs="Times New Roman"/>
                <w:sz w:val="24"/>
                <w:szCs w:val="24"/>
              </w:rPr>
              <w:t xml:space="preserve">, </w:t>
            </w:r>
            <w:proofErr w:type="gramEnd"/>
            <w:r w:rsidR="00901202" w:rsidRPr="008F5E85">
              <w:rPr>
                <w:rFonts w:ascii="Times New Roman" w:hAnsi="Times New Roman" w:cs="Times New Roman"/>
                <w:sz w:val="24"/>
                <w:szCs w:val="24"/>
              </w:rPr>
              <w:t>г. МОСКВА</w:t>
            </w:r>
          </w:p>
        </w:tc>
      </w:tr>
      <w:tr w:rsidR="008F5E85" w:rsidRPr="008F5E85" w:rsidTr="0044688F">
        <w:trPr>
          <w:trHeight w:val="276"/>
        </w:trPr>
        <w:tc>
          <w:tcPr>
            <w:tcW w:w="3898" w:type="dxa"/>
            <w:hideMark/>
          </w:tcPr>
          <w:p w:rsidR="00901202" w:rsidRPr="008F5E85" w:rsidRDefault="00901202" w:rsidP="003B72AD">
            <w:pPr>
              <w:tabs>
                <w:tab w:val="left" w:pos="993"/>
                <w:tab w:val="left" w:pos="1276"/>
              </w:tabs>
              <w:snapToGrid w:val="0"/>
              <w:spacing w:after="0"/>
              <w:ind w:right="-1" w:firstLine="709"/>
              <w:jc w:val="both"/>
              <w:rPr>
                <w:rFonts w:ascii="Times New Roman" w:hAnsi="Times New Roman" w:cs="Times New Roman"/>
                <w:sz w:val="24"/>
                <w:szCs w:val="24"/>
              </w:rPr>
            </w:pPr>
            <w:r w:rsidRPr="008F5E85">
              <w:rPr>
                <w:rFonts w:ascii="Times New Roman" w:hAnsi="Times New Roman" w:cs="Times New Roman"/>
                <w:sz w:val="24"/>
                <w:szCs w:val="24"/>
              </w:rPr>
              <w:t>Расчетный счет:</w:t>
            </w:r>
          </w:p>
        </w:tc>
        <w:tc>
          <w:tcPr>
            <w:tcW w:w="5943" w:type="dxa"/>
            <w:hideMark/>
          </w:tcPr>
          <w:p w:rsidR="00901202" w:rsidRPr="008F5E85" w:rsidRDefault="00901202" w:rsidP="003B72AD">
            <w:pPr>
              <w:tabs>
                <w:tab w:val="left" w:pos="993"/>
                <w:tab w:val="left" w:pos="1276"/>
              </w:tabs>
              <w:snapToGrid w:val="0"/>
              <w:spacing w:after="0"/>
              <w:ind w:right="-1"/>
              <w:jc w:val="both"/>
              <w:rPr>
                <w:rFonts w:ascii="Times New Roman" w:hAnsi="Times New Roman" w:cs="Times New Roman"/>
                <w:sz w:val="24"/>
                <w:szCs w:val="24"/>
              </w:rPr>
            </w:pPr>
            <w:r w:rsidRPr="008F5E85">
              <w:rPr>
                <w:rFonts w:ascii="Times New Roman" w:hAnsi="Times New Roman" w:cs="Times New Roman"/>
                <w:sz w:val="24"/>
                <w:szCs w:val="24"/>
              </w:rPr>
              <w:t>40702810692000005757</w:t>
            </w:r>
          </w:p>
        </w:tc>
      </w:tr>
      <w:tr w:rsidR="008F5E85" w:rsidRPr="008F5E85" w:rsidTr="0044688F">
        <w:trPr>
          <w:trHeight w:val="276"/>
        </w:trPr>
        <w:tc>
          <w:tcPr>
            <w:tcW w:w="3898" w:type="dxa"/>
            <w:hideMark/>
          </w:tcPr>
          <w:p w:rsidR="00901202" w:rsidRPr="008F5E85" w:rsidRDefault="00901202" w:rsidP="003B72AD">
            <w:pPr>
              <w:tabs>
                <w:tab w:val="left" w:pos="993"/>
                <w:tab w:val="left" w:pos="1276"/>
              </w:tabs>
              <w:snapToGrid w:val="0"/>
              <w:spacing w:after="0"/>
              <w:ind w:right="-1" w:firstLine="709"/>
              <w:jc w:val="both"/>
              <w:rPr>
                <w:rFonts w:ascii="Times New Roman" w:hAnsi="Times New Roman" w:cs="Times New Roman"/>
                <w:sz w:val="24"/>
                <w:szCs w:val="24"/>
              </w:rPr>
            </w:pPr>
            <w:r w:rsidRPr="008F5E85">
              <w:rPr>
                <w:rFonts w:ascii="Times New Roman" w:hAnsi="Times New Roman" w:cs="Times New Roman"/>
                <w:sz w:val="24"/>
                <w:szCs w:val="24"/>
              </w:rPr>
              <w:t>Корреспондентский счет:</w:t>
            </w:r>
          </w:p>
        </w:tc>
        <w:tc>
          <w:tcPr>
            <w:tcW w:w="5943" w:type="dxa"/>
            <w:hideMark/>
          </w:tcPr>
          <w:p w:rsidR="00901202" w:rsidRPr="008F5E85" w:rsidRDefault="00901202" w:rsidP="003B72AD">
            <w:pPr>
              <w:tabs>
                <w:tab w:val="left" w:pos="993"/>
                <w:tab w:val="left" w:pos="1276"/>
              </w:tabs>
              <w:snapToGrid w:val="0"/>
              <w:spacing w:after="0"/>
              <w:ind w:right="-1" w:firstLine="18"/>
              <w:jc w:val="both"/>
              <w:rPr>
                <w:rFonts w:ascii="Times New Roman" w:hAnsi="Times New Roman" w:cs="Times New Roman"/>
                <w:sz w:val="24"/>
                <w:szCs w:val="24"/>
              </w:rPr>
            </w:pPr>
            <w:r w:rsidRPr="008F5E85">
              <w:rPr>
                <w:rFonts w:ascii="Times New Roman" w:hAnsi="Times New Roman" w:cs="Times New Roman"/>
                <w:sz w:val="24"/>
                <w:szCs w:val="24"/>
              </w:rPr>
              <w:t>30101810200000000823</w:t>
            </w:r>
          </w:p>
        </w:tc>
      </w:tr>
      <w:tr w:rsidR="008F5E85" w:rsidRPr="008F5E85" w:rsidTr="0044688F">
        <w:trPr>
          <w:trHeight w:val="262"/>
        </w:trPr>
        <w:tc>
          <w:tcPr>
            <w:tcW w:w="3898" w:type="dxa"/>
            <w:hideMark/>
          </w:tcPr>
          <w:p w:rsidR="00901202" w:rsidRPr="008F5E85" w:rsidRDefault="00901202" w:rsidP="003B72AD">
            <w:pPr>
              <w:tabs>
                <w:tab w:val="left" w:pos="993"/>
                <w:tab w:val="left" w:pos="1276"/>
              </w:tabs>
              <w:snapToGrid w:val="0"/>
              <w:spacing w:after="0"/>
              <w:ind w:right="-1" w:firstLine="709"/>
              <w:jc w:val="both"/>
              <w:rPr>
                <w:rFonts w:ascii="Times New Roman" w:hAnsi="Times New Roman" w:cs="Times New Roman"/>
                <w:sz w:val="24"/>
                <w:szCs w:val="24"/>
              </w:rPr>
            </w:pPr>
            <w:r w:rsidRPr="008F5E85">
              <w:rPr>
                <w:rFonts w:ascii="Times New Roman" w:hAnsi="Times New Roman" w:cs="Times New Roman"/>
                <w:sz w:val="24"/>
                <w:szCs w:val="24"/>
              </w:rPr>
              <w:t>БИК:</w:t>
            </w:r>
          </w:p>
        </w:tc>
        <w:tc>
          <w:tcPr>
            <w:tcW w:w="5943" w:type="dxa"/>
            <w:hideMark/>
          </w:tcPr>
          <w:p w:rsidR="00901202" w:rsidRPr="008F5E85" w:rsidRDefault="00901202" w:rsidP="003B72AD">
            <w:pPr>
              <w:tabs>
                <w:tab w:val="left" w:pos="993"/>
                <w:tab w:val="left" w:pos="1276"/>
              </w:tabs>
              <w:snapToGrid w:val="0"/>
              <w:spacing w:after="0"/>
              <w:ind w:right="-1"/>
              <w:jc w:val="both"/>
              <w:rPr>
                <w:rFonts w:ascii="Times New Roman" w:hAnsi="Times New Roman" w:cs="Times New Roman"/>
                <w:sz w:val="24"/>
                <w:szCs w:val="24"/>
              </w:rPr>
            </w:pPr>
            <w:r w:rsidRPr="008F5E85">
              <w:rPr>
                <w:rFonts w:ascii="Times New Roman" w:hAnsi="Times New Roman" w:cs="Times New Roman"/>
                <w:sz w:val="24"/>
                <w:szCs w:val="24"/>
              </w:rPr>
              <w:t>044525823</w:t>
            </w:r>
          </w:p>
        </w:tc>
      </w:tr>
    </w:tbl>
    <w:p w:rsidR="00644A2D" w:rsidRPr="008F5E85" w:rsidRDefault="00644A2D" w:rsidP="003B72AD">
      <w:pPr>
        <w:tabs>
          <w:tab w:val="left" w:pos="993"/>
          <w:tab w:val="left" w:pos="1276"/>
        </w:tabs>
        <w:spacing w:after="0" w:line="240" w:lineRule="auto"/>
        <w:ind w:right="-1" w:firstLine="709"/>
        <w:jc w:val="both"/>
        <w:rPr>
          <w:rFonts w:ascii="Times New Roman" w:hAnsi="Times New Roman"/>
          <w:sz w:val="24"/>
          <w:szCs w:val="24"/>
        </w:rPr>
      </w:pP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Все протоколы встреч и/или совещаний, подготовленные Заказчиком и отправленные в адрес Генерального Подрядчика или Генерального Подрядчика и третьих лиц, являются официальными, а информация, содержащаяся в них, приравнивается к официальному уведомлению </w:t>
      </w:r>
      <w:r w:rsidR="0014651F" w:rsidRPr="008F5E85">
        <w:rPr>
          <w:rFonts w:ascii="Times New Roman" w:hAnsi="Times New Roman" w:cs="Times New Roman"/>
          <w:sz w:val="24"/>
          <w:szCs w:val="24"/>
        </w:rPr>
        <w:t>Заказчиком Генерального Подрядчика</w:t>
      </w:r>
      <w:r w:rsidRPr="008F5E85">
        <w:rPr>
          <w:rFonts w:ascii="Times New Roman" w:hAnsi="Times New Roman" w:cs="Times New Roman"/>
          <w:sz w:val="24"/>
          <w:szCs w:val="24"/>
        </w:rPr>
        <w:t>.</w:t>
      </w:r>
    </w:p>
    <w:p w:rsidR="001A7047" w:rsidRPr="008F5E85" w:rsidRDefault="001A7047" w:rsidP="00B71DF8">
      <w:pPr>
        <w:pStyle w:val="a4"/>
        <w:tabs>
          <w:tab w:val="left" w:pos="993"/>
          <w:tab w:val="left" w:pos="1276"/>
        </w:tabs>
        <w:spacing w:after="0" w:line="240" w:lineRule="auto"/>
        <w:ind w:left="0" w:right="-1" w:firstLine="709"/>
        <w:jc w:val="both"/>
        <w:rPr>
          <w:rFonts w:ascii="Times New Roman" w:hAnsi="Times New Roman"/>
          <w:b/>
          <w:caps/>
          <w:sz w:val="24"/>
          <w:szCs w:val="24"/>
        </w:rPr>
      </w:pPr>
    </w:p>
    <w:p w:rsidR="00CC4F8F" w:rsidRPr="008F5E85" w:rsidRDefault="00CC4F8F" w:rsidP="00B71DF8">
      <w:pPr>
        <w:pStyle w:val="a4"/>
        <w:numPr>
          <w:ilvl w:val="0"/>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b/>
          <w:caps/>
          <w:sz w:val="24"/>
          <w:szCs w:val="24"/>
        </w:rPr>
        <w:t>ОБСТОЯТЕЛЬСТВА НЕПРЕОДОЛИМОЙ СИЛЫ</w:t>
      </w:r>
    </w:p>
    <w:p w:rsidR="001A7047" w:rsidRPr="008F5E85" w:rsidRDefault="001A7047"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proofErr w:type="gramStart"/>
      <w:r w:rsidRPr="008F5E85">
        <w:rPr>
          <w:rFonts w:ascii="Times New Roman" w:hAnsi="Times New Roman" w:cs="Times New Roman"/>
          <w:sz w:val="24"/>
          <w:szCs w:val="24"/>
        </w:rPr>
        <w:t xml:space="preserve">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w:t>
      </w:r>
      <w:r w:rsidR="00317798" w:rsidRPr="008F5E85">
        <w:rPr>
          <w:rFonts w:ascii="Times New Roman" w:hAnsi="Times New Roman" w:cs="Times New Roman"/>
          <w:sz w:val="24"/>
          <w:szCs w:val="24"/>
        </w:rPr>
        <w:t xml:space="preserve">Обстоятельств </w:t>
      </w:r>
      <w:r w:rsidRPr="008F5E85">
        <w:rPr>
          <w:rFonts w:ascii="Times New Roman" w:hAnsi="Times New Roman" w:cs="Times New Roman"/>
          <w:sz w:val="24"/>
          <w:szCs w:val="24"/>
        </w:rPr>
        <w:t xml:space="preserve">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разумными мерами, </w:t>
      </w:r>
      <w:r w:rsidR="00A03350" w:rsidRPr="008F5E85">
        <w:rPr>
          <w:rFonts w:ascii="Times New Roman" w:hAnsi="Times New Roman" w:cs="Times New Roman"/>
          <w:sz w:val="24"/>
          <w:szCs w:val="24"/>
        </w:rPr>
        <w:t>в том числе</w:t>
      </w:r>
      <w:r w:rsidRPr="008F5E85">
        <w:rPr>
          <w:rFonts w:ascii="Times New Roman" w:hAnsi="Times New Roman" w:cs="Times New Roman"/>
          <w:sz w:val="24"/>
          <w:szCs w:val="24"/>
        </w:rPr>
        <w:t xml:space="preserve"> объявленными и фактическими военными действиями; гражданской войной;</w:t>
      </w:r>
      <w:proofErr w:type="gramEnd"/>
      <w:r w:rsidRPr="008F5E85">
        <w:rPr>
          <w:rFonts w:ascii="Times New Roman" w:hAnsi="Times New Roman" w:cs="Times New Roman"/>
          <w:sz w:val="24"/>
          <w:szCs w:val="24"/>
        </w:rPr>
        <w:t xml:space="preserve"> эпидемиями; эмбарго; запретами компетентных органов (за исключением запретов, наложенных в связи с нарушением Генеральным Подрядчиком, его Субподрядчиками </w:t>
      </w:r>
      <w:r w:rsidR="005D3FCB" w:rsidRPr="008F5E85">
        <w:rPr>
          <w:rFonts w:ascii="Times New Roman" w:hAnsi="Times New Roman" w:cs="Times New Roman"/>
          <w:sz w:val="24"/>
          <w:szCs w:val="24"/>
        </w:rPr>
        <w:t>Законодательства</w:t>
      </w:r>
      <w:r w:rsidRPr="008F5E85">
        <w:rPr>
          <w:rFonts w:ascii="Times New Roman" w:hAnsi="Times New Roman" w:cs="Times New Roman"/>
          <w:sz w:val="24"/>
          <w:szCs w:val="24"/>
        </w:rPr>
        <w:t xml:space="preserve"> РФ), </w:t>
      </w:r>
      <w:r w:rsidRPr="008F5E85">
        <w:rPr>
          <w:rFonts w:ascii="Times New Roman" w:hAnsi="Times New Roman" w:cs="Times New Roman"/>
          <w:sz w:val="24"/>
          <w:szCs w:val="24"/>
        </w:rPr>
        <w:lastRenderedPageBreak/>
        <w:t xml:space="preserve">касающихся деятельности, являющейся предметом настоящего Договора; землетрясениями; наводнениями; пожарами и другими стихийными бедствиями согласно </w:t>
      </w:r>
      <w:r w:rsidR="005F2590" w:rsidRPr="008F5E85">
        <w:rPr>
          <w:rFonts w:ascii="Times New Roman" w:hAnsi="Times New Roman" w:cs="Times New Roman"/>
          <w:sz w:val="24"/>
          <w:szCs w:val="24"/>
        </w:rPr>
        <w:t>Законодательству РФ</w:t>
      </w:r>
      <w:r w:rsidRPr="008F5E85">
        <w:rPr>
          <w:rFonts w:ascii="Times New Roman" w:hAnsi="Times New Roman" w:cs="Times New Roman"/>
          <w:sz w:val="24"/>
          <w:szCs w:val="24"/>
        </w:rPr>
        <w:t xml:space="preserve">.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w:t>
      </w:r>
      <w:r w:rsidR="005F2590" w:rsidRPr="008F5E85">
        <w:rPr>
          <w:rFonts w:ascii="Times New Roman" w:hAnsi="Times New Roman" w:cs="Times New Roman"/>
          <w:sz w:val="24"/>
          <w:szCs w:val="24"/>
        </w:rPr>
        <w:t>Обстоятельства непреодолимой силы</w:t>
      </w:r>
      <w:r w:rsidRPr="008F5E85">
        <w:rPr>
          <w:rFonts w:ascii="Times New Roman" w:hAnsi="Times New Roman" w:cs="Times New Roman"/>
          <w:sz w:val="24"/>
          <w:szCs w:val="24"/>
        </w:rPr>
        <w:t>.</w:t>
      </w: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proofErr w:type="gramStart"/>
      <w:r w:rsidRPr="008F5E85">
        <w:rPr>
          <w:rFonts w:ascii="Times New Roman" w:hAnsi="Times New Roman" w:cs="Times New Roman"/>
          <w:sz w:val="24"/>
          <w:szCs w:val="24"/>
        </w:rPr>
        <w:t xml:space="preserve">Затронутая </w:t>
      </w:r>
      <w:r w:rsidR="005F2590" w:rsidRPr="008F5E85">
        <w:rPr>
          <w:rFonts w:ascii="Times New Roman" w:hAnsi="Times New Roman" w:cs="Times New Roman"/>
          <w:sz w:val="24"/>
          <w:szCs w:val="24"/>
        </w:rPr>
        <w:t xml:space="preserve">Обстоятельствами </w:t>
      </w:r>
      <w:r w:rsidRPr="008F5E85">
        <w:rPr>
          <w:rFonts w:ascii="Times New Roman" w:hAnsi="Times New Roman" w:cs="Times New Roman"/>
          <w:sz w:val="24"/>
          <w:szCs w:val="24"/>
        </w:rPr>
        <w:t xml:space="preserve">непреодолимой силы Сторона без промедления, но не позднее, чем через 10 (десять) </w:t>
      </w:r>
      <w:r w:rsidR="002E3C3A" w:rsidRPr="008F5E85">
        <w:rPr>
          <w:rFonts w:ascii="Times New Roman" w:hAnsi="Times New Roman" w:cs="Times New Roman"/>
          <w:sz w:val="24"/>
          <w:szCs w:val="24"/>
        </w:rPr>
        <w:t xml:space="preserve">Календарных </w:t>
      </w:r>
      <w:r w:rsidRPr="008F5E85">
        <w:rPr>
          <w:rFonts w:ascii="Times New Roman" w:hAnsi="Times New Roman" w:cs="Times New Roman"/>
          <w:sz w:val="24"/>
          <w:szCs w:val="24"/>
        </w:rPr>
        <w:t xml:space="preserve">дней после наступления </w:t>
      </w:r>
      <w:r w:rsidR="00317798" w:rsidRPr="008F5E85">
        <w:rPr>
          <w:rFonts w:ascii="Times New Roman" w:hAnsi="Times New Roman" w:cs="Times New Roman"/>
          <w:sz w:val="24"/>
          <w:szCs w:val="24"/>
        </w:rPr>
        <w:t xml:space="preserve">Обстоятельств </w:t>
      </w:r>
      <w:r w:rsidRPr="008F5E85">
        <w:rPr>
          <w:rFonts w:ascii="Times New Roman" w:hAnsi="Times New Roman" w:cs="Times New Roman"/>
          <w:sz w:val="24"/>
          <w:szCs w:val="24"/>
        </w:rPr>
        <w:t xml:space="preserve">непреодолимой силы, направляет письменное уведомление другой Стороне об этих обстоятельствах и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вызванных указанными </w:t>
      </w:r>
      <w:r w:rsidR="00317798" w:rsidRPr="008F5E85">
        <w:rPr>
          <w:rFonts w:ascii="Times New Roman" w:hAnsi="Times New Roman" w:cs="Times New Roman"/>
          <w:sz w:val="24"/>
          <w:szCs w:val="24"/>
        </w:rPr>
        <w:t xml:space="preserve">Обстоятельствами </w:t>
      </w:r>
      <w:r w:rsidRPr="008F5E85">
        <w:rPr>
          <w:rFonts w:ascii="Times New Roman" w:hAnsi="Times New Roman" w:cs="Times New Roman"/>
          <w:sz w:val="24"/>
          <w:szCs w:val="24"/>
        </w:rPr>
        <w:t>непреодолимой силы.</w:t>
      </w:r>
      <w:proofErr w:type="gramEnd"/>
      <w:r w:rsidRPr="008F5E85">
        <w:rPr>
          <w:rFonts w:ascii="Times New Roman" w:hAnsi="Times New Roman" w:cs="Times New Roman"/>
          <w:sz w:val="24"/>
          <w:szCs w:val="24"/>
        </w:rPr>
        <w:t xml:space="preserve"> Сторона, для которой создались </w:t>
      </w:r>
      <w:r w:rsidR="00317798" w:rsidRPr="008F5E85">
        <w:rPr>
          <w:rFonts w:ascii="Times New Roman" w:hAnsi="Times New Roman" w:cs="Times New Roman"/>
          <w:sz w:val="24"/>
          <w:szCs w:val="24"/>
        </w:rPr>
        <w:t xml:space="preserve">Обстоятельства </w:t>
      </w:r>
      <w:r w:rsidRPr="008F5E85">
        <w:rPr>
          <w:rFonts w:ascii="Times New Roman" w:hAnsi="Times New Roman" w:cs="Times New Roman"/>
          <w:sz w:val="24"/>
          <w:szCs w:val="24"/>
        </w:rPr>
        <w:t xml:space="preserve">непреодолимой силы, должна также без промедления, но не позднее, чем через 10 (десять) </w:t>
      </w:r>
      <w:r w:rsidR="00FC4531" w:rsidRPr="008F5E85">
        <w:rPr>
          <w:rFonts w:ascii="Times New Roman" w:hAnsi="Times New Roman" w:cs="Times New Roman"/>
          <w:sz w:val="24"/>
          <w:szCs w:val="24"/>
        </w:rPr>
        <w:t xml:space="preserve">Календарных </w:t>
      </w:r>
      <w:r w:rsidRPr="008F5E85">
        <w:rPr>
          <w:rFonts w:ascii="Times New Roman" w:hAnsi="Times New Roman" w:cs="Times New Roman"/>
          <w:sz w:val="24"/>
          <w:szCs w:val="24"/>
        </w:rPr>
        <w:t>дней, известить путем направления письменного уведомления другую Сторону о прекращении этих обстоятельств. По совершении действий, указанных в настоящей статье Договора, Стороны в кратчайшие сроки согласовывают действия, которые должны быть предприняты Сторонами.</w:t>
      </w:r>
    </w:p>
    <w:p w:rsidR="00CC4F8F" w:rsidRPr="008F5E85" w:rsidRDefault="0020765A"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Не извещение</w:t>
      </w:r>
      <w:r w:rsidR="00CC4F8F" w:rsidRPr="008F5E85">
        <w:rPr>
          <w:rFonts w:ascii="Times New Roman" w:hAnsi="Times New Roman" w:cs="Times New Roman"/>
          <w:sz w:val="24"/>
          <w:szCs w:val="24"/>
        </w:rPr>
        <w:t xml:space="preserve"> или несвоевременное извещение затронутой Стороной о наступлении </w:t>
      </w:r>
      <w:r w:rsidR="00317798" w:rsidRPr="008F5E85">
        <w:rPr>
          <w:rFonts w:ascii="Times New Roman" w:hAnsi="Times New Roman" w:cs="Times New Roman"/>
          <w:sz w:val="24"/>
          <w:szCs w:val="24"/>
        </w:rPr>
        <w:t xml:space="preserve">Обстоятельств </w:t>
      </w:r>
      <w:r w:rsidR="00CC4F8F" w:rsidRPr="008F5E85">
        <w:rPr>
          <w:rFonts w:ascii="Times New Roman" w:hAnsi="Times New Roman" w:cs="Times New Roman"/>
          <w:sz w:val="24"/>
          <w:szCs w:val="24"/>
        </w:rPr>
        <w:t>непреодолимой силы другой Стороны влечет за собой утрату права ссылаться на эти обстоятельства.</w:t>
      </w: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w:t>
      </w:r>
      <w:r w:rsidR="005D3FCB" w:rsidRPr="008F5E85">
        <w:rPr>
          <w:rFonts w:ascii="Times New Roman" w:hAnsi="Times New Roman" w:cs="Times New Roman"/>
          <w:sz w:val="24"/>
          <w:szCs w:val="24"/>
        </w:rPr>
        <w:t>О</w:t>
      </w:r>
      <w:r w:rsidRPr="008F5E85">
        <w:rPr>
          <w:rFonts w:ascii="Times New Roman" w:hAnsi="Times New Roman" w:cs="Times New Roman"/>
          <w:sz w:val="24"/>
          <w:szCs w:val="24"/>
        </w:rPr>
        <w:t xml:space="preserve">бстоятельствами непреодолимой силы, не влечет освобождение этой Стороны от ответственности за неисполнение иных ее обязательств, </w:t>
      </w:r>
      <w:r w:rsidR="005D3FCB" w:rsidRPr="008F5E85">
        <w:rPr>
          <w:rFonts w:ascii="Times New Roman" w:hAnsi="Times New Roman" w:cs="Times New Roman"/>
          <w:sz w:val="24"/>
          <w:szCs w:val="24"/>
        </w:rPr>
        <w:t>которые могут быть исполнены вне зависимости от таких обстоятельств</w:t>
      </w:r>
      <w:r w:rsidRPr="008F5E85">
        <w:rPr>
          <w:rFonts w:ascii="Times New Roman" w:hAnsi="Times New Roman" w:cs="Times New Roman"/>
          <w:sz w:val="24"/>
          <w:szCs w:val="24"/>
        </w:rPr>
        <w:t>.</w:t>
      </w: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Если невозможность полного или частичного исполнения обязательства будет существовать свыше 6 (шести)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В течение 10 (десяти) </w:t>
      </w:r>
      <w:r w:rsidR="002E3C3A" w:rsidRPr="008F5E85">
        <w:rPr>
          <w:rFonts w:ascii="Times New Roman" w:hAnsi="Times New Roman" w:cs="Times New Roman"/>
          <w:sz w:val="24"/>
          <w:szCs w:val="24"/>
        </w:rPr>
        <w:t xml:space="preserve">Календарных </w:t>
      </w:r>
      <w:r w:rsidRPr="008F5E85">
        <w:rPr>
          <w:rFonts w:ascii="Times New Roman" w:hAnsi="Times New Roman" w:cs="Times New Roman"/>
          <w:sz w:val="24"/>
          <w:szCs w:val="24"/>
        </w:rPr>
        <w:t xml:space="preserve">дней после наступления </w:t>
      </w:r>
      <w:r w:rsidR="00317798" w:rsidRPr="008F5E85">
        <w:rPr>
          <w:rFonts w:ascii="Times New Roman" w:hAnsi="Times New Roman" w:cs="Times New Roman"/>
          <w:sz w:val="24"/>
          <w:szCs w:val="24"/>
        </w:rPr>
        <w:t xml:space="preserve">Обстоятельств </w:t>
      </w:r>
      <w:r w:rsidRPr="008F5E85">
        <w:rPr>
          <w:rFonts w:ascii="Times New Roman" w:hAnsi="Times New Roman" w:cs="Times New Roman"/>
          <w:sz w:val="24"/>
          <w:szCs w:val="24"/>
        </w:rPr>
        <w:t xml:space="preserve">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w:t>
      </w:r>
      <w:r w:rsidR="00317798" w:rsidRPr="008F5E85">
        <w:rPr>
          <w:rFonts w:ascii="Times New Roman" w:hAnsi="Times New Roman" w:cs="Times New Roman"/>
          <w:sz w:val="24"/>
          <w:szCs w:val="24"/>
        </w:rPr>
        <w:t xml:space="preserve">Обстоятельства </w:t>
      </w:r>
      <w:r w:rsidRPr="008F5E85">
        <w:rPr>
          <w:rFonts w:ascii="Times New Roman" w:hAnsi="Times New Roman" w:cs="Times New Roman"/>
          <w:sz w:val="24"/>
          <w:szCs w:val="24"/>
        </w:rPr>
        <w:t xml:space="preserve">непреодолимой силы. Если </w:t>
      </w:r>
      <w:r w:rsidR="00947FF2" w:rsidRPr="008F5E85">
        <w:rPr>
          <w:rFonts w:ascii="Times New Roman" w:hAnsi="Times New Roman" w:cs="Times New Roman"/>
          <w:sz w:val="24"/>
          <w:szCs w:val="24"/>
        </w:rPr>
        <w:t xml:space="preserve">Сторона </w:t>
      </w:r>
      <w:r w:rsidRPr="008F5E85">
        <w:rPr>
          <w:rFonts w:ascii="Times New Roman" w:hAnsi="Times New Roman" w:cs="Times New Roman"/>
          <w:sz w:val="24"/>
          <w:szCs w:val="24"/>
        </w:rPr>
        <w:t>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настоящему Договору.</w:t>
      </w:r>
    </w:p>
    <w:p w:rsidR="001A7047" w:rsidRPr="008F5E85" w:rsidRDefault="001A7047"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CC4F8F" w:rsidRPr="008F5E85" w:rsidRDefault="00CC4F8F" w:rsidP="00B71DF8">
      <w:pPr>
        <w:pStyle w:val="a4"/>
        <w:numPr>
          <w:ilvl w:val="0"/>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b/>
          <w:caps/>
          <w:sz w:val="24"/>
          <w:szCs w:val="24"/>
        </w:rPr>
        <w:t>ПРИМЕНИМОЕ ПРАВО И РАЗРЕШЕНИЕ СПОРОВ</w:t>
      </w:r>
    </w:p>
    <w:p w:rsidR="001A7047" w:rsidRPr="008F5E85" w:rsidRDefault="001A7047"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CC4F8F" w:rsidRPr="008F5E85" w:rsidRDefault="005D3FCB"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Настоящий Договор регулируется в соответствии с Законодательством РФ</w:t>
      </w:r>
      <w:r w:rsidR="00CC4F8F" w:rsidRPr="008F5E85">
        <w:rPr>
          <w:rFonts w:ascii="Times New Roman" w:hAnsi="Times New Roman" w:cs="Times New Roman"/>
          <w:sz w:val="24"/>
          <w:szCs w:val="24"/>
        </w:rPr>
        <w:t>.</w:t>
      </w: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В случае возникновения</w:t>
      </w:r>
      <w:r w:rsidR="005D3FCB" w:rsidRPr="008F5E85">
        <w:rPr>
          <w:rFonts w:ascii="Times New Roman" w:hAnsi="Times New Roman" w:cs="Times New Roman"/>
          <w:sz w:val="24"/>
          <w:szCs w:val="24"/>
        </w:rPr>
        <w:t xml:space="preserve"> споров, </w:t>
      </w:r>
      <w:r w:rsidRPr="008F5E85">
        <w:rPr>
          <w:rFonts w:ascii="Times New Roman" w:hAnsi="Times New Roman" w:cs="Times New Roman"/>
          <w:sz w:val="24"/>
          <w:szCs w:val="24"/>
        </w:rPr>
        <w:t>Стороны примут все меры к разрешению их путем переговоров.</w:t>
      </w:r>
      <w:r w:rsidR="00255B9C" w:rsidRPr="008F5E85">
        <w:rPr>
          <w:rFonts w:ascii="Times New Roman" w:hAnsi="Times New Roman" w:cs="Times New Roman"/>
          <w:sz w:val="24"/>
          <w:szCs w:val="24"/>
        </w:rPr>
        <w:t xml:space="preserve"> </w:t>
      </w:r>
      <w:r w:rsidRPr="008F5E85">
        <w:rPr>
          <w:rFonts w:ascii="Times New Roman" w:hAnsi="Times New Roman" w:cs="Times New Roman"/>
          <w:sz w:val="24"/>
          <w:szCs w:val="24"/>
        </w:rPr>
        <w:t>В случае невозможности разрешения споров путем переговоров, споры</w:t>
      </w:r>
      <w:r w:rsidR="005D3FCB" w:rsidRPr="008F5E85">
        <w:rPr>
          <w:rFonts w:ascii="Times New Roman" w:hAnsi="Times New Roman" w:cs="Times New Roman"/>
          <w:sz w:val="24"/>
          <w:szCs w:val="24"/>
        </w:rPr>
        <w:t xml:space="preserve">, в том числе связанные с заключением, исполнением, расторжением, недействительностью настоящего Договора, </w:t>
      </w:r>
      <w:r w:rsidRPr="008F5E85">
        <w:rPr>
          <w:rFonts w:ascii="Times New Roman" w:hAnsi="Times New Roman" w:cs="Times New Roman"/>
          <w:sz w:val="24"/>
          <w:szCs w:val="24"/>
        </w:rPr>
        <w:t xml:space="preserve">передаются на рассмотрение в Арбитражный суд </w:t>
      </w:r>
      <w:r w:rsidR="005D3FCB" w:rsidRPr="008F5E85">
        <w:rPr>
          <w:rFonts w:ascii="Times New Roman" w:hAnsi="Times New Roman" w:cs="Times New Roman"/>
          <w:sz w:val="24"/>
          <w:szCs w:val="24"/>
        </w:rPr>
        <w:t>города</w:t>
      </w:r>
      <w:r w:rsidRPr="008F5E85">
        <w:rPr>
          <w:rFonts w:ascii="Times New Roman" w:hAnsi="Times New Roman" w:cs="Times New Roman"/>
          <w:sz w:val="24"/>
          <w:szCs w:val="24"/>
        </w:rPr>
        <w:t xml:space="preserve"> Москвы. </w:t>
      </w:r>
    </w:p>
    <w:p w:rsidR="001A7047" w:rsidRPr="008F5E85" w:rsidRDefault="001A7047"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CC4F8F" w:rsidRPr="008F5E85" w:rsidRDefault="00CC4F8F" w:rsidP="00B71DF8">
      <w:pPr>
        <w:pStyle w:val="a4"/>
        <w:numPr>
          <w:ilvl w:val="0"/>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b/>
          <w:caps/>
          <w:sz w:val="24"/>
          <w:szCs w:val="24"/>
        </w:rPr>
        <w:t xml:space="preserve">Конфиденциальность </w:t>
      </w:r>
    </w:p>
    <w:p w:rsidR="001A7047" w:rsidRPr="008F5E85" w:rsidRDefault="001A7047"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Стороны обязуются охранять конфиденциальность всей информации, </w:t>
      </w:r>
      <w:r w:rsidR="005F2590" w:rsidRPr="008F5E85">
        <w:rPr>
          <w:rFonts w:ascii="Times New Roman" w:hAnsi="Times New Roman" w:cs="Times New Roman"/>
          <w:sz w:val="24"/>
          <w:szCs w:val="24"/>
        </w:rPr>
        <w:t xml:space="preserve">предоставленной </w:t>
      </w:r>
      <w:r w:rsidR="00FB223C" w:rsidRPr="008F5E85">
        <w:rPr>
          <w:rFonts w:ascii="Times New Roman" w:hAnsi="Times New Roman" w:cs="Times New Roman"/>
          <w:sz w:val="24"/>
          <w:szCs w:val="24"/>
        </w:rPr>
        <w:t xml:space="preserve">другой </w:t>
      </w:r>
      <w:r w:rsidR="00FB223C" w:rsidRPr="008F5E85">
        <w:rPr>
          <w:rFonts w:ascii="Times New Roman" w:hAnsi="Times New Roman" w:cs="Times New Roman"/>
          <w:noProof/>
          <w:sz w:val="24"/>
          <w:szCs w:val="24"/>
        </w:rPr>
        <w:t>Стороной</w:t>
      </w:r>
      <w:r w:rsidRPr="008F5E85">
        <w:rPr>
          <w:rFonts w:ascii="Times New Roman" w:hAnsi="Times New Roman" w:cs="Times New Roman"/>
          <w:sz w:val="24"/>
          <w:szCs w:val="24"/>
        </w:rPr>
        <w:t>, и не будут раскрывать или передавать третьим лицам такую информацию, за исключением случаев</w:t>
      </w:r>
      <w:r w:rsidR="005F2590" w:rsidRPr="008F5E85">
        <w:rPr>
          <w:rFonts w:ascii="Times New Roman" w:hAnsi="Times New Roman" w:cs="Times New Roman"/>
          <w:sz w:val="24"/>
          <w:szCs w:val="24"/>
        </w:rPr>
        <w:t>,</w:t>
      </w:r>
      <w:r w:rsidRPr="008F5E85">
        <w:rPr>
          <w:rFonts w:ascii="Times New Roman" w:hAnsi="Times New Roman" w:cs="Times New Roman"/>
          <w:sz w:val="24"/>
          <w:szCs w:val="24"/>
        </w:rPr>
        <w:t xml:space="preserve"> когда на это было получено письменное согласие другой Стороны</w:t>
      </w:r>
      <w:r w:rsidR="00B6313F" w:rsidRPr="008F5E85">
        <w:rPr>
          <w:rFonts w:ascii="Times New Roman" w:hAnsi="Times New Roman" w:cs="Times New Roman"/>
          <w:sz w:val="24"/>
          <w:szCs w:val="24"/>
        </w:rPr>
        <w:t xml:space="preserve"> или такое раскрытие информации требуется в соответствии с</w:t>
      </w:r>
      <w:r w:rsidR="00FB223C" w:rsidRPr="008F5E85">
        <w:rPr>
          <w:rFonts w:ascii="Times New Roman" w:hAnsi="Times New Roman" w:cs="Times New Roman"/>
          <w:sz w:val="24"/>
          <w:szCs w:val="24"/>
        </w:rPr>
        <w:t xml:space="preserve"> законодательством Российской </w:t>
      </w:r>
      <w:r w:rsidR="00FB223C" w:rsidRPr="008F5E85">
        <w:rPr>
          <w:rFonts w:ascii="Times New Roman" w:hAnsi="Times New Roman" w:cs="Times New Roman"/>
          <w:noProof/>
          <w:sz w:val="24"/>
          <w:szCs w:val="24"/>
        </w:rPr>
        <w:t>Ф</w:t>
      </w:r>
      <w:r w:rsidR="00B6313F" w:rsidRPr="008F5E85">
        <w:rPr>
          <w:rFonts w:ascii="Times New Roman" w:hAnsi="Times New Roman" w:cs="Times New Roman"/>
          <w:noProof/>
          <w:sz w:val="24"/>
          <w:szCs w:val="24"/>
        </w:rPr>
        <w:t>ед</w:t>
      </w:r>
      <w:r w:rsidR="00FB223C" w:rsidRPr="008F5E85">
        <w:rPr>
          <w:rFonts w:ascii="Times New Roman" w:hAnsi="Times New Roman" w:cs="Times New Roman"/>
          <w:noProof/>
          <w:sz w:val="24"/>
          <w:szCs w:val="24"/>
        </w:rPr>
        <w:t>е</w:t>
      </w:r>
      <w:r w:rsidR="00B6313F" w:rsidRPr="008F5E85">
        <w:rPr>
          <w:rFonts w:ascii="Times New Roman" w:hAnsi="Times New Roman" w:cs="Times New Roman"/>
          <w:noProof/>
          <w:sz w:val="24"/>
          <w:szCs w:val="24"/>
        </w:rPr>
        <w:t>рации уполномоченн</w:t>
      </w:r>
      <w:r w:rsidR="00FB223C" w:rsidRPr="008F5E85">
        <w:rPr>
          <w:rFonts w:ascii="Times New Roman" w:hAnsi="Times New Roman" w:cs="Times New Roman"/>
          <w:noProof/>
          <w:sz w:val="24"/>
          <w:szCs w:val="24"/>
        </w:rPr>
        <w:t>ым</w:t>
      </w:r>
      <w:r w:rsidR="00B6313F" w:rsidRPr="008F5E85">
        <w:rPr>
          <w:rFonts w:ascii="Times New Roman" w:hAnsi="Times New Roman" w:cs="Times New Roman"/>
          <w:sz w:val="24"/>
          <w:szCs w:val="24"/>
        </w:rPr>
        <w:t xml:space="preserve"> органам власти</w:t>
      </w:r>
      <w:r w:rsidRPr="008F5E85">
        <w:rPr>
          <w:rFonts w:ascii="Times New Roman" w:hAnsi="Times New Roman" w:cs="Times New Roman"/>
          <w:sz w:val="24"/>
          <w:szCs w:val="24"/>
        </w:rPr>
        <w:t xml:space="preserve">. Генеральный Подрядчик обязуется не использовать и не </w:t>
      </w:r>
      <w:r w:rsidRPr="008F5E85">
        <w:rPr>
          <w:rFonts w:ascii="Times New Roman" w:hAnsi="Times New Roman" w:cs="Times New Roman"/>
          <w:sz w:val="24"/>
          <w:szCs w:val="24"/>
        </w:rPr>
        <w:lastRenderedPageBreak/>
        <w:t>упоминать, прямо или косвенно, в рекламных и иных целях настоящий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p>
    <w:p w:rsidR="00B6313F" w:rsidRPr="008F5E85" w:rsidRDefault="00B6313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Заказчик вправе передавать полученную от Генерального </w:t>
      </w:r>
      <w:r w:rsidR="0033308A" w:rsidRPr="008F5E85">
        <w:rPr>
          <w:rFonts w:ascii="Times New Roman" w:hAnsi="Times New Roman" w:cs="Times New Roman"/>
          <w:noProof/>
          <w:sz w:val="24"/>
          <w:szCs w:val="24"/>
        </w:rPr>
        <w:t>П</w:t>
      </w:r>
      <w:r w:rsidRPr="008F5E85">
        <w:rPr>
          <w:rFonts w:ascii="Times New Roman" w:hAnsi="Times New Roman" w:cs="Times New Roman"/>
          <w:noProof/>
          <w:sz w:val="24"/>
          <w:szCs w:val="24"/>
        </w:rPr>
        <w:t>одрядчика</w:t>
      </w:r>
      <w:r w:rsidR="006A6660" w:rsidRPr="008F5E85">
        <w:rPr>
          <w:rFonts w:ascii="Times New Roman" w:hAnsi="Times New Roman" w:cs="Times New Roman"/>
          <w:noProof/>
          <w:sz w:val="24"/>
          <w:szCs w:val="24"/>
        </w:rPr>
        <w:t xml:space="preserve"> </w:t>
      </w:r>
      <w:r w:rsidRPr="008F5E85">
        <w:rPr>
          <w:rFonts w:ascii="Times New Roman" w:hAnsi="Times New Roman" w:cs="Times New Roman"/>
          <w:sz w:val="24"/>
          <w:szCs w:val="24"/>
        </w:rPr>
        <w:t xml:space="preserve">документацию до ее приемки и получения </w:t>
      </w:r>
      <w:r w:rsidR="00792326" w:rsidRPr="008F5E85">
        <w:rPr>
          <w:rFonts w:ascii="Times New Roman" w:hAnsi="Times New Roman" w:cs="Times New Roman"/>
          <w:sz w:val="24"/>
          <w:szCs w:val="24"/>
        </w:rPr>
        <w:t>в собственность третьим лицам в целях оценки соответствия данной документ</w:t>
      </w:r>
      <w:r w:rsidR="00FB223C" w:rsidRPr="008F5E85">
        <w:rPr>
          <w:rFonts w:ascii="Times New Roman" w:hAnsi="Times New Roman" w:cs="Times New Roman"/>
          <w:sz w:val="24"/>
          <w:szCs w:val="24"/>
        </w:rPr>
        <w:t xml:space="preserve">ации требованиям настоящего </w:t>
      </w:r>
      <w:r w:rsidR="00FB223C" w:rsidRPr="008F5E85">
        <w:rPr>
          <w:rFonts w:ascii="Times New Roman" w:hAnsi="Times New Roman" w:cs="Times New Roman"/>
          <w:noProof/>
          <w:sz w:val="24"/>
          <w:szCs w:val="24"/>
        </w:rPr>
        <w:t>Дог</w:t>
      </w:r>
      <w:r w:rsidR="00792326" w:rsidRPr="008F5E85">
        <w:rPr>
          <w:rFonts w:ascii="Times New Roman" w:hAnsi="Times New Roman" w:cs="Times New Roman"/>
          <w:noProof/>
          <w:sz w:val="24"/>
          <w:szCs w:val="24"/>
        </w:rPr>
        <w:t>о</w:t>
      </w:r>
      <w:r w:rsidR="00FB223C" w:rsidRPr="008F5E85">
        <w:rPr>
          <w:rFonts w:ascii="Times New Roman" w:hAnsi="Times New Roman" w:cs="Times New Roman"/>
          <w:noProof/>
          <w:sz w:val="24"/>
          <w:szCs w:val="24"/>
        </w:rPr>
        <w:t>в</w:t>
      </w:r>
      <w:r w:rsidR="00792326" w:rsidRPr="008F5E85">
        <w:rPr>
          <w:rFonts w:ascii="Times New Roman" w:hAnsi="Times New Roman" w:cs="Times New Roman"/>
          <w:noProof/>
          <w:sz w:val="24"/>
          <w:szCs w:val="24"/>
        </w:rPr>
        <w:t>ора</w:t>
      </w:r>
      <w:r w:rsidR="00792326" w:rsidRPr="008F5E85">
        <w:rPr>
          <w:rFonts w:ascii="Times New Roman" w:hAnsi="Times New Roman" w:cs="Times New Roman"/>
          <w:sz w:val="24"/>
          <w:szCs w:val="24"/>
        </w:rPr>
        <w:t xml:space="preserve"> и действующего законо</w:t>
      </w:r>
      <w:r w:rsidR="00FB223C" w:rsidRPr="008F5E85">
        <w:rPr>
          <w:rFonts w:ascii="Times New Roman" w:hAnsi="Times New Roman" w:cs="Times New Roman"/>
          <w:sz w:val="24"/>
          <w:szCs w:val="24"/>
        </w:rPr>
        <w:t>дательства Российской</w:t>
      </w:r>
      <w:r w:rsidR="006A6660" w:rsidRPr="008F5E85">
        <w:rPr>
          <w:rFonts w:ascii="Times New Roman" w:hAnsi="Times New Roman" w:cs="Times New Roman"/>
          <w:noProof/>
          <w:sz w:val="24"/>
          <w:szCs w:val="24"/>
        </w:rPr>
        <w:t xml:space="preserve"> </w:t>
      </w:r>
      <w:r w:rsidR="00FB223C" w:rsidRPr="008F5E85">
        <w:rPr>
          <w:rFonts w:ascii="Times New Roman" w:hAnsi="Times New Roman" w:cs="Times New Roman"/>
          <w:noProof/>
          <w:sz w:val="24"/>
          <w:szCs w:val="24"/>
        </w:rPr>
        <w:t>Федерации.</w:t>
      </w: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Генеральный Подрядчик не вправе самостоятельно или с привлечением треть</w:t>
      </w:r>
      <w:r w:rsidR="0027790E" w:rsidRPr="008F5E85">
        <w:rPr>
          <w:rFonts w:ascii="Times New Roman" w:hAnsi="Times New Roman" w:cs="Times New Roman"/>
          <w:sz w:val="24"/>
          <w:szCs w:val="24"/>
        </w:rPr>
        <w:t>их лиц производить кино и видео</w:t>
      </w:r>
      <w:r w:rsidRPr="008F5E85">
        <w:rPr>
          <w:rFonts w:ascii="Times New Roman" w:hAnsi="Times New Roman" w:cs="Times New Roman"/>
          <w:sz w:val="24"/>
          <w:szCs w:val="24"/>
        </w:rPr>
        <w:t>съемку на Строительной площадк</w:t>
      </w:r>
      <w:r w:rsidR="006B5948" w:rsidRPr="008F5E85">
        <w:rPr>
          <w:rFonts w:ascii="Times New Roman" w:hAnsi="Times New Roman" w:cs="Times New Roman"/>
          <w:sz w:val="24"/>
          <w:szCs w:val="24"/>
        </w:rPr>
        <w:t>е</w:t>
      </w:r>
      <w:r w:rsidRPr="008F5E85">
        <w:rPr>
          <w:rFonts w:ascii="Times New Roman" w:hAnsi="Times New Roman" w:cs="Times New Roman"/>
          <w:sz w:val="24"/>
          <w:szCs w:val="24"/>
        </w:rPr>
        <w:t>, а также не будет допускать осуществления указанных действий любыми иными лицами без предварительного письменного согласования с Заказчиком.</w:t>
      </w:r>
      <w:r w:rsidR="00FB223C" w:rsidRPr="008F5E85">
        <w:rPr>
          <w:rFonts w:ascii="Times New Roman" w:hAnsi="Times New Roman" w:cs="Times New Roman"/>
          <w:noProof/>
          <w:sz w:val="24"/>
          <w:szCs w:val="24"/>
        </w:rPr>
        <w:t xml:space="preserve"> Фотосъемка производится Генеральным Подрядчиком исключительно в целях включения в отчетность в соответствии с п.12.3.6.3 Договора.</w:t>
      </w: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Генеральный Подрядчик обязуется использовать </w:t>
      </w:r>
      <w:r w:rsidR="004B5193" w:rsidRPr="008F5E85">
        <w:rPr>
          <w:rFonts w:ascii="Times New Roman" w:hAnsi="Times New Roman" w:cs="Times New Roman"/>
          <w:sz w:val="24"/>
          <w:szCs w:val="24"/>
        </w:rPr>
        <w:t>любую</w:t>
      </w:r>
      <w:r w:rsidRPr="008F5E85">
        <w:rPr>
          <w:rFonts w:ascii="Times New Roman" w:hAnsi="Times New Roman" w:cs="Times New Roman"/>
          <w:sz w:val="24"/>
          <w:szCs w:val="24"/>
        </w:rPr>
        <w:t xml:space="preserve"> документацию, включая </w:t>
      </w:r>
      <w:r w:rsidR="001B5FAE" w:rsidRPr="008F5E85">
        <w:rPr>
          <w:rFonts w:ascii="Times New Roman" w:hAnsi="Times New Roman" w:cs="Times New Roman"/>
          <w:sz w:val="24"/>
          <w:szCs w:val="24"/>
        </w:rPr>
        <w:t>д</w:t>
      </w:r>
      <w:r w:rsidRPr="008F5E85">
        <w:rPr>
          <w:rFonts w:ascii="Times New Roman" w:hAnsi="Times New Roman" w:cs="Times New Roman"/>
          <w:sz w:val="24"/>
          <w:szCs w:val="24"/>
        </w:rPr>
        <w:t>окументацию</w:t>
      </w:r>
      <w:r w:rsidR="00A87F5B" w:rsidRPr="008F5E85">
        <w:rPr>
          <w:rFonts w:ascii="Times New Roman" w:hAnsi="Times New Roman" w:cs="Times New Roman"/>
          <w:sz w:val="24"/>
          <w:szCs w:val="24"/>
        </w:rPr>
        <w:t>, переданную Зак</w:t>
      </w:r>
      <w:r w:rsidR="00514331" w:rsidRPr="008F5E85">
        <w:rPr>
          <w:rFonts w:ascii="Times New Roman" w:hAnsi="Times New Roman" w:cs="Times New Roman"/>
          <w:sz w:val="24"/>
          <w:szCs w:val="24"/>
        </w:rPr>
        <w:t>азчиком Генеральному Подрядчику</w:t>
      </w:r>
      <w:r w:rsidRPr="008F5E85">
        <w:rPr>
          <w:rFonts w:ascii="Times New Roman" w:hAnsi="Times New Roman" w:cs="Times New Roman"/>
          <w:sz w:val="24"/>
          <w:szCs w:val="24"/>
        </w:rPr>
        <w:t>,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В случае ликвидации/реорганизации одной из Сторон Договора ликвидируемая/реорганизуемая Сторона должна передать другой </w:t>
      </w:r>
      <w:r w:rsidR="006B5948" w:rsidRPr="008F5E85">
        <w:rPr>
          <w:rFonts w:ascii="Times New Roman" w:hAnsi="Times New Roman" w:cs="Times New Roman"/>
          <w:sz w:val="24"/>
          <w:szCs w:val="24"/>
        </w:rPr>
        <w:t xml:space="preserve">Стороне </w:t>
      </w:r>
      <w:r w:rsidRPr="008F5E85">
        <w:rPr>
          <w:rFonts w:ascii="Times New Roman" w:hAnsi="Times New Roman" w:cs="Times New Roman"/>
          <w:sz w:val="24"/>
          <w:szCs w:val="24"/>
        </w:rPr>
        <w:t xml:space="preserve">всю конфиденциальную информацию, которая находится в её ведении и относится к настоящему Договору, не позднее, чем за 1 (один) месяц до ликвидации/реорганизации соответствующей Стороны. Ликвидируемая/реорганизуемая Сторона должна письменно уведомить другую </w:t>
      </w:r>
      <w:r w:rsidR="006B5948" w:rsidRPr="008F5E85">
        <w:rPr>
          <w:rFonts w:ascii="Times New Roman" w:hAnsi="Times New Roman" w:cs="Times New Roman"/>
          <w:sz w:val="24"/>
          <w:szCs w:val="24"/>
        </w:rPr>
        <w:t xml:space="preserve">Сторону </w:t>
      </w:r>
      <w:r w:rsidRPr="008F5E85">
        <w:rPr>
          <w:rFonts w:ascii="Times New Roman" w:hAnsi="Times New Roman" w:cs="Times New Roman"/>
          <w:sz w:val="24"/>
          <w:szCs w:val="24"/>
        </w:rPr>
        <w:t>о своей ликвидации/реорганизации не позднее, чем за 2 (два) месяца до ликвидации/реорга</w:t>
      </w:r>
      <w:r w:rsidR="00FB223C" w:rsidRPr="008F5E85">
        <w:rPr>
          <w:rFonts w:ascii="Times New Roman" w:hAnsi="Times New Roman" w:cs="Times New Roman"/>
          <w:sz w:val="24"/>
          <w:szCs w:val="24"/>
        </w:rPr>
        <w:t>низации соответствующей Стороны</w:t>
      </w:r>
      <w:r w:rsidRPr="008F5E85">
        <w:rPr>
          <w:rFonts w:ascii="Times New Roman" w:hAnsi="Times New Roman" w:cs="Times New Roman"/>
          <w:sz w:val="24"/>
          <w:szCs w:val="24"/>
        </w:rPr>
        <w:t>.</w:t>
      </w:r>
    </w:p>
    <w:p w:rsidR="001A7047" w:rsidRPr="008F5E85" w:rsidRDefault="001A7047" w:rsidP="005660CC">
      <w:pPr>
        <w:tabs>
          <w:tab w:val="left" w:pos="993"/>
          <w:tab w:val="left" w:pos="1276"/>
        </w:tabs>
        <w:spacing w:after="0" w:line="240" w:lineRule="auto"/>
        <w:ind w:right="-1" w:firstLine="709"/>
        <w:jc w:val="both"/>
        <w:rPr>
          <w:rFonts w:ascii="Times New Roman" w:hAnsi="Times New Roman"/>
          <w:sz w:val="24"/>
          <w:szCs w:val="24"/>
        </w:rPr>
      </w:pPr>
    </w:p>
    <w:p w:rsidR="0046207B" w:rsidRPr="008F5E85" w:rsidRDefault="0046207B" w:rsidP="00B71DF8">
      <w:pPr>
        <w:pStyle w:val="a4"/>
        <w:numPr>
          <w:ilvl w:val="0"/>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b/>
          <w:caps/>
          <w:sz w:val="24"/>
          <w:szCs w:val="24"/>
        </w:rPr>
        <w:t>гарантии генерального подрядчика</w:t>
      </w:r>
    </w:p>
    <w:p w:rsidR="0046207B" w:rsidRPr="008F5E85" w:rsidRDefault="0046207B"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46207B" w:rsidRPr="008F5E85" w:rsidRDefault="0046207B"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Генеральный Подрядчик настоящим гарантирует, что он обладает профессиональными знаниями, финансовыми ресурсами, оборудованием и другими возможностями, компетентностью, опытом и репутацией, а также персоналом, необходимыми для выполнения Работ по настоящему Договору.</w:t>
      </w:r>
    </w:p>
    <w:p w:rsidR="0046207B" w:rsidRPr="008F5E85" w:rsidRDefault="0046207B"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Генеральный Подрядчик настоящим гарантирует, что он надлежащим образом учрежден и осуществляет свою деятельность в соответствии с Законодательством РФ, у него имеются все лицензии, разрешения и допуски, необходимые для надлежащего исполнения обязательств по настоящему Договору. </w:t>
      </w:r>
    </w:p>
    <w:p w:rsidR="0046207B" w:rsidRPr="008F5E85" w:rsidRDefault="0046207B"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Генеральный 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 в процессе ликвидации.</w:t>
      </w:r>
    </w:p>
    <w:p w:rsidR="0046207B" w:rsidRPr="008F5E85" w:rsidRDefault="0046207B"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Генеральный Подрядчик подтверждает, что он оформил все необходимые корпоративные разрешения, необходимые для заключения и исполнения настоящего Договора. </w:t>
      </w:r>
    </w:p>
    <w:p w:rsidR="003C4CD2" w:rsidRPr="008F5E85" w:rsidRDefault="0046207B"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Генеральный Подрядчик подтверждает, что лицо, подписавшее настоящий Договор от имени Генерального Подрядчика, обладает надлежащими полномочиями. Генеральный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Генеральным Подрядчиком своих обязательств по настоящему Договору. Заказчик вправе в любое время проверять выполнение Генеральным Подрядчиком настоящего положения и, в случае его нарушения Заказчик вправе в одностороннем внесудебном порядке отказаться от исполнения Договора.</w:t>
      </w:r>
    </w:p>
    <w:p w:rsidR="0046207B" w:rsidRPr="008F5E85" w:rsidRDefault="0046207B"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Генеральный Подрядчик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w:t>
      </w:r>
    </w:p>
    <w:p w:rsidR="001A7047" w:rsidRPr="008F5E85" w:rsidRDefault="001A7047"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CC4F8F" w:rsidRPr="008F5E85" w:rsidRDefault="00CC4F8F" w:rsidP="00B71DF8">
      <w:pPr>
        <w:pStyle w:val="a4"/>
        <w:numPr>
          <w:ilvl w:val="0"/>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b/>
          <w:caps/>
          <w:sz w:val="24"/>
          <w:szCs w:val="24"/>
        </w:rPr>
        <w:t>ПРОЧИЕ ПОЛОЖЕНИЯ</w:t>
      </w:r>
    </w:p>
    <w:p w:rsidR="001A7047" w:rsidRPr="008F5E85" w:rsidRDefault="001A7047"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CC4F8F" w:rsidRPr="008F5E85" w:rsidRDefault="00CC4F8F"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Генеральный Подрядчик вправе </w:t>
      </w:r>
      <w:r w:rsidR="00B81D01" w:rsidRPr="008F5E85">
        <w:rPr>
          <w:rFonts w:ascii="Times New Roman" w:hAnsi="Times New Roman" w:cs="Times New Roman"/>
          <w:sz w:val="24"/>
          <w:szCs w:val="24"/>
        </w:rPr>
        <w:t>передать</w:t>
      </w:r>
      <w:r w:rsidRPr="008F5E85">
        <w:rPr>
          <w:rFonts w:ascii="Times New Roman" w:hAnsi="Times New Roman" w:cs="Times New Roman"/>
          <w:sz w:val="24"/>
          <w:szCs w:val="24"/>
        </w:rPr>
        <w:t xml:space="preserve"> </w:t>
      </w:r>
      <w:r w:rsidR="00A55DF4" w:rsidRPr="008F5E85">
        <w:rPr>
          <w:rFonts w:ascii="Times New Roman" w:hAnsi="Times New Roman" w:cs="Times New Roman"/>
          <w:sz w:val="24"/>
          <w:szCs w:val="24"/>
        </w:rPr>
        <w:t xml:space="preserve">все или часть </w:t>
      </w:r>
      <w:r w:rsidRPr="008F5E85">
        <w:rPr>
          <w:rFonts w:ascii="Times New Roman" w:hAnsi="Times New Roman" w:cs="Times New Roman"/>
          <w:sz w:val="24"/>
          <w:szCs w:val="24"/>
        </w:rPr>
        <w:t>прав</w:t>
      </w:r>
      <w:r w:rsidR="00A55DF4" w:rsidRPr="008F5E85">
        <w:rPr>
          <w:rFonts w:ascii="Times New Roman" w:hAnsi="Times New Roman" w:cs="Times New Roman"/>
          <w:sz w:val="24"/>
          <w:szCs w:val="24"/>
        </w:rPr>
        <w:t xml:space="preserve"> и обязанностей</w:t>
      </w:r>
      <w:r w:rsidRPr="008F5E85">
        <w:rPr>
          <w:rFonts w:ascii="Times New Roman" w:hAnsi="Times New Roman" w:cs="Times New Roman"/>
          <w:sz w:val="24"/>
          <w:szCs w:val="24"/>
        </w:rPr>
        <w:t xml:space="preserve"> по настоящему Договору </w:t>
      </w:r>
      <w:r w:rsidR="00A55DF4" w:rsidRPr="008F5E85">
        <w:rPr>
          <w:rFonts w:ascii="Times New Roman" w:hAnsi="Times New Roman" w:cs="Times New Roman"/>
          <w:sz w:val="24"/>
          <w:szCs w:val="24"/>
        </w:rPr>
        <w:t xml:space="preserve">третьим лицам </w:t>
      </w:r>
      <w:r w:rsidRPr="008F5E85">
        <w:rPr>
          <w:rFonts w:ascii="Times New Roman" w:hAnsi="Times New Roman" w:cs="Times New Roman"/>
          <w:sz w:val="24"/>
          <w:szCs w:val="24"/>
        </w:rPr>
        <w:t xml:space="preserve">только </w:t>
      </w:r>
      <w:r w:rsidR="00B81D01" w:rsidRPr="008F5E85">
        <w:rPr>
          <w:rFonts w:ascii="Times New Roman" w:hAnsi="Times New Roman" w:cs="Times New Roman"/>
          <w:sz w:val="24"/>
          <w:szCs w:val="24"/>
        </w:rPr>
        <w:t>с предварительного</w:t>
      </w:r>
      <w:r w:rsidRPr="008F5E85">
        <w:rPr>
          <w:rFonts w:ascii="Times New Roman" w:hAnsi="Times New Roman" w:cs="Times New Roman"/>
          <w:sz w:val="24"/>
          <w:szCs w:val="24"/>
        </w:rPr>
        <w:t xml:space="preserve"> письменного согласия Заказчика. </w:t>
      </w:r>
    </w:p>
    <w:p w:rsidR="00CC4F8F" w:rsidRPr="008F5E85" w:rsidRDefault="00CC4F8F"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Вся переписка между Заказчиком и Генеральным </w:t>
      </w:r>
      <w:r w:rsidR="00B85522" w:rsidRPr="008F5E85">
        <w:rPr>
          <w:rFonts w:ascii="Times New Roman" w:hAnsi="Times New Roman" w:cs="Times New Roman"/>
          <w:sz w:val="24"/>
          <w:szCs w:val="24"/>
        </w:rPr>
        <w:t>Подрядчик</w:t>
      </w:r>
      <w:r w:rsidRPr="008F5E85">
        <w:rPr>
          <w:rFonts w:ascii="Times New Roman" w:hAnsi="Times New Roman" w:cs="Times New Roman"/>
          <w:sz w:val="24"/>
          <w:szCs w:val="24"/>
        </w:rPr>
        <w:t>ом ведется на русском языке.</w:t>
      </w:r>
    </w:p>
    <w:p w:rsidR="00CC4F8F" w:rsidRPr="008F5E85" w:rsidRDefault="00CC4F8F"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Настоящий Договор вступает в силу </w:t>
      </w:r>
      <w:r w:rsidR="00C43A50" w:rsidRPr="008F5E85">
        <w:rPr>
          <w:rFonts w:ascii="Times New Roman" w:hAnsi="Times New Roman" w:cs="Times New Roman"/>
          <w:sz w:val="24"/>
          <w:szCs w:val="24"/>
        </w:rPr>
        <w:t>с момента</w:t>
      </w:r>
      <w:r w:rsidR="00B81D01" w:rsidRPr="008F5E85">
        <w:rPr>
          <w:rFonts w:ascii="Times New Roman" w:hAnsi="Times New Roman" w:cs="Times New Roman"/>
          <w:sz w:val="24"/>
          <w:szCs w:val="24"/>
        </w:rPr>
        <w:t xml:space="preserve"> его</w:t>
      </w:r>
      <w:r w:rsidRPr="008F5E85">
        <w:rPr>
          <w:rFonts w:ascii="Times New Roman" w:hAnsi="Times New Roman" w:cs="Times New Roman"/>
          <w:sz w:val="24"/>
          <w:szCs w:val="24"/>
        </w:rPr>
        <w:t xml:space="preserve"> подписания и действует до исполнения Сторонами </w:t>
      </w:r>
      <w:r w:rsidR="00B81D01" w:rsidRPr="008F5E85">
        <w:rPr>
          <w:rFonts w:ascii="Times New Roman" w:hAnsi="Times New Roman" w:cs="Times New Roman"/>
          <w:sz w:val="24"/>
          <w:szCs w:val="24"/>
        </w:rPr>
        <w:t>своих</w:t>
      </w:r>
      <w:r w:rsidRPr="008F5E85">
        <w:rPr>
          <w:rFonts w:ascii="Times New Roman" w:hAnsi="Times New Roman" w:cs="Times New Roman"/>
          <w:sz w:val="24"/>
          <w:szCs w:val="24"/>
        </w:rPr>
        <w:t xml:space="preserve"> обязательств</w:t>
      </w:r>
      <w:r w:rsidR="00C43A50" w:rsidRPr="008F5E85">
        <w:rPr>
          <w:rFonts w:ascii="Times New Roman" w:hAnsi="Times New Roman" w:cs="Times New Roman"/>
          <w:sz w:val="24"/>
          <w:szCs w:val="24"/>
        </w:rPr>
        <w:t xml:space="preserve"> в полном объеме</w:t>
      </w:r>
      <w:r w:rsidRPr="008F5E85">
        <w:rPr>
          <w:rFonts w:ascii="Times New Roman" w:hAnsi="Times New Roman" w:cs="Times New Roman"/>
          <w:sz w:val="24"/>
          <w:szCs w:val="24"/>
        </w:rPr>
        <w:t xml:space="preserve">.  </w:t>
      </w:r>
    </w:p>
    <w:p w:rsidR="00B775AA" w:rsidRPr="008F5E85" w:rsidRDefault="00B775AA" w:rsidP="00B71DF8">
      <w:pPr>
        <w:pStyle w:val="a4"/>
        <w:numPr>
          <w:ilvl w:val="1"/>
          <w:numId w:val="55"/>
        </w:numPr>
        <w:tabs>
          <w:tab w:val="left" w:pos="993"/>
          <w:tab w:val="left" w:pos="1276"/>
          <w:tab w:val="left" w:pos="9214"/>
        </w:tabs>
        <w:spacing w:after="0" w:line="240" w:lineRule="auto"/>
        <w:ind w:left="0" w:firstLine="709"/>
        <w:jc w:val="both"/>
        <w:rPr>
          <w:rFonts w:ascii="Times New Roman" w:hAnsi="Times New Roman" w:cs="Times New Roman"/>
          <w:b/>
          <w:caps/>
          <w:sz w:val="24"/>
          <w:szCs w:val="24"/>
        </w:rPr>
      </w:pPr>
      <w:r w:rsidRPr="008F5E85">
        <w:rPr>
          <w:rFonts w:ascii="Times New Roman" w:hAnsi="Times New Roman" w:cs="Times New Roman"/>
          <w:sz w:val="24"/>
          <w:szCs w:val="24"/>
        </w:rPr>
        <w:t>Настоящий Договор в целом, все совершенные на его основании сделки и все взаимоотношения между Сторонами, вытекающие или связанные с настоящим Договором, будут во всех аспектах толковаться и регулироваться правом Российской Федерации.</w:t>
      </w:r>
    </w:p>
    <w:p w:rsidR="00B54713" w:rsidRPr="008F5E85" w:rsidRDefault="00CC4F8F"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Настоящий договор подписан в </w:t>
      </w:r>
      <w:r w:rsidR="00E3435B" w:rsidRPr="008F5E85">
        <w:rPr>
          <w:rFonts w:ascii="Times New Roman" w:hAnsi="Times New Roman" w:cs="Times New Roman"/>
          <w:sz w:val="24"/>
          <w:szCs w:val="24"/>
        </w:rPr>
        <w:t>3</w:t>
      </w:r>
      <w:r w:rsidR="00595C94" w:rsidRPr="008F5E85">
        <w:rPr>
          <w:rFonts w:ascii="Times New Roman" w:hAnsi="Times New Roman" w:cs="Times New Roman"/>
          <w:sz w:val="24"/>
          <w:szCs w:val="24"/>
        </w:rPr>
        <w:t xml:space="preserve"> </w:t>
      </w:r>
      <w:r w:rsidR="00E2088A" w:rsidRPr="008F5E85">
        <w:rPr>
          <w:rFonts w:ascii="Times New Roman" w:hAnsi="Times New Roman" w:cs="Times New Roman"/>
          <w:sz w:val="24"/>
          <w:szCs w:val="24"/>
        </w:rPr>
        <w:t>(</w:t>
      </w:r>
      <w:r w:rsidR="00E3435B" w:rsidRPr="008F5E85">
        <w:rPr>
          <w:rFonts w:ascii="Times New Roman" w:hAnsi="Times New Roman" w:cs="Times New Roman"/>
          <w:sz w:val="24"/>
          <w:szCs w:val="24"/>
        </w:rPr>
        <w:t>трех</w:t>
      </w:r>
      <w:r w:rsidR="00E2088A"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экземплярах на русском языке, по одному экземпляру для каждой из Сторон, </w:t>
      </w:r>
      <w:r w:rsidR="00E3435B" w:rsidRPr="008F5E85">
        <w:rPr>
          <w:rFonts w:ascii="Times New Roman" w:hAnsi="Times New Roman" w:cs="Times New Roman"/>
          <w:sz w:val="24"/>
          <w:szCs w:val="24"/>
        </w:rPr>
        <w:t xml:space="preserve">и один экземпляр для Фонда, </w:t>
      </w:r>
      <w:r w:rsidR="00B81D01" w:rsidRPr="008F5E85">
        <w:rPr>
          <w:rFonts w:ascii="Times New Roman" w:hAnsi="Times New Roman" w:cs="Times New Roman"/>
          <w:sz w:val="24"/>
          <w:szCs w:val="24"/>
        </w:rPr>
        <w:t>при этом</w:t>
      </w:r>
      <w:r w:rsidRPr="008F5E85">
        <w:rPr>
          <w:rFonts w:ascii="Times New Roman" w:hAnsi="Times New Roman" w:cs="Times New Roman"/>
          <w:sz w:val="24"/>
          <w:szCs w:val="24"/>
        </w:rPr>
        <w:t xml:space="preserve"> </w:t>
      </w:r>
      <w:r w:rsidR="00E2088A" w:rsidRPr="008F5E85">
        <w:rPr>
          <w:rFonts w:ascii="Times New Roman" w:hAnsi="Times New Roman" w:cs="Times New Roman"/>
          <w:sz w:val="24"/>
          <w:szCs w:val="24"/>
        </w:rPr>
        <w:t xml:space="preserve">все экземпляры </w:t>
      </w:r>
      <w:r w:rsidRPr="008F5E85">
        <w:rPr>
          <w:rFonts w:ascii="Times New Roman" w:hAnsi="Times New Roman" w:cs="Times New Roman"/>
          <w:sz w:val="24"/>
          <w:szCs w:val="24"/>
        </w:rPr>
        <w:t>имеют одинаковую юридическую силу.</w:t>
      </w:r>
    </w:p>
    <w:p w:rsidR="001A7047" w:rsidRPr="008F5E85" w:rsidRDefault="00CC4F8F"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Все изменения и дополнения к настоящему Договору оформляются в виде </w:t>
      </w:r>
      <w:r w:rsidR="00C43A50" w:rsidRPr="008F5E85">
        <w:rPr>
          <w:rFonts w:ascii="Times New Roman" w:hAnsi="Times New Roman" w:cs="Times New Roman"/>
          <w:sz w:val="24"/>
          <w:szCs w:val="24"/>
        </w:rPr>
        <w:t>д</w:t>
      </w:r>
      <w:r w:rsidRPr="008F5E85">
        <w:rPr>
          <w:rFonts w:ascii="Times New Roman" w:hAnsi="Times New Roman" w:cs="Times New Roman"/>
          <w:sz w:val="24"/>
          <w:szCs w:val="24"/>
        </w:rPr>
        <w:t>ополнительного соглашения, являющегося неотъемлемой частью настоящего Договора, и вступают в силу с момента подписания уполном</w:t>
      </w:r>
      <w:r w:rsidR="00FB223C" w:rsidRPr="008F5E85">
        <w:rPr>
          <w:rFonts w:ascii="Times New Roman" w:hAnsi="Times New Roman" w:cs="Times New Roman"/>
          <w:sz w:val="24"/>
          <w:szCs w:val="24"/>
        </w:rPr>
        <w:t>оченными представителями Сторон</w:t>
      </w:r>
      <w:r w:rsidR="00405100" w:rsidRPr="008F5E85">
        <w:rPr>
          <w:rFonts w:ascii="Times New Roman" w:hAnsi="Times New Roman" w:cs="Times New Roman"/>
          <w:sz w:val="24"/>
          <w:szCs w:val="24"/>
        </w:rPr>
        <w:t>.</w:t>
      </w:r>
    </w:p>
    <w:p w:rsidR="00F45761" w:rsidRPr="008F5E85" w:rsidRDefault="00F45761"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CC4F8F" w:rsidRPr="008F5E85" w:rsidRDefault="00CC4F8F" w:rsidP="00B71DF8">
      <w:pPr>
        <w:pStyle w:val="a4"/>
        <w:numPr>
          <w:ilvl w:val="0"/>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b/>
          <w:caps/>
          <w:sz w:val="24"/>
          <w:szCs w:val="24"/>
        </w:rPr>
        <w:t>перечень приложений</w:t>
      </w:r>
    </w:p>
    <w:p w:rsidR="00EF6516" w:rsidRPr="008F5E85" w:rsidRDefault="00EF6516" w:rsidP="00EF6516">
      <w:pPr>
        <w:tabs>
          <w:tab w:val="left" w:pos="993"/>
          <w:tab w:val="left" w:pos="1276"/>
        </w:tabs>
        <w:spacing w:after="0" w:line="240" w:lineRule="auto"/>
        <w:ind w:right="-1"/>
        <w:jc w:val="both"/>
        <w:rPr>
          <w:rFonts w:ascii="Times New Roman" w:hAnsi="Times New Roman"/>
          <w:b/>
          <w:bCs/>
          <w:caps/>
          <w:sz w:val="16"/>
          <w:szCs w:val="16"/>
        </w:rPr>
      </w:pPr>
    </w:p>
    <w:p w:rsidR="00EF6516" w:rsidRPr="008F5E85" w:rsidRDefault="00EF6516" w:rsidP="00EF6516">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К Договору прилагаются следующие Приложения, являющиеся его неотъемлемой частью:</w:t>
      </w:r>
    </w:p>
    <w:tbl>
      <w:tblPr>
        <w:tblW w:w="0" w:type="auto"/>
        <w:tblInd w:w="893" w:type="dxa"/>
        <w:tblLook w:val="0000" w:firstRow="0" w:lastRow="0" w:firstColumn="0" w:lastColumn="0" w:noHBand="0" w:noVBand="0"/>
      </w:tblPr>
      <w:tblGrid>
        <w:gridCol w:w="2192"/>
        <w:gridCol w:w="295"/>
        <w:gridCol w:w="6521"/>
      </w:tblGrid>
      <w:tr w:rsidR="008F5E85" w:rsidRPr="008F5E85" w:rsidTr="0044688F">
        <w:trPr>
          <w:trHeight w:val="303"/>
        </w:trPr>
        <w:tc>
          <w:tcPr>
            <w:tcW w:w="2192" w:type="dxa"/>
          </w:tcPr>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 xml:space="preserve">Приложение № </w:t>
            </w:r>
            <w:r w:rsidRPr="008F5E85">
              <w:rPr>
                <w:rFonts w:ascii="Times New Roman" w:eastAsiaTheme="minorHAnsi" w:hAnsi="Times New Roman"/>
                <w:bCs/>
                <w:sz w:val="24"/>
                <w:szCs w:val="24"/>
              </w:rPr>
              <w:t>1</w:t>
            </w:r>
          </w:p>
        </w:tc>
        <w:tc>
          <w:tcPr>
            <w:tcW w:w="295" w:type="dxa"/>
            <w:shd w:val="clear" w:color="auto" w:fill="auto"/>
          </w:tcPr>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w:t>
            </w:r>
          </w:p>
        </w:tc>
        <w:tc>
          <w:tcPr>
            <w:tcW w:w="6521" w:type="dxa"/>
          </w:tcPr>
          <w:p w:rsidR="00EF6516" w:rsidRPr="008F5E85"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8F5E85">
              <w:rPr>
                <w:rFonts w:ascii="Times New Roman" w:eastAsiaTheme="minorHAnsi" w:hAnsi="Times New Roman"/>
                <w:sz w:val="24"/>
                <w:szCs w:val="24"/>
              </w:rPr>
              <w:t xml:space="preserve">Распределение Цены Договора и График освоения и финансирования </w:t>
            </w:r>
          </w:p>
        </w:tc>
      </w:tr>
      <w:tr w:rsidR="008F5E85" w:rsidRPr="008F5E85" w:rsidTr="0044688F">
        <w:trPr>
          <w:trHeight w:val="303"/>
        </w:trPr>
        <w:tc>
          <w:tcPr>
            <w:tcW w:w="2192" w:type="dxa"/>
          </w:tcPr>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 xml:space="preserve">Приложение № </w:t>
            </w:r>
            <w:r w:rsidRPr="008F5E85">
              <w:rPr>
                <w:rFonts w:ascii="Times New Roman" w:eastAsiaTheme="minorHAnsi" w:hAnsi="Times New Roman"/>
                <w:bCs/>
                <w:sz w:val="24"/>
                <w:szCs w:val="24"/>
              </w:rPr>
              <w:t>2</w:t>
            </w:r>
          </w:p>
        </w:tc>
        <w:tc>
          <w:tcPr>
            <w:tcW w:w="295" w:type="dxa"/>
            <w:shd w:val="clear" w:color="auto" w:fill="auto"/>
          </w:tcPr>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w:t>
            </w:r>
          </w:p>
        </w:tc>
        <w:tc>
          <w:tcPr>
            <w:tcW w:w="6521" w:type="dxa"/>
          </w:tcPr>
          <w:p w:rsidR="00EF6516" w:rsidRPr="008F5E85"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8F5E85">
              <w:rPr>
                <w:rFonts w:ascii="Times New Roman" w:eastAsiaTheme="minorHAnsi" w:hAnsi="Times New Roman"/>
                <w:sz w:val="24"/>
                <w:szCs w:val="24"/>
              </w:rPr>
              <w:t>График выполнения работ</w:t>
            </w:r>
          </w:p>
        </w:tc>
      </w:tr>
      <w:tr w:rsidR="008F5E85" w:rsidRPr="008F5E85" w:rsidTr="0044688F">
        <w:trPr>
          <w:trHeight w:val="303"/>
        </w:trPr>
        <w:tc>
          <w:tcPr>
            <w:tcW w:w="2192" w:type="dxa"/>
          </w:tcPr>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Приложение № 3</w:t>
            </w:r>
          </w:p>
        </w:tc>
        <w:tc>
          <w:tcPr>
            <w:tcW w:w="295" w:type="dxa"/>
            <w:shd w:val="clear" w:color="auto" w:fill="auto"/>
          </w:tcPr>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w:t>
            </w:r>
          </w:p>
        </w:tc>
        <w:tc>
          <w:tcPr>
            <w:tcW w:w="6521" w:type="dxa"/>
          </w:tcPr>
          <w:p w:rsidR="00EF6516" w:rsidRPr="008F5E85"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8F5E85">
              <w:rPr>
                <w:rFonts w:ascii="Times New Roman" w:eastAsiaTheme="minorHAnsi" w:hAnsi="Times New Roman"/>
                <w:sz w:val="24"/>
                <w:szCs w:val="24"/>
              </w:rPr>
              <w:t xml:space="preserve">Форма. Отчет о выполнении </w:t>
            </w:r>
            <w:proofErr w:type="spellStart"/>
            <w:r w:rsidRPr="008F5E85">
              <w:rPr>
                <w:rFonts w:ascii="Times New Roman" w:eastAsiaTheme="minorHAnsi" w:hAnsi="Times New Roman"/>
                <w:sz w:val="24"/>
                <w:szCs w:val="24"/>
              </w:rPr>
              <w:t>Месячно</w:t>
            </w:r>
            <w:proofErr w:type="spellEnd"/>
            <w:r w:rsidRPr="008F5E85">
              <w:rPr>
                <w:rFonts w:ascii="Times New Roman" w:eastAsiaTheme="minorHAnsi" w:hAnsi="Times New Roman"/>
                <w:sz w:val="24"/>
                <w:szCs w:val="24"/>
              </w:rPr>
              <w:t xml:space="preserve">-суточного графика выполнения работ </w:t>
            </w:r>
          </w:p>
        </w:tc>
      </w:tr>
      <w:tr w:rsidR="008F5E85" w:rsidRPr="008F5E85" w:rsidTr="0044688F">
        <w:trPr>
          <w:trHeight w:val="303"/>
        </w:trPr>
        <w:tc>
          <w:tcPr>
            <w:tcW w:w="2192" w:type="dxa"/>
          </w:tcPr>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Приложение № 4</w:t>
            </w:r>
          </w:p>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Приложение № 5</w:t>
            </w:r>
          </w:p>
        </w:tc>
        <w:tc>
          <w:tcPr>
            <w:tcW w:w="295" w:type="dxa"/>
            <w:shd w:val="clear" w:color="auto" w:fill="auto"/>
          </w:tcPr>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w:t>
            </w:r>
          </w:p>
        </w:tc>
        <w:tc>
          <w:tcPr>
            <w:tcW w:w="6521" w:type="dxa"/>
          </w:tcPr>
          <w:p w:rsidR="00EF6516" w:rsidRPr="008F5E85"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8F5E85">
              <w:rPr>
                <w:rFonts w:ascii="Times New Roman" w:eastAsiaTheme="minorHAnsi" w:hAnsi="Times New Roman"/>
                <w:sz w:val="24"/>
                <w:szCs w:val="24"/>
              </w:rPr>
              <w:t xml:space="preserve">Форма. </w:t>
            </w:r>
            <w:proofErr w:type="spellStart"/>
            <w:r w:rsidRPr="008F5E85">
              <w:rPr>
                <w:rFonts w:ascii="Times New Roman" w:eastAsiaTheme="minorHAnsi" w:hAnsi="Times New Roman"/>
                <w:sz w:val="24"/>
                <w:szCs w:val="24"/>
              </w:rPr>
              <w:t>Месячно</w:t>
            </w:r>
            <w:proofErr w:type="spellEnd"/>
            <w:r w:rsidRPr="008F5E85">
              <w:rPr>
                <w:rFonts w:ascii="Times New Roman" w:eastAsiaTheme="minorHAnsi" w:hAnsi="Times New Roman"/>
                <w:sz w:val="24"/>
                <w:szCs w:val="24"/>
              </w:rPr>
              <w:t>-суточный график выполнения работ</w:t>
            </w:r>
          </w:p>
          <w:p w:rsidR="00EF6516" w:rsidRPr="008F5E85"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8F5E85">
              <w:rPr>
                <w:rFonts w:ascii="Times New Roman" w:eastAsiaTheme="minorHAnsi" w:hAnsi="Times New Roman"/>
                <w:sz w:val="24"/>
                <w:szCs w:val="24"/>
              </w:rPr>
              <w:t xml:space="preserve">Форма. Отчет о поступлении и использовании средств Заказчика, перечисляемых по Договору </w:t>
            </w:r>
          </w:p>
        </w:tc>
      </w:tr>
      <w:tr w:rsidR="008F5E85" w:rsidRPr="008F5E85" w:rsidTr="0044688F">
        <w:trPr>
          <w:trHeight w:val="303"/>
        </w:trPr>
        <w:tc>
          <w:tcPr>
            <w:tcW w:w="2192" w:type="dxa"/>
          </w:tcPr>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Приложение № 6</w:t>
            </w:r>
          </w:p>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p>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 xml:space="preserve">Приложение № 7 </w:t>
            </w:r>
          </w:p>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 xml:space="preserve">Приложение № 8 </w:t>
            </w:r>
          </w:p>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p>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Приложение № 9</w:t>
            </w:r>
          </w:p>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p>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Приложение № 10</w:t>
            </w:r>
          </w:p>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p>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Приложение № 11</w:t>
            </w:r>
          </w:p>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Приложение № 12</w:t>
            </w:r>
          </w:p>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Приложение № 13</w:t>
            </w:r>
          </w:p>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p>
        </w:tc>
        <w:tc>
          <w:tcPr>
            <w:tcW w:w="295" w:type="dxa"/>
            <w:shd w:val="clear" w:color="auto" w:fill="auto"/>
          </w:tcPr>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p>
        </w:tc>
        <w:tc>
          <w:tcPr>
            <w:tcW w:w="6521" w:type="dxa"/>
          </w:tcPr>
          <w:p w:rsidR="00EF6516" w:rsidRPr="008F5E85"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8F5E85">
              <w:rPr>
                <w:rFonts w:ascii="Times New Roman" w:eastAsiaTheme="minorHAnsi" w:hAnsi="Times New Roman"/>
                <w:sz w:val="24"/>
                <w:szCs w:val="24"/>
              </w:rPr>
              <w:t>Форма. Отчет об исполнении Графика выполнения Работ и Графика финансирования</w:t>
            </w:r>
          </w:p>
          <w:p w:rsidR="00EF6516" w:rsidRPr="008F5E85"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8F5E85">
              <w:rPr>
                <w:rFonts w:ascii="Times New Roman" w:eastAsiaTheme="minorHAnsi" w:hAnsi="Times New Roman"/>
                <w:sz w:val="24"/>
                <w:szCs w:val="24"/>
              </w:rPr>
              <w:t>График поставки материалов и оборудования</w:t>
            </w:r>
          </w:p>
          <w:p w:rsidR="00EF6516" w:rsidRPr="008F5E85"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8F5E85">
              <w:rPr>
                <w:rFonts w:ascii="Times New Roman" w:eastAsiaTheme="minorHAnsi" w:hAnsi="Times New Roman"/>
                <w:sz w:val="24"/>
                <w:szCs w:val="24"/>
              </w:rPr>
              <w:t>Форма. Отчет о ходе поставки материалов и оборудования Генеральным Подрядчиком</w:t>
            </w:r>
          </w:p>
          <w:p w:rsidR="00EF6516" w:rsidRPr="008F5E85"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8F5E85">
              <w:rPr>
                <w:rFonts w:ascii="Times New Roman" w:eastAsiaTheme="minorHAnsi" w:hAnsi="Times New Roman"/>
                <w:sz w:val="24"/>
                <w:szCs w:val="24"/>
              </w:rPr>
              <w:t>Форма. График поставки Материалов и Оборудования Генеральным Подрядчиком на месяц</w:t>
            </w:r>
          </w:p>
          <w:p w:rsidR="00EF6516" w:rsidRPr="008F5E85"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8F5E85">
              <w:rPr>
                <w:rFonts w:ascii="Times New Roman" w:eastAsiaTheme="minorHAnsi" w:hAnsi="Times New Roman"/>
                <w:sz w:val="24"/>
                <w:szCs w:val="24"/>
              </w:rPr>
              <w:t>Форма. Конъюнктурный анализ по выбору поставщика оборудования (материалов)</w:t>
            </w:r>
          </w:p>
          <w:p w:rsidR="00EF6516" w:rsidRPr="008F5E85"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8F5E85">
              <w:rPr>
                <w:rFonts w:ascii="Times New Roman" w:eastAsiaTheme="minorHAnsi" w:hAnsi="Times New Roman"/>
                <w:sz w:val="24"/>
                <w:szCs w:val="24"/>
              </w:rPr>
              <w:t>Форма. Банковская Гарантия</w:t>
            </w:r>
          </w:p>
          <w:p w:rsidR="00EF6516" w:rsidRPr="008F5E85"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8F5E85">
              <w:rPr>
                <w:rFonts w:ascii="Times New Roman" w:eastAsiaTheme="minorHAnsi" w:hAnsi="Times New Roman"/>
                <w:sz w:val="24"/>
                <w:szCs w:val="24"/>
              </w:rPr>
              <w:t>Форма. Акт передачи Строительной площадки</w:t>
            </w:r>
          </w:p>
          <w:p w:rsidR="00EF6516" w:rsidRPr="008F5E85"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8F5E85">
              <w:rPr>
                <w:rFonts w:ascii="Times New Roman" w:eastAsiaTheme="minorHAnsi" w:hAnsi="Times New Roman"/>
                <w:sz w:val="24"/>
                <w:szCs w:val="24"/>
              </w:rPr>
              <w:t>Перечень исходных данных</w:t>
            </w:r>
          </w:p>
          <w:p w:rsidR="00EF6516" w:rsidRPr="008F5E85"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p>
        </w:tc>
      </w:tr>
      <w:tr w:rsidR="008F5E85" w:rsidRPr="008F5E85" w:rsidTr="0044688F">
        <w:trPr>
          <w:trHeight w:val="303"/>
        </w:trPr>
        <w:tc>
          <w:tcPr>
            <w:tcW w:w="2192" w:type="dxa"/>
          </w:tcPr>
          <w:p w:rsidR="00EF6516" w:rsidRPr="008F5E85" w:rsidRDefault="00EF6516" w:rsidP="00EF6516">
            <w:pPr>
              <w:tabs>
                <w:tab w:val="left" w:pos="993"/>
                <w:tab w:val="left" w:pos="1276"/>
              </w:tabs>
              <w:spacing w:after="0" w:line="240" w:lineRule="auto"/>
              <w:ind w:right="-1"/>
              <w:rPr>
                <w:rFonts w:ascii="Times New Roman" w:eastAsiaTheme="minorHAnsi" w:hAnsi="Times New Roman"/>
                <w:sz w:val="16"/>
                <w:szCs w:val="16"/>
              </w:rPr>
            </w:pPr>
          </w:p>
        </w:tc>
        <w:tc>
          <w:tcPr>
            <w:tcW w:w="295" w:type="dxa"/>
            <w:shd w:val="clear" w:color="auto" w:fill="auto"/>
          </w:tcPr>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p>
        </w:tc>
        <w:tc>
          <w:tcPr>
            <w:tcW w:w="6521" w:type="dxa"/>
          </w:tcPr>
          <w:p w:rsidR="00EF6516" w:rsidRPr="008F5E85" w:rsidRDefault="00EF6516" w:rsidP="00EF6516">
            <w:pPr>
              <w:tabs>
                <w:tab w:val="left" w:pos="993"/>
                <w:tab w:val="left" w:pos="1276"/>
              </w:tabs>
              <w:spacing w:after="0" w:line="240" w:lineRule="auto"/>
              <w:ind w:right="-1"/>
              <w:jc w:val="both"/>
              <w:rPr>
                <w:rFonts w:ascii="Times New Roman" w:eastAsiaTheme="minorHAnsi" w:hAnsi="Times New Roman"/>
                <w:sz w:val="8"/>
                <w:szCs w:val="8"/>
              </w:rPr>
            </w:pPr>
          </w:p>
        </w:tc>
      </w:tr>
    </w:tbl>
    <w:p w:rsidR="00EF6516" w:rsidRPr="008F5E85" w:rsidRDefault="00EF6516" w:rsidP="002111F8">
      <w:pPr>
        <w:pStyle w:val="a4"/>
        <w:numPr>
          <w:ilvl w:val="0"/>
          <w:numId w:val="55"/>
        </w:numPr>
        <w:tabs>
          <w:tab w:val="left" w:pos="993"/>
          <w:tab w:val="left" w:pos="1276"/>
        </w:tabs>
        <w:spacing w:after="0" w:line="240" w:lineRule="auto"/>
        <w:ind w:right="-1"/>
        <w:jc w:val="both"/>
        <w:rPr>
          <w:rFonts w:ascii="Times New Roman" w:hAnsi="Times New Roman"/>
          <w:b/>
          <w:sz w:val="24"/>
          <w:szCs w:val="24"/>
        </w:rPr>
      </w:pPr>
      <w:r w:rsidRPr="008F5E85">
        <w:rPr>
          <w:rFonts w:ascii="Times New Roman" w:hAnsi="Times New Roman"/>
          <w:b/>
          <w:sz w:val="24"/>
          <w:szCs w:val="24"/>
        </w:rPr>
        <w:t>АДРЕСА И РЕКВИЗИТЫ СТОРОН</w:t>
      </w:r>
    </w:p>
    <w:p w:rsidR="00EF6516" w:rsidRPr="008F5E85" w:rsidRDefault="00EF6516" w:rsidP="00EF6516">
      <w:pPr>
        <w:tabs>
          <w:tab w:val="left" w:pos="993"/>
          <w:tab w:val="left" w:pos="1276"/>
        </w:tabs>
        <w:spacing w:after="0" w:line="240" w:lineRule="auto"/>
        <w:ind w:left="709" w:right="-1"/>
        <w:jc w:val="both"/>
        <w:rPr>
          <w:rFonts w:ascii="Times New Roman" w:hAnsi="Times New Roman"/>
          <w:b/>
          <w:sz w:val="4"/>
          <w:szCs w:val="4"/>
        </w:rPr>
      </w:pPr>
    </w:p>
    <w:p w:rsidR="0027790E" w:rsidRPr="008F5E85" w:rsidRDefault="00EF6516" w:rsidP="0027790E">
      <w:pPr>
        <w:tabs>
          <w:tab w:val="left" w:pos="993"/>
          <w:tab w:val="left" w:pos="1276"/>
        </w:tabs>
        <w:spacing w:after="0" w:line="240" w:lineRule="auto"/>
        <w:ind w:right="-1" w:firstLine="709"/>
        <w:jc w:val="both"/>
        <w:rPr>
          <w:rFonts w:ascii="Times New Roman" w:hAnsi="Times New Roman"/>
          <w:b/>
          <w:sz w:val="8"/>
          <w:szCs w:val="8"/>
        </w:rPr>
      </w:pPr>
      <w:r w:rsidRPr="008F5E85">
        <w:rPr>
          <w:rFonts w:ascii="Times New Roman" w:hAnsi="Times New Roman"/>
          <w:b/>
          <w:sz w:val="24"/>
          <w:szCs w:val="24"/>
        </w:rPr>
        <w:t>ЗАКАЗЧИК</w:t>
      </w:r>
    </w:p>
    <w:p w:rsidR="00EF6516" w:rsidRPr="008F5E85" w:rsidRDefault="00EF6516" w:rsidP="0027790E">
      <w:pPr>
        <w:tabs>
          <w:tab w:val="left" w:pos="993"/>
          <w:tab w:val="left" w:pos="1276"/>
        </w:tabs>
        <w:spacing w:after="0" w:line="240" w:lineRule="auto"/>
        <w:ind w:right="-1" w:firstLine="709"/>
        <w:jc w:val="both"/>
        <w:rPr>
          <w:rFonts w:ascii="Times New Roman" w:hAnsi="Times New Roman"/>
          <w:b/>
          <w:sz w:val="8"/>
          <w:szCs w:val="8"/>
        </w:rPr>
      </w:pPr>
    </w:p>
    <w:tbl>
      <w:tblPr>
        <w:tblStyle w:val="46"/>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0"/>
        <w:gridCol w:w="5762"/>
      </w:tblGrid>
      <w:tr w:rsidR="008F5E85" w:rsidRPr="008F5E85" w:rsidTr="0044688F">
        <w:trPr>
          <w:trHeight w:val="276"/>
        </w:trPr>
        <w:tc>
          <w:tcPr>
            <w:tcW w:w="3810" w:type="dxa"/>
            <w:hideMark/>
          </w:tcPr>
          <w:p w:rsidR="00EF6516" w:rsidRPr="008F5E85" w:rsidRDefault="00EF6516"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sz w:val="24"/>
                <w:szCs w:val="24"/>
                <w:lang w:eastAsia="ru-RU"/>
              </w:rPr>
              <w:t>Адрес места нахождения:</w:t>
            </w:r>
          </w:p>
        </w:tc>
        <w:tc>
          <w:tcPr>
            <w:tcW w:w="5762" w:type="dxa"/>
            <w:hideMark/>
          </w:tcPr>
          <w:p w:rsidR="00EF6516" w:rsidRPr="008F5E85" w:rsidRDefault="00EF6516" w:rsidP="00EF6516">
            <w:pPr>
              <w:tabs>
                <w:tab w:val="left" w:pos="993"/>
                <w:tab w:val="left" w:pos="1276"/>
              </w:tabs>
              <w:snapToGrid w:val="0"/>
              <w:spacing w:after="0" w:line="240" w:lineRule="auto"/>
              <w:ind w:right="-1"/>
              <w:jc w:val="both"/>
              <w:rPr>
                <w:rFonts w:ascii="Times New Roman" w:hAnsi="Times New Roman" w:cs="Times New Roman"/>
                <w:sz w:val="24"/>
                <w:szCs w:val="24"/>
              </w:rPr>
            </w:pPr>
            <w:proofErr w:type="gramStart"/>
            <w:r w:rsidRPr="008F5E85">
              <w:rPr>
                <w:rFonts w:ascii="Times New Roman" w:hAnsi="Times New Roman" w:cs="Times New Roman"/>
                <w:sz w:val="24"/>
                <w:szCs w:val="24"/>
                <w:lang w:eastAsia="ru-RU"/>
              </w:rPr>
              <w:t xml:space="preserve">143005, Московская область, Одинцовский район,    </w:t>
            </w:r>
            <w:r w:rsidRPr="008F5E85">
              <w:rPr>
                <w:rFonts w:ascii="Times New Roman" w:hAnsi="Times New Roman" w:cs="Times New Roman"/>
                <w:sz w:val="24"/>
                <w:szCs w:val="24"/>
                <w:lang w:eastAsia="ru-RU"/>
              </w:rPr>
              <w:lastRenderedPageBreak/>
              <w:t>г. Одинцово, ул. Луговая, д. 4</w:t>
            </w:r>
            <w:proofErr w:type="gramEnd"/>
          </w:p>
        </w:tc>
      </w:tr>
      <w:tr w:rsidR="008F5E85" w:rsidRPr="008F5E85" w:rsidTr="0044688F">
        <w:trPr>
          <w:trHeight w:val="276"/>
        </w:trPr>
        <w:tc>
          <w:tcPr>
            <w:tcW w:w="3810" w:type="dxa"/>
            <w:hideMark/>
          </w:tcPr>
          <w:p w:rsidR="00EF6516" w:rsidRPr="008F5E85" w:rsidRDefault="00EF6516"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sz w:val="24"/>
                <w:szCs w:val="24"/>
                <w:lang w:eastAsia="ru-RU"/>
              </w:rPr>
              <w:lastRenderedPageBreak/>
              <w:t>Почтовый адрес:</w:t>
            </w:r>
          </w:p>
        </w:tc>
        <w:tc>
          <w:tcPr>
            <w:tcW w:w="5762" w:type="dxa"/>
            <w:hideMark/>
          </w:tcPr>
          <w:p w:rsidR="00EF6516" w:rsidRPr="008F5E85" w:rsidRDefault="00EF6516"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sz w:val="24"/>
                <w:szCs w:val="24"/>
                <w:lang w:eastAsia="ru-RU"/>
              </w:rPr>
              <w:t>143005, Московская область, г. Одинцово,                ул. Луговая, д. 4</w:t>
            </w:r>
          </w:p>
        </w:tc>
      </w:tr>
      <w:tr w:rsidR="008F5E85" w:rsidRPr="008F5E85" w:rsidTr="0044688F">
        <w:trPr>
          <w:trHeight w:val="276"/>
        </w:trPr>
        <w:tc>
          <w:tcPr>
            <w:tcW w:w="3810" w:type="dxa"/>
            <w:hideMark/>
          </w:tcPr>
          <w:p w:rsidR="00EF6516" w:rsidRPr="008F5E85" w:rsidRDefault="00EF6516"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sz w:val="24"/>
                <w:szCs w:val="24"/>
                <w:lang w:eastAsia="ru-RU"/>
              </w:rPr>
              <w:t>Телефон:</w:t>
            </w:r>
          </w:p>
        </w:tc>
        <w:tc>
          <w:tcPr>
            <w:tcW w:w="5762" w:type="dxa"/>
            <w:hideMark/>
          </w:tcPr>
          <w:p w:rsidR="00EF6516" w:rsidRPr="008F5E85" w:rsidRDefault="00EF6516"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sz w:val="24"/>
                <w:szCs w:val="24"/>
                <w:lang w:eastAsia="ru-RU"/>
              </w:rPr>
              <w:t>(495) 967-01-48, доб. 2146</w:t>
            </w:r>
          </w:p>
        </w:tc>
      </w:tr>
      <w:tr w:rsidR="008F5E85" w:rsidRPr="008F5E85" w:rsidTr="0044688F">
        <w:trPr>
          <w:trHeight w:val="262"/>
        </w:trPr>
        <w:tc>
          <w:tcPr>
            <w:tcW w:w="3810" w:type="dxa"/>
            <w:hideMark/>
          </w:tcPr>
          <w:p w:rsidR="00EF6516" w:rsidRPr="008F5E85" w:rsidRDefault="00EF6516"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sz w:val="24"/>
                <w:szCs w:val="24"/>
                <w:lang w:eastAsia="ru-RU"/>
              </w:rPr>
              <w:t>Факс:</w:t>
            </w:r>
          </w:p>
        </w:tc>
        <w:tc>
          <w:tcPr>
            <w:tcW w:w="5762" w:type="dxa"/>
            <w:hideMark/>
          </w:tcPr>
          <w:p w:rsidR="00EF6516" w:rsidRPr="008F5E85" w:rsidRDefault="00EF6516"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sz w:val="24"/>
                <w:szCs w:val="24"/>
                <w:lang w:eastAsia="ru-RU"/>
              </w:rPr>
              <w:t>(495) 967-01-48, доб. 2153</w:t>
            </w:r>
          </w:p>
        </w:tc>
      </w:tr>
      <w:tr w:rsidR="008F5E85" w:rsidRPr="008F5E85" w:rsidTr="0044688F">
        <w:trPr>
          <w:trHeight w:val="276"/>
        </w:trPr>
        <w:tc>
          <w:tcPr>
            <w:tcW w:w="3810" w:type="dxa"/>
            <w:hideMark/>
          </w:tcPr>
          <w:p w:rsidR="00EF6516" w:rsidRPr="008F5E85" w:rsidRDefault="00EF6516"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sz w:val="24"/>
                <w:szCs w:val="24"/>
                <w:lang w:eastAsia="ru-RU"/>
              </w:rPr>
              <w:t>ИНН:</w:t>
            </w:r>
          </w:p>
        </w:tc>
        <w:tc>
          <w:tcPr>
            <w:tcW w:w="5762" w:type="dxa"/>
            <w:hideMark/>
          </w:tcPr>
          <w:p w:rsidR="00EF6516" w:rsidRPr="008F5E85" w:rsidRDefault="00EF6516"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sz w:val="24"/>
                <w:szCs w:val="24"/>
                <w:lang w:eastAsia="ru-RU"/>
              </w:rPr>
              <w:t>7701897582</w:t>
            </w:r>
          </w:p>
        </w:tc>
      </w:tr>
      <w:tr w:rsidR="008F5E85" w:rsidRPr="008F5E85" w:rsidTr="0044688F">
        <w:trPr>
          <w:trHeight w:val="276"/>
        </w:trPr>
        <w:tc>
          <w:tcPr>
            <w:tcW w:w="3810" w:type="dxa"/>
            <w:hideMark/>
          </w:tcPr>
          <w:p w:rsidR="00EF6516" w:rsidRPr="008F5E85" w:rsidRDefault="00EF6516"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sz w:val="24"/>
                <w:szCs w:val="24"/>
                <w:lang w:eastAsia="ru-RU"/>
              </w:rPr>
              <w:t>КПП:</w:t>
            </w:r>
          </w:p>
        </w:tc>
        <w:tc>
          <w:tcPr>
            <w:tcW w:w="5762" w:type="dxa"/>
            <w:hideMark/>
          </w:tcPr>
          <w:p w:rsidR="00EF6516" w:rsidRPr="008F5E85" w:rsidRDefault="00EF6516"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sz w:val="24"/>
                <w:szCs w:val="24"/>
                <w:lang w:eastAsia="ru-RU"/>
              </w:rPr>
              <w:t>503201001</w:t>
            </w:r>
          </w:p>
        </w:tc>
      </w:tr>
      <w:tr w:rsidR="008F5E85" w:rsidRPr="008F5E85" w:rsidTr="0044688F">
        <w:trPr>
          <w:trHeight w:val="262"/>
        </w:trPr>
        <w:tc>
          <w:tcPr>
            <w:tcW w:w="3810" w:type="dxa"/>
            <w:hideMark/>
          </w:tcPr>
          <w:p w:rsidR="00901202" w:rsidRPr="008F5E85" w:rsidRDefault="00901202"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sz w:val="24"/>
                <w:szCs w:val="24"/>
                <w:lang w:eastAsia="ru-RU"/>
              </w:rPr>
              <w:t>Банк:</w:t>
            </w:r>
          </w:p>
        </w:tc>
        <w:tc>
          <w:tcPr>
            <w:tcW w:w="5762" w:type="dxa"/>
            <w:hideMark/>
          </w:tcPr>
          <w:p w:rsidR="00901202" w:rsidRPr="008F5E85" w:rsidRDefault="008B0C3B"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sz w:val="24"/>
                <w:szCs w:val="24"/>
                <w:lang w:eastAsia="ru-RU"/>
              </w:rPr>
              <w:t>ГПБ (ОАО</w:t>
            </w:r>
            <w:proofErr w:type="gramStart"/>
            <w:r w:rsidRPr="008F5E85">
              <w:rPr>
                <w:rFonts w:ascii="Times New Roman" w:hAnsi="Times New Roman" w:cs="Times New Roman"/>
                <w:sz w:val="24"/>
                <w:szCs w:val="24"/>
                <w:lang w:eastAsia="ru-RU"/>
              </w:rPr>
              <w:t>),</w:t>
            </w:r>
            <w:r w:rsidR="00901202" w:rsidRPr="008F5E85">
              <w:rPr>
                <w:rFonts w:ascii="Times New Roman" w:hAnsi="Times New Roman" w:cs="Times New Roman"/>
                <w:sz w:val="24"/>
                <w:szCs w:val="24"/>
                <w:lang w:eastAsia="ru-RU"/>
              </w:rPr>
              <w:t xml:space="preserve">, </w:t>
            </w:r>
            <w:proofErr w:type="gramEnd"/>
            <w:r w:rsidR="00901202" w:rsidRPr="008F5E85">
              <w:rPr>
                <w:rFonts w:ascii="Times New Roman" w:hAnsi="Times New Roman" w:cs="Times New Roman"/>
                <w:sz w:val="24"/>
                <w:szCs w:val="24"/>
                <w:lang w:eastAsia="ru-RU"/>
              </w:rPr>
              <w:t>г. МОСКВА</w:t>
            </w:r>
          </w:p>
        </w:tc>
      </w:tr>
      <w:tr w:rsidR="008F5E85" w:rsidRPr="008F5E85" w:rsidTr="0044688F">
        <w:trPr>
          <w:trHeight w:val="276"/>
        </w:trPr>
        <w:tc>
          <w:tcPr>
            <w:tcW w:w="3810" w:type="dxa"/>
            <w:hideMark/>
          </w:tcPr>
          <w:p w:rsidR="00901202" w:rsidRPr="008F5E85" w:rsidRDefault="00901202"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sz w:val="24"/>
                <w:szCs w:val="24"/>
                <w:lang w:eastAsia="ru-RU"/>
              </w:rPr>
              <w:t>Расчетный счет:</w:t>
            </w:r>
          </w:p>
        </w:tc>
        <w:tc>
          <w:tcPr>
            <w:tcW w:w="5762" w:type="dxa"/>
            <w:hideMark/>
          </w:tcPr>
          <w:p w:rsidR="00901202" w:rsidRPr="008F5E85" w:rsidRDefault="00901202"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sz w:val="24"/>
                <w:szCs w:val="24"/>
              </w:rPr>
              <w:t>40702810692000005757</w:t>
            </w:r>
          </w:p>
        </w:tc>
      </w:tr>
      <w:tr w:rsidR="008F5E85" w:rsidRPr="008F5E85" w:rsidTr="0044688F">
        <w:trPr>
          <w:trHeight w:val="276"/>
        </w:trPr>
        <w:tc>
          <w:tcPr>
            <w:tcW w:w="3810" w:type="dxa"/>
            <w:hideMark/>
          </w:tcPr>
          <w:p w:rsidR="00901202" w:rsidRPr="008F5E85" w:rsidRDefault="00901202"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sz w:val="24"/>
                <w:szCs w:val="24"/>
                <w:lang w:eastAsia="ru-RU"/>
              </w:rPr>
              <w:t>Корреспондентский счет:</w:t>
            </w:r>
          </w:p>
        </w:tc>
        <w:tc>
          <w:tcPr>
            <w:tcW w:w="5762" w:type="dxa"/>
            <w:hideMark/>
          </w:tcPr>
          <w:p w:rsidR="00901202" w:rsidRPr="008F5E85" w:rsidRDefault="00901202" w:rsidP="00EF6516">
            <w:pPr>
              <w:tabs>
                <w:tab w:val="left" w:pos="993"/>
                <w:tab w:val="left" w:pos="1276"/>
              </w:tabs>
              <w:snapToGrid w:val="0"/>
              <w:spacing w:after="0" w:line="240" w:lineRule="auto"/>
              <w:ind w:right="-1" w:firstLine="18"/>
              <w:jc w:val="both"/>
              <w:rPr>
                <w:rFonts w:ascii="Times New Roman" w:hAnsi="Times New Roman" w:cs="Times New Roman"/>
                <w:sz w:val="24"/>
                <w:szCs w:val="24"/>
              </w:rPr>
            </w:pPr>
            <w:r w:rsidRPr="008F5E85">
              <w:rPr>
                <w:rFonts w:ascii="Times New Roman" w:hAnsi="Times New Roman" w:cs="Times New Roman"/>
                <w:sz w:val="24"/>
                <w:szCs w:val="24"/>
              </w:rPr>
              <w:t>30101810200000000823</w:t>
            </w:r>
          </w:p>
        </w:tc>
      </w:tr>
      <w:tr w:rsidR="008F5E85" w:rsidRPr="008F5E85" w:rsidTr="0044688F">
        <w:trPr>
          <w:trHeight w:val="262"/>
        </w:trPr>
        <w:tc>
          <w:tcPr>
            <w:tcW w:w="3810" w:type="dxa"/>
            <w:hideMark/>
          </w:tcPr>
          <w:p w:rsidR="00901202" w:rsidRPr="008F5E85" w:rsidRDefault="00901202" w:rsidP="00EF6516">
            <w:pPr>
              <w:tabs>
                <w:tab w:val="left" w:pos="993"/>
                <w:tab w:val="left" w:pos="1276"/>
              </w:tabs>
              <w:snapToGrid w:val="0"/>
              <w:spacing w:after="0" w:line="240" w:lineRule="auto"/>
              <w:ind w:right="-1"/>
              <w:jc w:val="both"/>
              <w:rPr>
                <w:rFonts w:ascii="Times New Roman" w:hAnsi="Times New Roman" w:cs="Times New Roman"/>
                <w:sz w:val="24"/>
                <w:szCs w:val="24"/>
                <w:lang w:eastAsia="ru-RU"/>
              </w:rPr>
            </w:pPr>
            <w:r w:rsidRPr="008F5E85">
              <w:rPr>
                <w:rFonts w:ascii="Times New Roman" w:hAnsi="Times New Roman" w:cs="Times New Roman"/>
                <w:sz w:val="24"/>
                <w:szCs w:val="24"/>
                <w:lang w:eastAsia="ru-RU"/>
              </w:rPr>
              <w:t>БИК:</w:t>
            </w:r>
          </w:p>
          <w:p w:rsidR="00901202" w:rsidRPr="008F5E85" w:rsidRDefault="00901202"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sz w:val="24"/>
                <w:szCs w:val="24"/>
                <w:lang w:eastAsia="ru-RU"/>
              </w:rPr>
              <w:t>ОГРН:</w:t>
            </w:r>
          </w:p>
        </w:tc>
        <w:tc>
          <w:tcPr>
            <w:tcW w:w="5762" w:type="dxa"/>
            <w:hideMark/>
          </w:tcPr>
          <w:p w:rsidR="00901202" w:rsidRPr="008F5E85" w:rsidRDefault="00901202" w:rsidP="000715D8">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sz w:val="24"/>
                <w:szCs w:val="24"/>
              </w:rPr>
              <w:t>044525823</w:t>
            </w:r>
          </w:p>
          <w:p w:rsidR="00901202" w:rsidRPr="008F5E85" w:rsidRDefault="00901202"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sz w:val="24"/>
                <w:szCs w:val="24"/>
              </w:rPr>
              <w:t>1107746949793</w:t>
            </w:r>
          </w:p>
        </w:tc>
      </w:tr>
    </w:tbl>
    <w:p w:rsidR="00EF6516" w:rsidRPr="008F5E85" w:rsidRDefault="00EF6516" w:rsidP="00EF6516">
      <w:pPr>
        <w:tabs>
          <w:tab w:val="left" w:pos="993"/>
          <w:tab w:val="left" w:pos="1276"/>
        </w:tabs>
        <w:spacing w:after="0"/>
        <w:ind w:right="-1"/>
        <w:rPr>
          <w:rFonts w:ascii="Times New Roman" w:hAnsi="Times New Roman"/>
          <w:bCs/>
          <w:sz w:val="4"/>
          <w:szCs w:val="4"/>
        </w:rPr>
      </w:pPr>
    </w:p>
    <w:p w:rsidR="00EF6516" w:rsidRPr="008F5E85" w:rsidRDefault="00EF6516" w:rsidP="00EF6516">
      <w:pPr>
        <w:tabs>
          <w:tab w:val="left" w:pos="993"/>
          <w:tab w:val="left" w:pos="1276"/>
        </w:tabs>
        <w:spacing w:after="0" w:line="240" w:lineRule="auto"/>
        <w:ind w:right="-1" w:firstLine="709"/>
        <w:jc w:val="both"/>
        <w:rPr>
          <w:rFonts w:ascii="Times New Roman" w:hAnsi="Times New Roman"/>
          <w:b/>
          <w:sz w:val="16"/>
          <w:szCs w:val="16"/>
        </w:rPr>
      </w:pPr>
    </w:p>
    <w:p w:rsidR="00EF6516" w:rsidRPr="008F5E85" w:rsidRDefault="00EF6516" w:rsidP="00EF6516">
      <w:pPr>
        <w:tabs>
          <w:tab w:val="left" w:pos="993"/>
          <w:tab w:val="left" w:pos="1276"/>
        </w:tabs>
        <w:spacing w:after="0" w:line="240" w:lineRule="auto"/>
        <w:ind w:right="-1" w:firstLine="709"/>
        <w:jc w:val="both"/>
        <w:rPr>
          <w:rFonts w:ascii="Times New Roman" w:hAnsi="Times New Roman"/>
          <w:b/>
          <w:sz w:val="24"/>
          <w:szCs w:val="24"/>
        </w:rPr>
      </w:pPr>
      <w:r w:rsidRPr="008F5E85">
        <w:rPr>
          <w:rFonts w:ascii="Times New Roman" w:hAnsi="Times New Roman"/>
          <w:b/>
          <w:sz w:val="24"/>
          <w:szCs w:val="24"/>
        </w:rPr>
        <w:t>ГЕНЕРАЛЬНЫЙ ПОДРЯДЧИК</w:t>
      </w:r>
    </w:p>
    <w:p w:rsidR="00EF6516" w:rsidRPr="008F5E85" w:rsidRDefault="00EF6516" w:rsidP="0027790E">
      <w:pPr>
        <w:tabs>
          <w:tab w:val="left" w:pos="1276"/>
          <w:tab w:val="left" w:pos="10065"/>
        </w:tabs>
        <w:spacing w:after="0" w:line="240" w:lineRule="auto"/>
        <w:ind w:right="-1"/>
        <w:jc w:val="both"/>
        <w:rPr>
          <w:rFonts w:ascii="Times New Roman" w:hAnsi="Times New Roman"/>
          <w:b/>
          <w:sz w:val="8"/>
          <w:szCs w:val="8"/>
        </w:rPr>
      </w:pPr>
    </w:p>
    <w:tbl>
      <w:tblPr>
        <w:tblStyle w:val="46"/>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0"/>
        <w:gridCol w:w="5762"/>
      </w:tblGrid>
      <w:tr w:rsidR="008F5E85" w:rsidRPr="008F5E85" w:rsidTr="0044688F">
        <w:trPr>
          <w:trHeight w:val="262"/>
        </w:trPr>
        <w:tc>
          <w:tcPr>
            <w:tcW w:w="3810" w:type="dxa"/>
          </w:tcPr>
          <w:p w:rsidR="00EF6516" w:rsidRPr="008F5E85" w:rsidRDefault="00EF6516" w:rsidP="00EF6516">
            <w:pPr>
              <w:tabs>
                <w:tab w:val="left" w:pos="993"/>
                <w:tab w:val="left" w:pos="1276"/>
              </w:tabs>
              <w:snapToGrid w:val="0"/>
              <w:spacing w:after="0" w:line="240" w:lineRule="auto"/>
              <w:ind w:right="-1" w:firstLine="709"/>
              <w:jc w:val="both"/>
              <w:rPr>
                <w:rFonts w:ascii="Times New Roman" w:hAnsi="Times New Roman" w:cs="Times New Roman"/>
                <w:sz w:val="16"/>
                <w:szCs w:val="16"/>
                <w:lang w:eastAsia="ru-RU"/>
              </w:rPr>
            </w:pPr>
          </w:p>
        </w:tc>
        <w:tc>
          <w:tcPr>
            <w:tcW w:w="5762" w:type="dxa"/>
          </w:tcPr>
          <w:p w:rsidR="00EF6516" w:rsidRPr="008F5E85" w:rsidRDefault="00EF6516" w:rsidP="00EF6516">
            <w:pPr>
              <w:tabs>
                <w:tab w:val="left" w:pos="993"/>
                <w:tab w:val="left" w:pos="1276"/>
              </w:tabs>
              <w:snapToGrid w:val="0"/>
              <w:spacing w:after="0" w:line="240" w:lineRule="auto"/>
              <w:ind w:right="-1"/>
              <w:jc w:val="both"/>
              <w:rPr>
                <w:rFonts w:ascii="Times New Roman" w:hAnsi="Times New Roman" w:cs="Times New Roman"/>
                <w:sz w:val="24"/>
                <w:szCs w:val="24"/>
                <w:lang w:eastAsia="ru-RU"/>
              </w:rPr>
            </w:pPr>
          </w:p>
        </w:tc>
      </w:tr>
    </w:tbl>
    <w:tbl>
      <w:tblPr>
        <w:tblStyle w:val="a6"/>
        <w:tblpPr w:leftFromText="180" w:rightFromText="180" w:vertAnchor="text" w:horzAnchor="margin" w:tblpXSpec="right" w:tblpY="-3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8"/>
        <w:gridCol w:w="5764"/>
      </w:tblGrid>
      <w:tr w:rsidR="008F5E85" w:rsidRPr="008F5E85" w:rsidTr="0044688F">
        <w:trPr>
          <w:trHeight w:val="185"/>
        </w:trPr>
        <w:tc>
          <w:tcPr>
            <w:tcW w:w="3808" w:type="dxa"/>
          </w:tcPr>
          <w:p w:rsidR="0027790E" w:rsidRPr="008F5E85" w:rsidRDefault="0027790E" w:rsidP="00EF6516">
            <w:pPr>
              <w:tabs>
                <w:tab w:val="left" w:pos="993"/>
                <w:tab w:val="left" w:pos="1276"/>
                <w:tab w:val="right" w:pos="2877"/>
              </w:tabs>
              <w:snapToGrid w:val="0"/>
              <w:spacing w:after="0" w:line="240" w:lineRule="auto"/>
              <w:ind w:right="-1"/>
              <w:jc w:val="both"/>
              <w:rPr>
                <w:rFonts w:ascii="Times New Roman" w:hAnsi="Times New Roman" w:cs="Times New Roman"/>
                <w:bCs/>
                <w:sz w:val="24"/>
                <w:szCs w:val="24"/>
                <w:lang w:eastAsia="ru-RU"/>
              </w:rPr>
            </w:pPr>
          </w:p>
          <w:p w:rsidR="002111F8" w:rsidRPr="008F5E85" w:rsidRDefault="002111F8" w:rsidP="00EF6516">
            <w:pPr>
              <w:tabs>
                <w:tab w:val="left" w:pos="993"/>
                <w:tab w:val="left" w:pos="1276"/>
                <w:tab w:val="right" w:pos="2877"/>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bCs/>
                <w:sz w:val="24"/>
                <w:szCs w:val="24"/>
                <w:lang w:eastAsia="ru-RU"/>
              </w:rPr>
              <w:t>Адрес места нахождения:</w:t>
            </w:r>
          </w:p>
        </w:tc>
        <w:tc>
          <w:tcPr>
            <w:tcW w:w="5764" w:type="dxa"/>
          </w:tcPr>
          <w:p w:rsidR="002111F8" w:rsidRPr="008F5E85" w:rsidRDefault="002111F8" w:rsidP="00EF6516">
            <w:pPr>
              <w:tabs>
                <w:tab w:val="left" w:pos="993"/>
                <w:tab w:val="left" w:pos="1276"/>
              </w:tabs>
              <w:snapToGrid w:val="0"/>
              <w:spacing w:after="0" w:line="240" w:lineRule="auto"/>
              <w:ind w:right="-1"/>
              <w:rPr>
                <w:rFonts w:ascii="Times New Roman" w:hAnsi="Times New Roman" w:cs="Times New Roman"/>
                <w:sz w:val="24"/>
                <w:szCs w:val="24"/>
              </w:rPr>
            </w:pPr>
          </w:p>
        </w:tc>
      </w:tr>
      <w:tr w:rsidR="008F5E85" w:rsidRPr="008F5E85" w:rsidTr="0044688F">
        <w:trPr>
          <w:trHeight w:val="218"/>
        </w:trPr>
        <w:tc>
          <w:tcPr>
            <w:tcW w:w="3808" w:type="dxa"/>
          </w:tcPr>
          <w:p w:rsidR="002111F8" w:rsidRPr="008F5E85" w:rsidRDefault="002111F8"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bCs/>
                <w:sz w:val="24"/>
                <w:szCs w:val="24"/>
                <w:lang w:eastAsia="ru-RU"/>
              </w:rPr>
              <w:t>Почтовый адрес:</w:t>
            </w:r>
          </w:p>
        </w:tc>
        <w:tc>
          <w:tcPr>
            <w:tcW w:w="5764" w:type="dxa"/>
          </w:tcPr>
          <w:p w:rsidR="002111F8" w:rsidRPr="008F5E85" w:rsidRDefault="002111F8" w:rsidP="00EF6516">
            <w:pPr>
              <w:tabs>
                <w:tab w:val="left" w:pos="993"/>
                <w:tab w:val="left" w:pos="1276"/>
              </w:tabs>
              <w:snapToGrid w:val="0"/>
              <w:spacing w:after="0" w:line="240" w:lineRule="auto"/>
              <w:ind w:right="-1"/>
              <w:jc w:val="both"/>
              <w:rPr>
                <w:rFonts w:ascii="Times New Roman" w:hAnsi="Times New Roman" w:cs="Times New Roman"/>
                <w:sz w:val="24"/>
                <w:szCs w:val="24"/>
              </w:rPr>
            </w:pPr>
          </w:p>
        </w:tc>
      </w:tr>
      <w:tr w:rsidR="008F5E85" w:rsidRPr="008F5E85" w:rsidTr="0044688F">
        <w:trPr>
          <w:trHeight w:val="253"/>
        </w:trPr>
        <w:tc>
          <w:tcPr>
            <w:tcW w:w="3808" w:type="dxa"/>
          </w:tcPr>
          <w:p w:rsidR="002111F8" w:rsidRPr="008F5E85" w:rsidRDefault="002111F8"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bCs/>
                <w:sz w:val="24"/>
                <w:szCs w:val="24"/>
                <w:lang w:eastAsia="ru-RU"/>
              </w:rPr>
              <w:t>Телефон:</w:t>
            </w:r>
          </w:p>
        </w:tc>
        <w:tc>
          <w:tcPr>
            <w:tcW w:w="5764" w:type="dxa"/>
          </w:tcPr>
          <w:p w:rsidR="002111F8" w:rsidRPr="008F5E85" w:rsidRDefault="002111F8" w:rsidP="00EF6516">
            <w:pPr>
              <w:tabs>
                <w:tab w:val="left" w:pos="993"/>
                <w:tab w:val="left" w:pos="1276"/>
              </w:tabs>
              <w:snapToGrid w:val="0"/>
              <w:spacing w:after="0" w:line="240" w:lineRule="auto"/>
              <w:ind w:right="-1"/>
              <w:jc w:val="both"/>
              <w:rPr>
                <w:rFonts w:ascii="Times New Roman" w:hAnsi="Times New Roman" w:cs="Times New Roman"/>
                <w:sz w:val="24"/>
                <w:szCs w:val="24"/>
              </w:rPr>
            </w:pPr>
          </w:p>
        </w:tc>
      </w:tr>
      <w:tr w:rsidR="008F5E85" w:rsidRPr="008F5E85" w:rsidTr="0044688F">
        <w:trPr>
          <w:trHeight w:val="253"/>
        </w:trPr>
        <w:tc>
          <w:tcPr>
            <w:tcW w:w="3808" w:type="dxa"/>
          </w:tcPr>
          <w:p w:rsidR="002111F8" w:rsidRPr="008F5E85" w:rsidRDefault="002111F8"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bCs/>
                <w:sz w:val="24"/>
                <w:szCs w:val="24"/>
                <w:lang w:eastAsia="ru-RU"/>
              </w:rPr>
              <w:t>Факс:</w:t>
            </w:r>
          </w:p>
        </w:tc>
        <w:tc>
          <w:tcPr>
            <w:tcW w:w="5764" w:type="dxa"/>
          </w:tcPr>
          <w:p w:rsidR="002111F8" w:rsidRPr="008F5E85" w:rsidRDefault="002111F8" w:rsidP="00EF6516">
            <w:pPr>
              <w:tabs>
                <w:tab w:val="left" w:pos="993"/>
                <w:tab w:val="left" w:pos="1276"/>
              </w:tabs>
              <w:snapToGrid w:val="0"/>
              <w:spacing w:after="0" w:line="240" w:lineRule="auto"/>
              <w:ind w:right="-1"/>
              <w:jc w:val="both"/>
              <w:rPr>
                <w:rFonts w:ascii="Times New Roman" w:hAnsi="Times New Roman" w:cs="Times New Roman"/>
                <w:sz w:val="24"/>
                <w:szCs w:val="24"/>
              </w:rPr>
            </w:pPr>
          </w:p>
        </w:tc>
      </w:tr>
      <w:tr w:rsidR="008F5E85" w:rsidRPr="008F5E85" w:rsidTr="0044688F">
        <w:trPr>
          <w:trHeight w:val="266"/>
        </w:trPr>
        <w:tc>
          <w:tcPr>
            <w:tcW w:w="3808" w:type="dxa"/>
          </w:tcPr>
          <w:p w:rsidR="002111F8" w:rsidRPr="008F5E85" w:rsidRDefault="002111F8"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bCs/>
                <w:sz w:val="24"/>
                <w:szCs w:val="24"/>
                <w:lang w:eastAsia="ru-RU"/>
              </w:rPr>
              <w:t>ИНН/КПП:</w:t>
            </w:r>
          </w:p>
        </w:tc>
        <w:tc>
          <w:tcPr>
            <w:tcW w:w="5764" w:type="dxa"/>
          </w:tcPr>
          <w:p w:rsidR="002111F8" w:rsidRPr="008F5E85" w:rsidRDefault="002111F8" w:rsidP="00EF6516">
            <w:pPr>
              <w:tabs>
                <w:tab w:val="left" w:pos="993"/>
                <w:tab w:val="left" w:pos="1276"/>
              </w:tabs>
              <w:snapToGrid w:val="0"/>
              <w:spacing w:after="0" w:line="240" w:lineRule="auto"/>
              <w:ind w:right="-1"/>
              <w:jc w:val="both"/>
              <w:rPr>
                <w:rFonts w:ascii="Times New Roman" w:hAnsi="Times New Roman" w:cs="Times New Roman"/>
                <w:sz w:val="24"/>
                <w:szCs w:val="24"/>
              </w:rPr>
            </w:pPr>
          </w:p>
        </w:tc>
      </w:tr>
      <w:tr w:rsidR="008F5E85" w:rsidRPr="008F5E85" w:rsidTr="0044688F">
        <w:trPr>
          <w:trHeight w:val="253"/>
        </w:trPr>
        <w:tc>
          <w:tcPr>
            <w:tcW w:w="3808" w:type="dxa"/>
          </w:tcPr>
          <w:p w:rsidR="002111F8" w:rsidRPr="008F5E85" w:rsidRDefault="002111F8"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bCs/>
                <w:sz w:val="24"/>
                <w:szCs w:val="24"/>
                <w:lang w:eastAsia="ru-RU"/>
              </w:rPr>
              <w:t>Расчетный счет</w:t>
            </w:r>
            <w:r w:rsidRPr="008F5E85">
              <w:rPr>
                <w:rFonts w:ascii="Times New Roman" w:hAnsi="Times New Roman" w:cs="Times New Roman"/>
                <w:sz w:val="24"/>
                <w:szCs w:val="24"/>
                <w:lang w:eastAsia="ru-RU"/>
              </w:rPr>
              <w:t>:</w:t>
            </w:r>
          </w:p>
        </w:tc>
        <w:tc>
          <w:tcPr>
            <w:tcW w:w="5764" w:type="dxa"/>
          </w:tcPr>
          <w:p w:rsidR="002111F8" w:rsidRPr="008F5E85" w:rsidRDefault="002111F8" w:rsidP="00EF6516">
            <w:pPr>
              <w:tabs>
                <w:tab w:val="left" w:pos="993"/>
                <w:tab w:val="left" w:pos="1276"/>
              </w:tabs>
              <w:snapToGrid w:val="0"/>
              <w:spacing w:after="0" w:line="240" w:lineRule="auto"/>
              <w:ind w:right="-1"/>
              <w:jc w:val="both"/>
              <w:rPr>
                <w:rFonts w:ascii="Times New Roman" w:hAnsi="Times New Roman" w:cs="Times New Roman"/>
                <w:sz w:val="24"/>
                <w:szCs w:val="24"/>
              </w:rPr>
            </w:pPr>
          </w:p>
        </w:tc>
      </w:tr>
      <w:tr w:rsidR="008F5E85" w:rsidRPr="008F5E85" w:rsidTr="0044688F">
        <w:trPr>
          <w:trHeight w:val="253"/>
        </w:trPr>
        <w:tc>
          <w:tcPr>
            <w:tcW w:w="3808" w:type="dxa"/>
          </w:tcPr>
          <w:p w:rsidR="002111F8" w:rsidRPr="008F5E85" w:rsidRDefault="002111F8"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bCs/>
                <w:sz w:val="24"/>
                <w:szCs w:val="24"/>
                <w:lang w:eastAsia="ru-RU"/>
              </w:rPr>
              <w:t>Корреспондентский счет:</w:t>
            </w:r>
          </w:p>
        </w:tc>
        <w:tc>
          <w:tcPr>
            <w:tcW w:w="5764" w:type="dxa"/>
          </w:tcPr>
          <w:p w:rsidR="002111F8" w:rsidRPr="008F5E85" w:rsidRDefault="002111F8" w:rsidP="00EF6516">
            <w:pPr>
              <w:tabs>
                <w:tab w:val="left" w:pos="993"/>
                <w:tab w:val="left" w:pos="1276"/>
              </w:tabs>
              <w:snapToGrid w:val="0"/>
              <w:spacing w:after="0" w:line="240" w:lineRule="auto"/>
              <w:ind w:right="-1"/>
              <w:jc w:val="both"/>
              <w:rPr>
                <w:rFonts w:ascii="Times New Roman" w:hAnsi="Times New Roman" w:cs="Times New Roman"/>
                <w:sz w:val="24"/>
                <w:szCs w:val="24"/>
              </w:rPr>
            </w:pPr>
          </w:p>
        </w:tc>
      </w:tr>
      <w:tr w:rsidR="008F5E85" w:rsidRPr="008F5E85" w:rsidTr="0044688F">
        <w:trPr>
          <w:trHeight w:val="253"/>
        </w:trPr>
        <w:tc>
          <w:tcPr>
            <w:tcW w:w="3808" w:type="dxa"/>
          </w:tcPr>
          <w:p w:rsidR="002111F8" w:rsidRPr="008F5E85" w:rsidRDefault="002111F8"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bCs/>
                <w:sz w:val="24"/>
                <w:szCs w:val="24"/>
                <w:lang w:eastAsia="ru-RU"/>
              </w:rPr>
              <w:t>БИК:</w:t>
            </w:r>
          </w:p>
        </w:tc>
        <w:tc>
          <w:tcPr>
            <w:tcW w:w="5764" w:type="dxa"/>
          </w:tcPr>
          <w:p w:rsidR="002111F8" w:rsidRPr="008F5E85" w:rsidRDefault="002111F8" w:rsidP="00EF6516">
            <w:pPr>
              <w:tabs>
                <w:tab w:val="left" w:pos="993"/>
                <w:tab w:val="left" w:pos="1276"/>
              </w:tabs>
              <w:snapToGrid w:val="0"/>
              <w:spacing w:after="0" w:line="240" w:lineRule="auto"/>
              <w:ind w:right="-1"/>
              <w:jc w:val="both"/>
              <w:rPr>
                <w:rFonts w:ascii="Times New Roman" w:hAnsi="Times New Roman" w:cs="Times New Roman"/>
                <w:sz w:val="24"/>
                <w:szCs w:val="24"/>
              </w:rPr>
            </w:pPr>
          </w:p>
        </w:tc>
      </w:tr>
      <w:tr w:rsidR="008F5E85" w:rsidRPr="008F5E85" w:rsidTr="0044688F">
        <w:trPr>
          <w:trHeight w:val="266"/>
        </w:trPr>
        <w:tc>
          <w:tcPr>
            <w:tcW w:w="3808" w:type="dxa"/>
          </w:tcPr>
          <w:p w:rsidR="002111F8" w:rsidRPr="008F5E85" w:rsidRDefault="002111F8" w:rsidP="00EF6516">
            <w:pPr>
              <w:tabs>
                <w:tab w:val="left" w:pos="993"/>
                <w:tab w:val="left" w:pos="1276"/>
              </w:tabs>
              <w:snapToGrid w:val="0"/>
              <w:spacing w:after="0" w:line="240" w:lineRule="auto"/>
              <w:ind w:right="-1"/>
              <w:jc w:val="both"/>
              <w:rPr>
                <w:rFonts w:ascii="Times New Roman" w:hAnsi="Times New Roman" w:cs="Times New Roman"/>
                <w:sz w:val="24"/>
                <w:szCs w:val="24"/>
              </w:rPr>
            </w:pPr>
            <w:r w:rsidRPr="008F5E85">
              <w:rPr>
                <w:rFonts w:ascii="Times New Roman" w:hAnsi="Times New Roman" w:cs="Times New Roman"/>
                <w:bCs/>
                <w:sz w:val="24"/>
                <w:szCs w:val="24"/>
                <w:lang w:eastAsia="ru-RU"/>
              </w:rPr>
              <w:t>ОГРН:</w:t>
            </w:r>
          </w:p>
        </w:tc>
        <w:tc>
          <w:tcPr>
            <w:tcW w:w="5764" w:type="dxa"/>
          </w:tcPr>
          <w:p w:rsidR="002111F8" w:rsidRPr="008F5E85" w:rsidRDefault="002111F8" w:rsidP="00EF6516">
            <w:pPr>
              <w:tabs>
                <w:tab w:val="left" w:pos="993"/>
                <w:tab w:val="left" w:pos="1276"/>
              </w:tabs>
              <w:snapToGrid w:val="0"/>
              <w:spacing w:after="0" w:line="240" w:lineRule="auto"/>
              <w:ind w:right="-1"/>
              <w:jc w:val="both"/>
              <w:rPr>
                <w:rFonts w:ascii="Times New Roman" w:hAnsi="Times New Roman" w:cs="Times New Roman"/>
                <w:sz w:val="24"/>
                <w:szCs w:val="24"/>
              </w:rPr>
            </w:pPr>
          </w:p>
        </w:tc>
      </w:tr>
      <w:tr w:rsidR="008F5E85" w:rsidRPr="008F5E85" w:rsidTr="0044688F">
        <w:trPr>
          <w:trHeight w:val="253"/>
        </w:trPr>
        <w:tc>
          <w:tcPr>
            <w:tcW w:w="3808" w:type="dxa"/>
          </w:tcPr>
          <w:p w:rsidR="002111F8" w:rsidRPr="008F5E85" w:rsidRDefault="002111F8" w:rsidP="009157F7">
            <w:pPr>
              <w:pStyle w:val="a4"/>
              <w:tabs>
                <w:tab w:val="left" w:pos="993"/>
                <w:tab w:val="left" w:pos="1276"/>
              </w:tabs>
              <w:spacing w:after="0" w:line="240" w:lineRule="auto"/>
              <w:ind w:left="0" w:right="-1"/>
              <w:jc w:val="both"/>
              <w:rPr>
                <w:rFonts w:ascii="Times New Roman" w:hAnsi="Times New Roman" w:cs="Times New Roman"/>
                <w:bCs/>
                <w:sz w:val="24"/>
                <w:szCs w:val="24"/>
                <w:lang w:eastAsia="ru-RU"/>
              </w:rPr>
            </w:pPr>
            <w:r w:rsidRPr="008F5E85">
              <w:rPr>
                <w:rFonts w:ascii="Times New Roman" w:hAnsi="Times New Roman" w:cs="Times New Roman"/>
                <w:bCs/>
                <w:sz w:val="24"/>
                <w:szCs w:val="24"/>
                <w:lang w:eastAsia="ru-RU"/>
              </w:rPr>
              <w:t>ОКПО:</w:t>
            </w:r>
          </w:p>
          <w:p w:rsidR="002111F8" w:rsidRPr="008F5E85" w:rsidRDefault="002111F8" w:rsidP="00EF6516">
            <w:pPr>
              <w:tabs>
                <w:tab w:val="left" w:pos="993"/>
                <w:tab w:val="left" w:pos="1276"/>
              </w:tabs>
              <w:snapToGrid w:val="0"/>
              <w:spacing w:after="0" w:line="240" w:lineRule="auto"/>
              <w:ind w:right="-1"/>
              <w:jc w:val="both"/>
              <w:rPr>
                <w:rFonts w:ascii="Times New Roman" w:hAnsi="Times New Roman" w:cs="Times New Roman"/>
                <w:sz w:val="24"/>
                <w:szCs w:val="24"/>
              </w:rPr>
            </w:pPr>
          </w:p>
        </w:tc>
        <w:tc>
          <w:tcPr>
            <w:tcW w:w="5764" w:type="dxa"/>
          </w:tcPr>
          <w:p w:rsidR="002111F8" w:rsidRPr="008F5E85" w:rsidRDefault="002111F8" w:rsidP="00EF6516">
            <w:pPr>
              <w:tabs>
                <w:tab w:val="left" w:pos="993"/>
                <w:tab w:val="left" w:pos="1276"/>
              </w:tabs>
              <w:snapToGrid w:val="0"/>
              <w:spacing w:after="0" w:line="240" w:lineRule="auto"/>
              <w:ind w:right="-1"/>
              <w:jc w:val="both"/>
              <w:rPr>
                <w:rFonts w:ascii="Times New Roman" w:hAnsi="Times New Roman" w:cs="Times New Roman"/>
                <w:sz w:val="24"/>
                <w:szCs w:val="24"/>
              </w:rPr>
            </w:pPr>
          </w:p>
          <w:p w:rsidR="002111F8" w:rsidRPr="008F5E85" w:rsidRDefault="002111F8" w:rsidP="00EF6516">
            <w:pPr>
              <w:tabs>
                <w:tab w:val="left" w:pos="993"/>
                <w:tab w:val="left" w:pos="1276"/>
              </w:tabs>
              <w:snapToGrid w:val="0"/>
              <w:spacing w:after="0" w:line="240" w:lineRule="auto"/>
              <w:ind w:right="-1"/>
              <w:jc w:val="both"/>
              <w:rPr>
                <w:rFonts w:ascii="Times New Roman" w:hAnsi="Times New Roman" w:cs="Times New Roman"/>
                <w:sz w:val="24"/>
                <w:szCs w:val="24"/>
              </w:rPr>
            </w:pPr>
          </w:p>
        </w:tc>
      </w:tr>
    </w:tbl>
    <w:tbl>
      <w:tblPr>
        <w:tblW w:w="10562" w:type="dxa"/>
        <w:tblInd w:w="108" w:type="dxa"/>
        <w:tblLook w:val="01E0" w:firstRow="1" w:lastRow="1" w:firstColumn="1" w:lastColumn="1" w:noHBand="0" w:noVBand="0"/>
      </w:tblPr>
      <w:tblGrid>
        <w:gridCol w:w="5202"/>
        <w:gridCol w:w="5360"/>
      </w:tblGrid>
      <w:tr w:rsidR="008F5E85" w:rsidRPr="008F5E85" w:rsidTr="0044688F">
        <w:trPr>
          <w:trHeight w:val="552"/>
        </w:trPr>
        <w:tc>
          <w:tcPr>
            <w:tcW w:w="5202" w:type="dxa"/>
          </w:tcPr>
          <w:p w:rsidR="00EF6516" w:rsidRPr="008F5E85" w:rsidRDefault="00EF6516" w:rsidP="00EF6516">
            <w:pPr>
              <w:tabs>
                <w:tab w:val="left" w:pos="600"/>
                <w:tab w:val="left" w:pos="993"/>
                <w:tab w:val="left" w:pos="1276"/>
                <w:tab w:val="left" w:pos="4962"/>
              </w:tabs>
              <w:spacing w:after="0" w:line="240" w:lineRule="auto"/>
              <w:ind w:right="-1"/>
              <w:rPr>
                <w:rFonts w:ascii="Times New Roman" w:eastAsiaTheme="minorHAnsi" w:hAnsi="Times New Roman"/>
                <w:b/>
                <w:sz w:val="24"/>
                <w:szCs w:val="24"/>
              </w:rPr>
            </w:pPr>
            <w:r w:rsidRPr="008F5E85">
              <w:rPr>
                <w:rFonts w:ascii="Times New Roman" w:eastAsiaTheme="minorHAnsi" w:hAnsi="Times New Roman"/>
                <w:b/>
                <w:bCs/>
                <w:sz w:val="24"/>
                <w:szCs w:val="24"/>
              </w:rPr>
              <w:br w:type="page"/>
            </w:r>
            <w:r w:rsidRPr="008F5E85">
              <w:rPr>
                <w:rFonts w:ascii="Times New Roman" w:eastAsia="Times New Roman" w:hAnsi="Times New Roman"/>
                <w:b/>
                <w:sz w:val="24"/>
                <w:szCs w:val="24"/>
                <w:lang w:eastAsia="ru-RU"/>
              </w:rPr>
              <w:t>Заказчик</w:t>
            </w:r>
          </w:p>
          <w:p w:rsidR="00EF6516" w:rsidRPr="008F5E85" w:rsidRDefault="00EF6516" w:rsidP="00EF6516">
            <w:pPr>
              <w:tabs>
                <w:tab w:val="left" w:pos="600"/>
                <w:tab w:val="left" w:pos="993"/>
                <w:tab w:val="left" w:pos="1276"/>
                <w:tab w:val="left" w:pos="4962"/>
              </w:tabs>
              <w:spacing w:after="0" w:line="240" w:lineRule="auto"/>
              <w:ind w:right="-1"/>
              <w:rPr>
                <w:rFonts w:ascii="Times New Roman" w:eastAsia="Times New Roman" w:hAnsi="Times New Roman"/>
                <w:b/>
                <w:sz w:val="8"/>
                <w:szCs w:val="8"/>
                <w:lang w:eastAsia="ru-RU"/>
              </w:rPr>
            </w:pPr>
          </w:p>
        </w:tc>
        <w:tc>
          <w:tcPr>
            <w:tcW w:w="5360" w:type="dxa"/>
          </w:tcPr>
          <w:p w:rsidR="00EF6516" w:rsidRPr="008F5E85" w:rsidRDefault="00EF6516" w:rsidP="00EF6516">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8F5E85">
              <w:rPr>
                <w:rFonts w:ascii="Times New Roman" w:eastAsia="Times New Roman" w:hAnsi="Times New Roman"/>
                <w:b/>
                <w:sz w:val="24"/>
                <w:szCs w:val="24"/>
                <w:lang w:eastAsia="ru-RU"/>
              </w:rPr>
              <w:tab/>
              <w:t>Генеральный Подрядчик</w:t>
            </w:r>
          </w:p>
        </w:tc>
      </w:tr>
      <w:tr w:rsidR="008F5E85" w:rsidRPr="008F5E85" w:rsidTr="0044688F">
        <w:trPr>
          <w:trHeight w:val="552"/>
        </w:trPr>
        <w:tc>
          <w:tcPr>
            <w:tcW w:w="5202" w:type="dxa"/>
          </w:tcPr>
          <w:p w:rsidR="00EF6516" w:rsidRPr="008F5E85" w:rsidRDefault="00EF6516" w:rsidP="00EF6516">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8F5E85">
              <w:rPr>
                <w:rFonts w:ascii="Times New Roman" w:eastAsia="Times New Roman" w:hAnsi="Times New Roman"/>
                <w:b/>
                <w:sz w:val="24"/>
                <w:szCs w:val="24"/>
                <w:lang w:eastAsia="ru-RU"/>
              </w:rPr>
              <w:t xml:space="preserve">________________/ _____________/                                </w:t>
            </w:r>
          </w:p>
        </w:tc>
        <w:tc>
          <w:tcPr>
            <w:tcW w:w="5360" w:type="dxa"/>
          </w:tcPr>
          <w:p w:rsidR="00EF6516" w:rsidRPr="008F5E85" w:rsidRDefault="00EF6516" w:rsidP="00EF6516">
            <w:pPr>
              <w:tabs>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8F5E85">
              <w:rPr>
                <w:rFonts w:ascii="Times New Roman" w:eastAsia="Times New Roman" w:hAnsi="Times New Roman"/>
                <w:sz w:val="24"/>
                <w:szCs w:val="24"/>
                <w:lang w:eastAsia="ru-RU"/>
              </w:rPr>
              <w:t xml:space="preserve">                 </w:t>
            </w:r>
            <w:r w:rsidRPr="008F5E85">
              <w:rPr>
                <w:rFonts w:ascii="Times New Roman" w:eastAsia="Times New Roman" w:hAnsi="Times New Roman"/>
                <w:b/>
                <w:sz w:val="24"/>
                <w:szCs w:val="24"/>
                <w:lang w:eastAsia="ru-RU"/>
              </w:rPr>
              <w:t xml:space="preserve">________________/ ______________/                                </w:t>
            </w:r>
          </w:p>
          <w:p w:rsidR="00EF6516" w:rsidRPr="008F5E85" w:rsidRDefault="00EF6516" w:rsidP="00EF6516">
            <w:pPr>
              <w:tabs>
                <w:tab w:val="left" w:pos="600"/>
                <w:tab w:val="left" w:pos="993"/>
                <w:tab w:val="left" w:pos="1276"/>
                <w:tab w:val="left" w:pos="4962"/>
              </w:tabs>
              <w:spacing w:after="0" w:line="240" w:lineRule="auto"/>
              <w:ind w:right="-1"/>
              <w:rPr>
                <w:rFonts w:ascii="Times New Roman" w:eastAsia="Times New Roman" w:hAnsi="Times New Roman"/>
                <w:sz w:val="8"/>
                <w:szCs w:val="8"/>
                <w:lang w:eastAsia="ru-RU"/>
              </w:rPr>
            </w:pPr>
          </w:p>
        </w:tc>
      </w:tr>
      <w:tr w:rsidR="008F5E85" w:rsidRPr="008F5E85" w:rsidTr="0044688F">
        <w:trPr>
          <w:trHeight w:val="552"/>
        </w:trPr>
        <w:tc>
          <w:tcPr>
            <w:tcW w:w="5202" w:type="dxa"/>
          </w:tcPr>
          <w:p w:rsidR="00EF6516" w:rsidRPr="008F5E85" w:rsidRDefault="00EF6516" w:rsidP="00EF6516">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8F5E85">
              <w:rPr>
                <w:rFonts w:ascii="Times New Roman" w:eastAsia="Times New Roman" w:hAnsi="Times New Roman"/>
                <w:sz w:val="24"/>
                <w:szCs w:val="24"/>
                <w:lang w:eastAsia="ru-RU"/>
              </w:rPr>
              <w:t xml:space="preserve">             М.П.</w:t>
            </w:r>
          </w:p>
        </w:tc>
        <w:tc>
          <w:tcPr>
            <w:tcW w:w="5360" w:type="dxa"/>
          </w:tcPr>
          <w:p w:rsidR="00EF6516" w:rsidRPr="008F5E85" w:rsidRDefault="00EF6516" w:rsidP="00EF6516">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8F5E85">
              <w:rPr>
                <w:rFonts w:ascii="Times New Roman" w:eastAsia="Times New Roman" w:hAnsi="Times New Roman"/>
                <w:sz w:val="24"/>
                <w:szCs w:val="24"/>
                <w:lang w:eastAsia="ru-RU"/>
              </w:rPr>
              <w:t xml:space="preserve">                               М.П.</w:t>
            </w:r>
          </w:p>
        </w:tc>
      </w:tr>
    </w:tbl>
    <w:p w:rsidR="003C6D47" w:rsidRPr="008F5E85" w:rsidRDefault="003C6D47" w:rsidP="005660CC">
      <w:pPr>
        <w:tabs>
          <w:tab w:val="left" w:pos="993"/>
          <w:tab w:val="left" w:pos="1276"/>
        </w:tabs>
        <w:spacing w:after="0" w:line="240" w:lineRule="auto"/>
        <w:ind w:right="-1" w:firstLine="709"/>
        <w:rPr>
          <w:rFonts w:ascii="Times New Roman" w:hAnsi="Times New Roman"/>
          <w:sz w:val="24"/>
          <w:szCs w:val="24"/>
        </w:rPr>
      </w:pPr>
    </w:p>
    <w:sectPr w:rsidR="003C6D47" w:rsidRPr="008F5E85" w:rsidSect="005660CC">
      <w:headerReference w:type="default" r:id="rId68"/>
      <w:footerReference w:type="even" r:id="rId69"/>
      <w:footerReference w:type="default" r:id="rId70"/>
      <w:headerReference w:type="first" r:id="rId71"/>
      <w:pgSz w:w="12240" w:h="15840"/>
      <w:pgMar w:top="709" w:right="474" w:bottom="993" w:left="1418" w:header="284" w:footer="28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2FA" w:rsidRDefault="005C22FA">
      <w:pPr>
        <w:spacing w:after="0" w:line="240" w:lineRule="auto"/>
      </w:pPr>
      <w:r>
        <w:separator/>
      </w:r>
    </w:p>
  </w:endnote>
  <w:endnote w:type="continuationSeparator" w:id="0">
    <w:p w:rsidR="005C22FA" w:rsidRDefault="005C22FA">
      <w:pPr>
        <w:spacing w:after="0" w:line="240" w:lineRule="auto"/>
      </w:pPr>
      <w:r>
        <w:continuationSeparator/>
      </w:r>
    </w:p>
  </w:endnote>
  <w:endnote w:type="continuationNotice" w:id="1">
    <w:p w:rsidR="005C22FA" w:rsidRDefault="005C22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A41" w:rsidRDefault="00BD6A41">
    <w:pPr>
      <w:pStyle w:val="af5"/>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BD6A41" w:rsidRDefault="00BD6A41" w:rsidP="009C4EE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A41" w:rsidRPr="000C7DD8" w:rsidRDefault="00BD6A41" w:rsidP="00CC7233">
    <w:pPr>
      <w:rPr>
        <w:rFonts w:ascii="Times New Roman" w:hAnsi="Times New Roman"/>
        <w:snapToGrid w:val="0"/>
        <w:vanish/>
        <w:color w:val="000000"/>
        <w:w w:val="0"/>
        <w:sz w:val="0"/>
        <w:szCs w:val="0"/>
        <w:u w:color="000000"/>
        <w:bdr w:val="none" w:sz="0" w:space="0" w:color="000000"/>
        <w:shd w:val="clear" w:color="000000" w:fill="000000"/>
      </w:rPr>
    </w:pPr>
  </w:p>
  <w:tbl>
    <w:tblPr>
      <w:tblW w:w="1368" w:type="dxa"/>
      <w:tblInd w:w="279" w:type="dxa"/>
      <w:tblLook w:val="01E0" w:firstRow="1" w:lastRow="1" w:firstColumn="1" w:lastColumn="1" w:noHBand="0" w:noVBand="0"/>
    </w:tblPr>
    <w:tblGrid>
      <w:gridCol w:w="1368"/>
    </w:tblGrid>
    <w:tr w:rsidR="00BD6A41" w:rsidRPr="002857EC" w:rsidTr="00CC7233">
      <w:tc>
        <w:tcPr>
          <w:tcW w:w="1368" w:type="dxa"/>
          <w:shd w:val="clear" w:color="auto" w:fill="auto"/>
        </w:tcPr>
        <w:p w:rsidR="00BD6A41" w:rsidRPr="000C7DD8" w:rsidRDefault="00BD6A41" w:rsidP="00CC7233">
          <w:pPr>
            <w:pStyle w:val="af5"/>
            <w:jc w:val="right"/>
            <w:rPr>
              <w:rStyle w:val="aff0"/>
              <w:lang w:val="ru-RU"/>
            </w:rPr>
          </w:pPr>
        </w:p>
      </w:tc>
    </w:tr>
  </w:tbl>
  <w:p w:rsidR="00BD6A41" w:rsidRPr="00B71DF8" w:rsidRDefault="00BD6A41" w:rsidP="00CC7233">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2FA" w:rsidRDefault="005C22FA">
      <w:pPr>
        <w:spacing w:after="0" w:line="240" w:lineRule="auto"/>
      </w:pPr>
      <w:r>
        <w:separator/>
      </w:r>
    </w:p>
  </w:footnote>
  <w:footnote w:type="continuationSeparator" w:id="0">
    <w:p w:rsidR="005C22FA" w:rsidRDefault="005C22FA">
      <w:pPr>
        <w:spacing w:after="0" w:line="240" w:lineRule="auto"/>
      </w:pPr>
      <w:r>
        <w:continuationSeparator/>
      </w:r>
    </w:p>
  </w:footnote>
  <w:footnote w:type="continuationNotice" w:id="1">
    <w:p w:rsidR="005C22FA" w:rsidRDefault="005C22FA">
      <w:pPr>
        <w:spacing w:after="0" w:line="240" w:lineRule="auto"/>
      </w:pPr>
    </w:p>
  </w:footnote>
  <w:footnote w:id="2">
    <w:p w:rsidR="00BD6A41" w:rsidRPr="009F2E8A" w:rsidRDefault="00BD6A41" w:rsidP="009C4EE1">
      <w:pPr>
        <w:pStyle w:val="af8"/>
        <w:rPr>
          <w:sz w:val="20"/>
          <w:szCs w:val="20"/>
        </w:rPr>
      </w:pPr>
      <w:r w:rsidRPr="009E44F4">
        <w:rPr>
          <w:rStyle w:val="afa"/>
          <w:sz w:val="20"/>
        </w:rPr>
        <w:footnoteRef/>
      </w:r>
      <w:r w:rsidRPr="009E44F4">
        <w:rPr>
          <w:sz w:val="20"/>
        </w:rPr>
        <w:t xml:space="preserve"> </w:t>
      </w:r>
      <w:r w:rsidRPr="009E44F4">
        <w:rPr>
          <w:sz w:val="20"/>
          <w:szCs w:val="20"/>
        </w:rPr>
        <w:t>Цена Договора определяется по результатам процедуры отбора Генерального Подрядчика.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1419348"/>
      <w:docPartObj>
        <w:docPartGallery w:val="Page Numbers (Top of Page)"/>
        <w:docPartUnique/>
      </w:docPartObj>
    </w:sdtPr>
    <w:sdtEndPr/>
    <w:sdtContent>
      <w:p w:rsidR="00BD6A41" w:rsidRDefault="00BD6A41">
        <w:pPr>
          <w:pStyle w:val="af3"/>
          <w:jc w:val="center"/>
        </w:pPr>
        <w:r>
          <w:fldChar w:fldCharType="begin"/>
        </w:r>
        <w:r>
          <w:instrText>PAGE   \* MERGEFORMAT</w:instrText>
        </w:r>
        <w:r>
          <w:fldChar w:fldCharType="separate"/>
        </w:r>
        <w:r w:rsidR="003E2260" w:rsidRPr="003E2260">
          <w:rPr>
            <w:noProof/>
            <w:lang w:val="ru-RU"/>
          </w:rPr>
          <w:t>17</w:t>
        </w:r>
        <w:r>
          <w:fldChar w:fldCharType="end"/>
        </w:r>
      </w:p>
    </w:sdtContent>
  </w:sdt>
  <w:p w:rsidR="00BD6A41" w:rsidRDefault="00BD6A41" w:rsidP="00B71DF8">
    <w:pPr>
      <w:pStyle w:val="af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A41" w:rsidRDefault="00BD6A41">
    <w:pPr>
      <w:pStyle w:val="af3"/>
      <w:jc w:val="center"/>
    </w:pPr>
  </w:p>
  <w:p w:rsidR="00BD6A41" w:rsidRDefault="00BD6A41">
    <w:pPr>
      <w:pStyle w:val="af3"/>
      <w:jc w:val="center"/>
    </w:pPr>
    <w:r>
      <w:fldChar w:fldCharType="begin"/>
    </w:r>
    <w:r>
      <w:instrText>PAGE   \* MERGEFORMAT</w:instrText>
    </w:r>
    <w:r>
      <w:fldChar w:fldCharType="separate"/>
    </w:r>
    <w:r w:rsidRPr="005660CC">
      <w:rPr>
        <w:noProof/>
        <w:lang w:val="ru-RU"/>
      </w:rPr>
      <w:t>1</w:t>
    </w:r>
    <w:r>
      <w:rPr>
        <w:noProof/>
        <w:lang w:val="ru-RU"/>
      </w:rPr>
      <w:fldChar w:fldCharType="end"/>
    </w:r>
  </w:p>
  <w:p w:rsidR="00BD6A41" w:rsidRPr="00B71DF8" w:rsidRDefault="00BD6A41" w:rsidP="00B71DF8">
    <w:pPr>
      <w:pStyle w:val="af3"/>
      <w:jc w:val="cente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2C90FC7"/>
    <w:multiLevelType w:val="multilevel"/>
    <w:tmpl w:val="1350386A"/>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7">
    <w:nsid w:val="06412715"/>
    <w:multiLevelType w:val="multilevel"/>
    <w:tmpl w:val="FA702076"/>
    <w:lvl w:ilvl="0">
      <w:start w:val="8"/>
      <w:numFmt w:val="decimal"/>
      <w:lvlText w:val="%1."/>
      <w:lvlJc w:val="left"/>
      <w:pPr>
        <w:ind w:left="540" w:hanging="540"/>
      </w:pPr>
      <w:rPr>
        <w:rFonts w:cs="Times New Roman" w:hint="default"/>
        <w:b w:val="0"/>
      </w:rPr>
    </w:lvl>
    <w:lvl w:ilvl="1">
      <w:start w:val="1"/>
      <w:numFmt w:val="decimal"/>
      <w:lvlText w:val="%1.%2."/>
      <w:lvlJc w:val="left"/>
      <w:pPr>
        <w:ind w:left="540" w:hanging="540"/>
      </w:pPr>
      <w:rPr>
        <w:rFonts w:cs="Times New Roman" w:hint="default"/>
        <w:b w:val="0"/>
      </w:rPr>
    </w:lvl>
    <w:lvl w:ilvl="2">
      <w:start w:val="6"/>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8">
    <w:nsid w:val="076B33B8"/>
    <w:multiLevelType w:val="multilevel"/>
    <w:tmpl w:val="7960E570"/>
    <w:lvl w:ilvl="0">
      <w:start w:val="24"/>
      <w:numFmt w:val="decimal"/>
      <w:lvlText w:val="%1."/>
      <w:lvlJc w:val="left"/>
      <w:pPr>
        <w:ind w:left="660" w:hanging="660"/>
      </w:pPr>
      <w:rPr>
        <w:rFonts w:hint="default"/>
      </w:rPr>
    </w:lvl>
    <w:lvl w:ilvl="1">
      <w:start w:val="8"/>
      <w:numFmt w:val="decimal"/>
      <w:lvlText w:val="%1.%2."/>
      <w:lvlJc w:val="left"/>
      <w:pPr>
        <w:ind w:left="1014" w:hanging="660"/>
      </w:pPr>
      <w:rPr>
        <w:rFonts w:hint="default"/>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nsid w:val="0AC150F9"/>
    <w:multiLevelType w:val="hybridMultilevel"/>
    <w:tmpl w:val="01E06E9E"/>
    <w:lvl w:ilvl="0" w:tplc="CE9A824C">
      <w:start w:val="1"/>
      <w:numFmt w:val="decimal"/>
      <w:lvlText w:val="%1)"/>
      <w:lvlJc w:val="left"/>
      <w:pPr>
        <w:ind w:left="720" w:hanging="360"/>
      </w:pPr>
      <w:rPr>
        <w:rFonts w:hint="default"/>
        <w:b w:val="0"/>
        <w:color w:val="auto"/>
      </w:rPr>
    </w:lvl>
    <w:lvl w:ilvl="1" w:tplc="0A9093AC" w:tentative="1">
      <w:start w:val="1"/>
      <w:numFmt w:val="lowerLetter"/>
      <w:lvlText w:val="%2."/>
      <w:lvlJc w:val="left"/>
      <w:pPr>
        <w:ind w:left="1440" w:hanging="360"/>
      </w:pPr>
    </w:lvl>
    <w:lvl w:ilvl="2" w:tplc="CE564294" w:tentative="1">
      <w:start w:val="1"/>
      <w:numFmt w:val="lowerRoman"/>
      <w:lvlText w:val="%3."/>
      <w:lvlJc w:val="right"/>
      <w:pPr>
        <w:ind w:left="2160" w:hanging="180"/>
      </w:pPr>
    </w:lvl>
    <w:lvl w:ilvl="3" w:tplc="79E6EDB0" w:tentative="1">
      <w:start w:val="1"/>
      <w:numFmt w:val="decimal"/>
      <w:lvlText w:val="%4."/>
      <w:lvlJc w:val="left"/>
      <w:pPr>
        <w:ind w:left="2880" w:hanging="360"/>
      </w:pPr>
    </w:lvl>
    <w:lvl w:ilvl="4" w:tplc="1CA650D6" w:tentative="1">
      <w:start w:val="1"/>
      <w:numFmt w:val="lowerLetter"/>
      <w:lvlText w:val="%5."/>
      <w:lvlJc w:val="left"/>
      <w:pPr>
        <w:ind w:left="3600" w:hanging="360"/>
      </w:pPr>
    </w:lvl>
    <w:lvl w:ilvl="5" w:tplc="8D801018" w:tentative="1">
      <w:start w:val="1"/>
      <w:numFmt w:val="lowerRoman"/>
      <w:lvlText w:val="%6."/>
      <w:lvlJc w:val="right"/>
      <w:pPr>
        <w:ind w:left="4320" w:hanging="180"/>
      </w:pPr>
    </w:lvl>
    <w:lvl w:ilvl="6" w:tplc="C734982C" w:tentative="1">
      <w:start w:val="1"/>
      <w:numFmt w:val="decimal"/>
      <w:lvlText w:val="%7."/>
      <w:lvlJc w:val="left"/>
      <w:pPr>
        <w:ind w:left="5040" w:hanging="360"/>
      </w:pPr>
    </w:lvl>
    <w:lvl w:ilvl="7" w:tplc="347273C2" w:tentative="1">
      <w:start w:val="1"/>
      <w:numFmt w:val="lowerLetter"/>
      <w:lvlText w:val="%8."/>
      <w:lvlJc w:val="left"/>
      <w:pPr>
        <w:ind w:left="5760" w:hanging="360"/>
      </w:pPr>
    </w:lvl>
    <w:lvl w:ilvl="8" w:tplc="67861AB0" w:tentative="1">
      <w:start w:val="1"/>
      <w:numFmt w:val="lowerRoman"/>
      <w:lvlText w:val="%9."/>
      <w:lvlJc w:val="right"/>
      <w:pPr>
        <w:ind w:left="6480" w:hanging="180"/>
      </w:pPr>
    </w:lvl>
  </w:abstractNum>
  <w:abstractNum w:abstractNumId="10">
    <w:nsid w:val="0AF7649E"/>
    <w:multiLevelType w:val="multilevel"/>
    <w:tmpl w:val="0419001F"/>
    <w:styleLink w:val="1"/>
    <w:lvl w:ilvl="0">
      <w:start w:val="6"/>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0BDF15AB"/>
    <w:multiLevelType w:val="multilevel"/>
    <w:tmpl w:val="7D00D01C"/>
    <w:lvl w:ilvl="0">
      <w:start w:val="2"/>
      <w:numFmt w:val="decimal"/>
      <w:lvlText w:val="%1."/>
      <w:lvlJc w:val="left"/>
      <w:pPr>
        <w:ind w:left="709" w:hanging="709"/>
      </w:pPr>
      <w:rPr>
        <w:rFonts w:hint="default"/>
        <w:b/>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783" w:hanging="357"/>
      </w:pPr>
      <w:rPr>
        <w:rFonts w:hint="default"/>
        <w:b w:val="0"/>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12">
    <w:nsid w:val="0C9F6E6F"/>
    <w:multiLevelType w:val="multilevel"/>
    <w:tmpl w:val="771289D0"/>
    <w:styleLink w:val="20"/>
    <w:lvl w:ilvl="0">
      <w:start w:val="5"/>
      <w:numFmt w:val="decimal"/>
      <w:lvlText w:val="%1."/>
      <w:lvlJc w:val="left"/>
      <w:pPr>
        <w:tabs>
          <w:tab w:val="num" w:pos="360"/>
        </w:tabs>
        <w:ind w:left="360" w:hanging="360"/>
      </w:pPr>
      <w:rPr>
        <w:rFonts w:hint="default"/>
        <w:sz w:val="24"/>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FFB3296"/>
    <w:multiLevelType w:val="multilevel"/>
    <w:tmpl w:val="71B22996"/>
    <w:lvl w:ilvl="0">
      <w:start w:val="30"/>
      <w:numFmt w:val="decimal"/>
      <w:lvlText w:val="%1."/>
      <w:lvlJc w:val="left"/>
      <w:pPr>
        <w:ind w:left="480" w:hanging="480"/>
      </w:pPr>
      <w:rPr>
        <w:rFonts w:hint="default"/>
        <w:b/>
      </w:rPr>
    </w:lvl>
    <w:lvl w:ilvl="1">
      <w:start w:val="1"/>
      <w:numFmt w:val="decimal"/>
      <w:lvlText w:val="%1.%2."/>
      <w:lvlJc w:val="left"/>
      <w:pPr>
        <w:ind w:left="834" w:hanging="480"/>
      </w:pPr>
      <w:rPr>
        <w:rFonts w:hint="default"/>
        <w:b/>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4">
    <w:nsid w:val="103273C4"/>
    <w:multiLevelType w:val="multilevel"/>
    <w:tmpl w:val="F47E1C90"/>
    <w:lvl w:ilvl="0">
      <w:start w:val="3"/>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11D84BB3"/>
    <w:multiLevelType w:val="multilevel"/>
    <w:tmpl w:val="C5C24C8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i w:val="0"/>
        <w:caps w:val="0"/>
        <w:strike w:val="0"/>
        <w:dstrike w:val="0"/>
        <w:vanish w:val="0"/>
        <w:color w:val="000000"/>
        <w:vertAlign w:val="baseline"/>
      </w:rPr>
    </w:lvl>
    <w:lvl w:ilvl="2">
      <w:start w:val="1"/>
      <w:numFmt w:val="decimal"/>
      <w:isLgl/>
      <w:lvlText w:val="12.%2.%3."/>
      <w:lvlJc w:val="left"/>
      <w:pPr>
        <w:ind w:left="1080" w:hanging="720"/>
      </w:pPr>
      <w:rPr>
        <w:rFonts w:hint="default"/>
        <w:b w:val="0"/>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16">
    <w:nsid w:val="147D3FFC"/>
    <w:multiLevelType w:val="multilevel"/>
    <w:tmpl w:val="F00CB8F2"/>
    <w:lvl w:ilvl="0">
      <w:start w:val="12"/>
      <w:numFmt w:val="decimal"/>
      <w:lvlText w:val="%1."/>
      <w:lvlJc w:val="left"/>
      <w:pPr>
        <w:ind w:left="930" w:hanging="930"/>
      </w:pPr>
      <w:rPr>
        <w:rFonts w:hint="default"/>
      </w:rPr>
    </w:lvl>
    <w:lvl w:ilvl="1">
      <w:start w:val="3"/>
      <w:numFmt w:val="decimal"/>
      <w:lvlText w:val="%1.%2."/>
      <w:lvlJc w:val="left"/>
      <w:pPr>
        <w:ind w:left="1250" w:hanging="930"/>
      </w:pPr>
      <w:rPr>
        <w:rFonts w:hint="default"/>
      </w:rPr>
    </w:lvl>
    <w:lvl w:ilvl="2">
      <w:start w:val="16"/>
      <w:numFmt w:val="decimal"/>
      <w:lvlText w:val="%1.%2.%3."/>
      <w:lvlJc w:val="left"/>
      <w:pPr>
        <w:ind w:left="1570" w:hanging="930"/>
      </w:pPr>
      <w:rPr>
        <w:rFonts w:hint="default"/>
      </w:rPr>
    </w:lvl>
    <w:lvl w:ilvl="3">
      <w:start w:val="2"/>
      <w:numFmt w:val="decimal"/>
      <w:lvlText w:val="%1.%2.%3.%4."/>
      <w:lvlJc w:val="left"/>
      <w:pPr>
        <w:ind w:left="1890" w:hanging="93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360" w:hanging="1800"/>
      </w:pPr>
      <w:rPr>
        <w:rFonts w:hint="default"/>
      </w:rPr>
    </w:lvl>
  </w:abstractNum>
  <w:abstractNum w:abstractNumId="17">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1BF42175"/>
    <w:multiLevelType w:val="multilevel"/>
    <w:tmpl w:val="610ECEAC"/>
    <w:lvl w:ilvl="0">
      <w:start w:val="12"/>
      <w:numFmt w:val="decimal"/>
      <w:lvlText w:val="%1."/>
      <w:lvlJc w:val="left"/>
      <w:pPr>
        <w:ind w:left="810" w:hanging="810"/>
      </w:pPr>
      <w:rPr>
        <w:rFonts w:hint="default"/>
      </w:rPr>
    </w:lvl>
    <w:lvl w:ilvl="1">
      <w:start w:val="3"/>
      <w:numFmt w:val="decimal"/>
      <w:lvlText w:val="%1.%2."/>
      <w:lvlJc w:val="left"/>
      <w:pPr>
        <w:ind w:left="1093" w:hanging="810"/>
      </w:pPr>
      <w:rPr>
        <w:rFonts w:hint="default"/>
      </w:rPr>
    </w:lvl>
    <w:lvl w:ilvl="2">
      <w:start w:val="6"/>
      <w:numFmt w:val="decimal"/>
      <w:lvlText w:val="%1.%2.%3."/>
      <w:lvlJc w:val="left"/>
      <w:pPr>
        <w:ind w:left="1376" w:hanging="810"/>
      </w:pPr>
      <w:rPr>
        <w:rFonts w:hint="default"/>
      </w:rPr>
    </w:lvl>
    <w:lvl w:ilvl="3">
      <w:start w:val="4"/>
      <w:numFmt w:val="decimal"/>
      <w:lvlText w:val="%1.%2.%3.%4."/>
      <w:lvlJc w:val="left"/>
      <w:pPr>
        <w:ind w:left="1659" w:hanging="81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nsid w:val="1C076D66"/>
    <w:multiLevelType w:val="multilevel"/>
    <w:tmpl w:val="C4C670C8"/>
    <w:lvl w:ilvl="0">
      <w:start w:val="13"/>
      <w:numFmt w:val="decimal"/>
      <w:lvlText w:val="%1."/>
      <w:lvlJc w:val="left"/>
      <w:pPr>
        <w:ind w:left="480" w:hanging="480"/>
      </w:pPr>
      <w:rPr>
        <w:rFonts w:hint="default"/>
        <w:b/>
        <w:color w:val="000000"/>
      </w:rPr>
    </w:lvl>
    <w:lvl w:ilvl="1">
      <w:start w:val="1"/>
      <w:numFmt w:val="decimal"/>
      <w:lvlText w:val="%1.%2."/>
      <w:lvlJc w:val="left"/>
      <w:pPr>
        <w:ind w:left="800" w:hanging="480"/>
      </w:pPr>
      <w:rPr>
        <w:rFonts w:hint="default"/>
        <w:b/>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1680" w:hanging="720"/>
      </w:pPr>
      <w:rPr>
        <w:rFonts w:hint="default"/>
        <w:b w:val="0"/>
        <w:color w:val="000000"/>
      </w:rPr>
    </w:lvl>
    <w:lvl w:ilvl="4">
      <w:start w:val="1"/>
      <w:numFmt w:val="decimal"/>
      <w:lvlText w:val="%1.%2.%3.%4.%5."/>
      <w:lvlJc w:val="left"/>
      <w:pPr>
        <w:ind w:left="2360" w:hanging="1080"/>
      </w:pPr>
      <w:rPr>
        <w:rFonts w:hint="default"/>
        <w:b w:val="0"/>
        <w:color w:val="000000"/>
      </w:rPr>
    </w:lvl>
    <w:lvl w:ilvl="5">
      <w:start w:val="1"/>
      <w:numFmt w:val="decimal"/>
      <w:lvlText w:val="%1.%2.%3.%4.%5.%6."/>
      <w:lvlJc w:val="left"/>
      <w:pPr>
        <w:ind w:left="2680" w:hanging="1080"/>
      </w:pPr>
      <w:rPr>
        <w:rFonts w:hint="default"/>
        <w:b w:val="0"/>
        <w:color w:val="000000"/>
      </w:rPr>
    </w:lvl>
    <w:lvl w:ilvl="6">
      <w:start w:val="1"/>
      <w:numFmt w:val="decimal"/>
      <w:lvlText w:val="%1.%2.%3.%4.%5.%6.%7."/>
      <w:lvlJc w:val="left"/>
      <w:pPr>
        <w:ind w:left="3360" w:hanging="1440"/>
      </w:pPr>
      <w:rPr>
        <w:rFonts w:hint="default"/>
        <w:b w:val="0"/>
        <w:color w:val="000000"/>
      </w:rPr>
    </w:lvl>
    <w:lvl w:ilvl="7">
      <w:start w:val="1"/>
      <w:numFmt w:val="decimal"/>
      <w:lvlText w:val="%1.%2.%3.%4.%5.%6.%7.%8."/>
      <w:lvlJc w:val="left"/>
      <w:pPr>
        <w:ind w:left="3680" w:hanging="1440"/>
      </w:pPr>
      <w:rPr>
        <w:rFonts w:hint="default"/>
        <w:b w:val="0"/>
        <w:color w:val="000000"/>
      </w:rPr>
    </w:lvl>
    <w:lvl w:ilvl="8">
      <w:start w:val="1"/>
      <w:numFmt w:val="decimal"/>
      <w:lvlText w:val="%1.%2.%3.%4.%5.%6.%7.%8.%9."/>
      <w:lvlJc w:val="left"/>
      <w:pPr>
        <w:ind w:left="4360" w:hanging="1800"/>
      </w:pPr>
      <w:rPr>
        <w:rFonts w:hint="default"/>
        <w:b w:val="0"/>
        <w:color w:val="000000"/>
      </w:rPr>
    </w:lvl>
  </w:abstractNum>
  <w:abstractNum w:abstractNumId="20">
    <w:nsid w:val="1EE02B7F"/>
    <w:multiLevelType w:val="multilevel"/>
    <w:tmpl w:val="E86274AC"/>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26B1B69"/>
    <w:multiLevelType w:val="hybridMultilevel"/>
    <w:tmpl w:val="7B248C68"/>
    <w:lvl w:ilvl="0" w:tplc="40881EDC">
      <w:start w:val="1"/>
      <w:numFmt w:val="decimal"/>
      <w:lvlText w:val="%1)"/>
      <w:lvlJc w:val="left"/>
      <w:pPr>
        <w:ind w:left="1080" w:hanging="360"/>
      </w:pPr>
      <w:rPr>
        <w:rFonts w:hint="default"/>
      </w:rPr>
    </w:lvl>
    <w:lvl w:ilvl="1" w:tplc="2640A9BE" w:tentative="1">
      <w:start w:val="1"/>
      <w:numFmt w:val="lowerLetter"/>
      <w:lvlText w:val="%2."/>
      <w:lvlJc w:val="left"/>
      <w:pPr>
        <w:ind w:left="1800" w:hanging="360"/>
      </w:pPr>
    </w:lvl>
    <w:lvl w:ilvl="2" w:tplc="474C8590" w:tentative="1">
      <w:start w:val="1"/>
      <w:numFmt w:val="lowerRoman"/>
      <w:lvlText w:val="%3."/>
      <w:lvlJc w:val="right"/>
      <w:pPr>
        <w:ind w:left="2520" w:hanging="180"/>
      </w:pPr>
    </w:lvl>
    <w:lvl w:ilvl="3" w:tplc="8CE8363C" w:tentative="1">
      <w:start w:val="1"/>
      <w:numFmt w:val="decimal"/>
      <w:lvlText w:val="%4."/>
      <w:lvlJc w:val="left"/>
      <w:pPr>
        <w:ind w:left="3240" w:hanging="360"/>
      </w:pPr>
    </w:lvl>
    <w:lvl w:ilvl="4" w:tplc="FBE88400" w:tentative="1">
      <w:start w:val="1"/>
      <w:numFmt w:val="lowerLetter"/>
      <w:lvlText w:val="%5."/>
      <w:lvlJc w:val="left"/>
      <w:pPr>
        <w:ind w:left="3960" w:hanging="360"/>
      </w:pPr>
    </w:lvl>
    <w:lvl w:ilvl="5" w:tplc="8BB89C22" w:tentative="1">
      <w:start w:val="1"/>
      <w:numFmt w:val="lowerRoman"/>
      <w:lvlText w:val="%6."/>
      <w:lvlJc w:val="right"/>
      <w:pPr>
        <w:ind w:left="4680" w:hanging="180"/>
      </w:pPr>
    </w:lvl>
    <w:lvl w:ilvl="6" w:tplc="666EE522" w:tentative="1">
      <w:start w:val="1"/>
      <w:numFmt w:val="decimal"/>
      <w:lvlText w:val="%7."/>
      <w:lvlJc w:val="left"/>
      <w:pPr>
        <w:ind w:left="5400" w:hanging="360"/>
      </w:pPr>
    </w:lvl>
    <w:lvl w:ilvl="7" w:tplc="F62C9CCE" w:tentative="1">
      <w:start w:val="1"/>
      <w:numFmt w:val="lowerLetter"/>
      <w:lvlText w:val="%8."/>
      <w:lvlJc w:val="left"/>
      <w:pPr>
        <w:ind w:left="6120" w:hanging="360"/>
      </w:pPr>
    </w:lvl>
    <w:lvl w:ilvl="8" w:tplc="28B4E6EE" w:tentative="1">
      <w:start w:val="1"/>
      <w:numFmt w:val="lowerRoman"/>
      <w:lvlText w:val="%9."/>
      <w:lvlJc w:val="right"/>
      <w:pPr>
        <w:ind w:left="6840" w:hanging="180"/>
      </w:pPr>
    </w:lvl>
  </w:abstractNum>
  <w:abstractNum w:abstractNumId="22">
    <w:nsid w:val="23A64A99"/>
    <w:multiLevelType w:val="multilevel"/>
    <w:tmpl w:val="C4C670C8"/>
    <w:lvl w:ilvl="0">
      <w:start w:val="13"/>
      <w:numFmt w:val="decimal"/>
      <w:lvlText w:val="%1."/>
      <w:lvlJc w:val="left"/>
      <w:pPr>
        <w:ind w:left="480" w:hanging="480"/>
      </w:pPr>
      <w:rPr>
        <w:rFonts w:hint="default"/>
        <w:b/>
        <w:color w:val="000000"/>
      </w:rPr>
    </w:lvl>
    <w:lvl w:ilvl="1">
      <w:start w:val="1"/>
      <w:numFmt w:val="decimal"/>
      <w:lvlText w:val="%1.%2."/>
      <w:lvlJc w:val="left"/>
      <w:pPr>
        <w:ind w:left="800" w:hanging="480"/>
      </w:pPr>
      <w:rPr>
        <w:rFonts w:hint="default"/>
        <w:b/>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1680" w:hanging="720"/>
      </w:pPr>
      <w:rPr>
        <w:rFonts w:hint="default"/>
        <w:b w:val="0"/>
        <w:color w:val="000000"/>
      </w:rPr>
    </w:lvl>
    <w:lvl w:ilvl="4">
      <w:start w:val="1"/>
      <w:numFmt w:val="decimal"/>
      <w:lvlText w:val="%1.%2.%3.%4.%5."/>
      <w:lvlJc w:val="left"/>
      <w:pPr>
        <w:ind w:left="2360" w:hanging="1080"/>
      </w:pPr>
      <w:rPr>
        <w:rFonts w:hint="default"/>
        <w:b w:val="0"/>
        <w:color w:val="000000"/>
      </w:rPr>
    </w:lvl>
    <w:lvl w:ilvl="5">
      <w:start w:val="1"/>
      <w:numFmt w:val="decimal"/>
      <w:lvlText w:val="%1.%2.%3.%4.%5.%6."/>
      <w:lvlJc w:val="left"/>
      <w:pPr>
        <w:ind w:left="2680" w:hanging="1080"/>
      </w:pPr>
      <w:rPr>
        <w:rFonts w:hint="default"/>
        <w:b w:val="0"/>
        <w:color w:val="000000"/>
      </w:rPr>
    </w:lvl>
    <w:lvl w:ilvl="6">
      <w:start w:val="1"/>
      <w:numFmt w:val="decimal"/>
      <w:lvlText w:val="%1.%2.%3.%4.%5.%6.%7."/>
      <w:lvlJc w:val="left"/>
      <w:pPr>
        <w:ind w:left="3360" w:hanging="1440"/>
      </w:pPr>
      <w:rPr>
        <w:rFonts w:hint="default"/>
        <w:b w:val="0"/>
        <w:color w:val="000000"/>
      </w:rPr>
    </w:lvl>
    <w:lvl w:ilvl="7">
      <w:start w:val="1"/>
      <w:numFmt w:val="decimal"/>
      <w:lvlText w:val="%1.%2.%3.%4.%5.%6.%7.%8."/>
      <w:lvlJc w:val="left"/>
      <w:pPr>
        <w:ind w:left="3680" w:hanging="1440"/>
      </w:pPr>
      <w:rPr>
        <w:rFonts w:hint="default"/>
        <w:b w:val="0"/>
        <w:color w:val="000000"/>
      </w:rPr>
    </w:lvl>
    <w:lvl w:ilvl="8">
      <w:start w:val="1"/>
      <w:numFmt w:val="decimal"/>
      <w:lvlText w:val="%1.%2.%3.%4.%5.%6.%7.%8.%9."/>
      <w:lvlJc w:val="left"/>
      <w:pPr>
        <w:ind w:left="4360" w:hanging="1800"/>
      </w:pPr>
      <w:rPr>
        <w:rFonts w:hint="default"/>
        <w:b w:val="0"/>
        <w:color w:val="000000"/>
      </w:rPr>
    </w:lvl>
  </w:abstractNum>
  <w:abstractNum w:abstractNumId="23">
    <w:nsid w:val="24627BCA"/>
    <w:multiLevelType w:val="multilevel"/>
    <w:tmpl w:val="838C29B0"/>
    <w:lvl w:ilvl="0">
      <w:start w:val="12"/>
      <w:numFmt w:val="decimal"/>
      <w:lvlText w:val="%1."/>
      <w:lvlJc w:val="left"/>
      <w:pPr>
        <w:ind w:left="960" w:hanging="960"/>
      </w:pPr>
      <w:rPr>
        <w:rFonts w:hint="default"/>
      </w:rPr>
    </w:lvl>
    <w:lvl w:ilvl="1">
      <w:start w:val="3"/>
      <w:numFmt w:val="decimal"/>
      <w:lvlText w:val="%1.%2."/>
      <w:lvlJc w:val="left"/>
      <w:pPr>
        <w:ind w:left="1280" w:hanging="960"/>
      </w:pPr>
      <w:rPr>
        <w:rFonts w:hint="default"/>
      </w:rPr>
    </w:lvl>
    <w:lvl w:ilvl="2">
      <w:start w:val="18"/>
      <w:numFmt w:val="decimal"/>
      <w:lvlText w:val="%1.%2.%3."/>
      <w:lvlJc w:val="left"/>
      <w:pPr>
        <w:ind w:left="1600" w:hanging="960"/>
      </w:pPr>
      <w:rPr>
        <w:rFonts w:hint="default"/>
      </w:rPr>
    </w:lvl>
    <w:lvl w:ilvl="3">
      <w:start w:val="1"/>
      <w:numFmt w:val="decimal"/>
      <w:lvlText w:val="%1.%2.%3.%4."/>
      <w:lvlJc w:val="left"/>
      <w:pPr>
        <w:ind w:left="1920" w:hanging="96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360" w:hanging="1800"/>
      </w:pPr>
      <w:rPr>
        <w:rFonts w:hint="default"/>
      </w:rPr>
    </w:lvl>
  </w:abstractNum>
  <w:abstractNum w:abstractNumId="24">
    <w:nsid w:val="2562570F"/>
    <w:multiLevelType w:val="multilevel"/>
    <w:tmpl w:val="A5A2D6E4"/>
    <w:lvl w:ilvl="0">
      <w:start w:val="7"/>
      <w:numFmt w:val="decimal"/>
      <w:lvlText w:val="%1."/>
      <w:lvlJc w:val="left"/>
      <w:pPr>
        <w:ind w:left="705" w:hanging="705"/>
      </w:pPr>
      <w:rPr>
        <w:rFonts w:hint="default"/>
        <w:b w:val="0"/>
      </w:rPr>
    </w:lvl>
    <w:lvl w:ilvl="1">
      <w:start w:val="4"/>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rPr>
    </w:lvl>
    <w:lvl w:ilvl="3">
      <w:start w:val="1"/>
      <w:numFmt w:val="decimal"/>
      <w:lvlText w:val="%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25">
    <w:nsid w:val="275E79B4"/>
    <w:multiLevelType w:val="multilevel"/>
    <w:tmpl w:val="135892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92B21EA"/>
    <w:multiLevelType w:val="multilevel"/>
    <w:tmpl w:val="1946D396"/>
    <w:styleLink w:val="4"/>
    <w:lvl w:ilvl="0">
      <w:start w:val="2"/>
      <w:numFmt w:val="decimal"/>
      <w:lvlText w:val="%1."/>
      <w:lvlJc w:val="left"/>
      <w:pPr>
        <w:ind w:left="709" w:hanging="709"/>
      </w:pPr>
      <w:rPr>
        <w:rFonts w:hint="default"/>
        <w:b w:val="0"/>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357" w:hanging="357"/>
      </w:pPr>
      <w:rPr>
        <w:rFonts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27">
    <w:nsid w:val="29636AEC"/>
    <w:multiLevelType w:val="multilevel"/>
    <w:tmpl w:val="79B0F3A8"/>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29E86B30"/>
    <w:multiLevelType w:val="multilevel"/>
    <w:tmpl w:val="A5A2D6E4"/>
    <w:lvl w:ilvl="0">
      <w:start w:val="7"/>
      <w:numFmt w:val="decimal"/>
      <w:lvlText w:val="%1."/>
      <w:lvlJc w:val="left"/>
      <w:pPr>
        <w:ind w:left="705" w:hanging="705"/>
      </w:pPr>
      <w:rPr>
        <w:rFonts w:hint="default"/>
        <w:b w:val="0"/>
      </w:rPr>
    </w:lvl>
    <w:lvl w:ilvl="1">
      <w:start w:val="4"/>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rPr>
    </w:lvl>
    <w:lvl w:ilvl="3">
      <w:start w:val="1"/>
      <w:numFmt w:val="decimal"/>
      <w:lvlText w:val="%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29">
    <w:nsid w:val="2EDC6A26"/>
    <w:multiLevelType w:val="multilevel"/>
    <w:tmpl w:val="0419001F"/>
    <w:styleLink w:val="111111"/>
    <w:lvl w:ilvl="0">
      <w:start w:val="6"/>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2FD66436"/>
    <w:multiLevelType w:val="hybridMultilevel"/>
    <w:tmpl w:val="71AA0054"/>
    <w:lvl w:ilvl="0" w:tplc="04190001">
      <w:start w:val="1"/>
      <w:numFmt w:val="decimal"/>
      <w:pStyle w:val="Listnumbers"/>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1">
    <w:nsid w:val="31EA23D6"/>
    <w:multiLevelType w:val="multilevel"/>
    <w:tmpl w:val="4DE476D8"/>
    <w:lvl w:ilvl="0">
      <w:start w:val="10"/>
      <w:numFmt w:val="decimal"/>
      <w:lvlText w:val="%1."/>
      <w:lvlJc w:val="left"/>
      <w:pPr>
        <w:ind w:left="480" w:hanging="480"/>
      </w:pPr>
      <w:rPr>
        <w:rFonts w:hint="default"/>
        <w:b/>
        <w:color w:val="000000"/>
      </w:rPr>
    </w:lvl>
    <w:lvl w:ilvl="1">
      <w:start w:val="1"/>
      <w:numFmt w:val="decimal"/>
      <w:lvlText w:val="%1.%2."/>
      <w:lvlJc w:val="left"/>
      <w:pPr>
        <w:ind w:left="1188" w:hanging="480"/>
      </w:pPr>
      <w:rPr>
        <w:rFonts w:hint="default"/>
        <w:b/>
        <w:color w:val="000000"/>
      </w:rPr>
    </w:lvl>
    <w:lvl w:ilvl="2">
      <w:start w:val="1"/>
      <w:numFmt w:val="decimal"/>
      <w:lvlText w:val="%1.%2.%3."/>
      <w:lvlJc w:val="left"/>
      <w:pPr>
        <w:ind w:left="2136" w:hanging="720"/>
      </w:pPr>
      <w:rPr>
        <w:rFonts w:hint="default"/>
        <w:b w:val="0"/>
        <w:color w:val="000000"/>
      </w:rPr>
    </w:lvl>
    <w:lvl w:ilvl="3">
      <w:start w:val="1"/>
      <w:numFmt w:val="decimal"/>
      <w:lvlText w:val="%1.%2.%3.%4."/>
      <w:lvlJc w:val="left"/>
      <w:pPr>
        <w:ind w:left="2844" w:hanging="720"/>
      </w:pPr>
      <w:rPr>
        <w:rFonts w:hint="default"/>
        <w:b w:val="0"/>
        <w:color w:val="000000"/>
      </w:rPr>
    </w:lvl>
    <w:lvl w:ilvl="4">
      <w:start w:val="1"/>
      <w:numFmt w:val="decimal"/>
      <w:lvlText w:val="%1.%2.%3.%4.%5."/>
      <w:lvlJc w:val="left"/>
      <w:pPr>
        <w:ind w:left="3912" w:hanging="1080"/>
      </w:pPr>
      <w:rPr>
        <w:rFonts w:hint="default"/>
        <w:b w:val="0"/>
        <w:color w:val="000000"/>
      </w:rPr>
    </w:lvl>
    <w:lvl w:ilvl="5">
      <w:start w:val="1"/>
      <w:numFmt w:val="decimal"/>
      <w:lvlText w:val="%1.%2.%3.%4.%5.%6."/>
      <w:lvlJc w:val="left"/>
      <w:pPr>
        <w:ind w:left="4620" w:hanging="1080"/>
      </w:pPr>
      <w:rPr>
        <w:rFonts w:hint="default"/>
        <w:b w:val="0"/>
        <w:color w:val="000000"/>
      </w:rPr>
    </w:lvl>
    <w:lvl w:ilvl="6">
      <w:start w:val="1"/>
      <w:numFmt w:val="decimal"/>
      <w:lvlText w:val="%1.%2.%3.%4.%5.%6.%7."/>
      <w:lvlJc w:val="left"/>
      <w:pPr>
        <w:ind w:left="5688" w:hanging="1440"/>
      </w:pPr>
      <w:rPr>
        <w:rFonts w:hint="default"/>
        <w:b w:val="0"/>
        <w:color w:val="000000"/>
      </w:rPr>
    </w:lvl>
    <w:lvl w:ilvl="7">
      <w:start w:val="1"/>
      <w:numFmt w:val="decimal"/>
      <w:lvlText w:val="%1.%2.%3.%4.%5.%6.%7.%8."/>
      <w:lvlJc w:val="left"/>
      <w:pPr>
        <w:ind w:left="6396" w:hanging="1440"/>
      </w:pPr>
      <w:rPr>
        <w:rFonts w:hint="default"/>
        <w:b w:val="0"/>
        <w:color w:val="000000"/>
      </w:rPr>
    </w:lvl>
    <w:lvl w:ilvl="8">
      <w:start w:val="1"/>
      <w:numFmt w:val="decimal"/>
      <w:lvlText w:val="%1.%2.%3.%4.%5.%6.%7.%8.%9."/>
      <w:lvlJc w:val="left"/>
      <w:pPr>
        <w:ind w:left="7464" w:hanging="1800"/>
      </w:pPr>
      <w:rPr>
        <w:rFonts w:hint="default"/>
        <w:b w:val="0"/>
        <w:color w:val="000000"/>
      </w:rPr>
    </w:lvl>
  </w:abstractNum>
  <w:abstractNum w:abstractNumId="32">
    <w:nsid w:val="33517001"/>
    <w:multiLevelType w:val="hybridMultilevel"/>
    <w:tmpl w:val="58C86402"/>
    <w:lvl w:ilvl="0" w:tplc="E318B46A">
      <w:start w:val="1"/>
      <w:numFmt w:val="bullet"/>
      <w:lvlText w:val=""/>
      <w:lvlJc w:val="left"/>
      <w:pPr>
        <w:tabs>
          <w:tab w:val="num" w:pos="1080"/>
        </w:tabs>
        <w:ind w:left="1080" w:hanging="360"/>
      </w:pPr>
      <w:rPr>
        <w:rFonts w:ascii="Symbol" w:hAnsi="Symbol" w:hint="default"/>
      </w:rPr>
    </w:lvl>
    <w:lvl w:ilvl="1" w:tplc="C9682C9E">
      <w:start w:val="1"/>
      <w:numFmt w:val="bullet"/>
      <w:lvlText w:val=""/>
      <w:lvlJc w:val="left"/>
      <w:pPr>
        <w:tabs>
          <w:tab w:val="num" w:pos="1440"/>
        </w:tabs>
        <w:ind w:left="1440" w:hanging="360"/>
      </w:pPr>
      <w:rPr>
        <w:rFonts w:ascii="Symbol" w:hAnsi="Symbol" w:hint="default"/>
      </w:rPr>
    </w:lvl>
    <w:lvl w:ilvl="2" w:tplc="2D627FD0">
      <w:start w:val="1"/>
      <w:numFmt w:val="decimal"/>
      <w:lvlText w:val="%3."/>
      <w:lvlJc w:val="left"/>
      <w:pPr>
        <w:tabs>
          <w:tab w:val="num" w:pos="2160"/>
        </w:tabs>
        <w:ind w:left="2160" w:hanging="360"/>
      </w:pPr>
      <w:rPr>
        <w:rFonts w:cs="Times New Roman"/>
      </w:rPr>
    </w:lvl>
    <w:lvl w:ilvl="3" w:tplc="F3F6AA30">
      <w:start w:val="1"/>
      <w:numFmt w:val="decimal"/>
      <w:pStyle w:val="-4"/>
      <w:lvlText w:val="%4."/>
      <w:lvlJc w:val="left"/>
      <w:pPr>
        <w:tabs>
          <w:tab w:val="num" w:pos="2880"/>
        </w:tabs>
        <w:ind w:left="2880" w:hanging="360"/>
      </w:pPr>
      <w:rPr>
        <w:rFonts w:cs="Times New Roman"/>
      </w:rPr>
    </w:lvl>
    <w:lvl w:ilvl="4" w:tplc="6628A7C8">
      <w:start w:val="1"/>
      <w:numFmt w:val="decimal"/>
      <w:lvlText w:val="%5."/>
      <w:lvlJc w:val="left"/>
      <w:pPr>
        <w:tabs>
          <w:tab w:val="num" w:pos="3600"/>
        </w:tabs>
        <w:ind w:left="3600" w:hanging="360"/>
      </w:pPr>
      <w:rPr>
        <w:rFonts w:cs="Times New Roman"/>
      </w:rPr>
    </w:lvl>
    <w:lvl w:ilvl="5" w:tplc="408A47DC">
      <w:start w:val="1"/>
      <w:numFmt w:val="decimal"/>
      <w:lvlText w:val="%6."/>
      <w:lvlJc w:val="left"/>
      <w:pPr>
        <w:tabs>
          <w:tab w:val="num" w:pos="4320"/>
        </w:tabs>
        <w:ind w:left="4320" w:hanging="360"/>
      </w:pPr>
      <w:rPr>
        <w:rFonts w:cs="Times New Roman"/>
      </w:rPr>
    </w:lvl>
    <w:lvl w:ilvl="6" w:tplc="152EFA64">
      <w:start w:val="1"/>
      <w:numFmt w:val="decimal"/>
      <w:lvlText w:val="%7."/>
      <w:lvlJc w:val="left"/>
      <w:pPr>
        <w:tabs>
          <w:tab w:val="num" w:pos="5040"/>
        </w:tabs>
        <w:ind w:left="5040" w:hanging="360"/>
      </w:pPr>
      <w:rPr>
        <w:rFonts w:cs="Times New Roman"/>
      </w:rPr>
    </w:lvl>
    <w:lvl w:ilvl="7" w:tplc="61DED776">
      <w:start w:val="1"/>
      <w:numFmt w:val="decimal"/>
      <w:lvlText w:val="%8."/>
      <w:lvlJc w:val="left"/>
      <w:pPr>
        <w:tabs>
          <w:tab w:val="num" w:pos="5760"/>
        </w:tabs>
        <w:ind w:left="5760" w:hanging="360"/>
      </w:pPr>
      <w:rPr>
        <w:rFonts w:cs="Times New Roman"/>
      </w:rPr>
    </w:lvl>
    <w:lvl w:ilvl="8" w:tplc="5F8A85C2">
      <w:start w:val="1"/>
      <w:numFmt w:val="decimal"/>
      <w:lvlText w:val="%9."/>
      <w:lvlJc w:val="left"/>
      <w:pPr>
        <w:tabs>
          <w:tab w:val="num" w:pos="6480"/>
        </w:tabs>
        <w:ind w:left="6480" w:hanging="360"/>
      </w:pPr>
      <w:rPr>
        <w:rFonts w:cs="Times New Roman"/>
      </w:rPr>
    </w:lvl>
  </w:abstractNum>
  <w:abstractNum w:abstractNumId="33">
    <w:nsid w:val="33767288"/>
    <w:multiLevelType w:val="multilevel"/>
    <w:tmpl w:val="03B44C5A"/>
    <w:lvl w:ilvl="0">
      <w:start w:val="1"/>
      <w:numFmt w:val="decimal"/>
      <w:pStyle w:val="Arabic2"/>
      <w:lvlText w:val="(%1)"/>
      <w:lvlJc w:val="left"/>
      <w:pPr>
        <w:tabs>
          <w:tab w:val="num" w:pos="1440"/>
        </w:tabs>
        <w:ind w:left="1440" w:hanging="72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34">
    <w:nsid w:val="35DB5516"/>
    <w:multiLevelType w:val="hybridMultilevel"/>
    <w:tmpl w:val="D47E7EDC"/>
    <w:lvl w:ilvl="0" w:tplc="0632FF52">
      <w:start w:val="1"/>
      <w:numFmt w:val="bullet"/>
      <w:lvlText w:val="-"/>
      <w:lvlJc w:val="left"/>
      <w:pPr>
        <w:ind w:left="1428" w:hanging="360"/>
      </w:pPr>
      <w:rPr>
        <w:rFonts w:ascii="Times New Roman" w:hAnsi="Times New Roman" w:cs="Times New Roman" w:hint="default"/>
      </w:rPr>
    </w:lvl>
    <w:lvl w:ilvl="1" w:tplc="BA608938">
      <w:start w:val="1"/>
      <w:numFmt w:val="bullet"/>
      <w:lvlText w:val="o"/>
      <w:lvlJc w:val="left"/>
      <w:pPr>
        <w:ind w:left="2148" w:hanging="360"/>
      </w:pPr>
      <w:rPr>
        <w:rFonts w:ascii="Courier New" w:hAnsi="Courier New" w:cs="Courier New" w:hint="default"/>
      </w:rPr>
    </w:lvl>
    <w:lvl w:ilvl="2" w:tplc="B8564BFE" w:tentative="1">
      <w:start w:val="1"/>
      <w:numFmt w:val="bullet"/>
      <w:lvlText w:val=""/>
      <w:lvlJc w:val="left"/>
      <w:pPr>
        <w:ind w:left="2868" w:hanging="360"/>
      </w:pPr>
      <w:rPr>
        <w:rFonts w:ascii="Wingdings" w:hAnsi="Wingdings" w:hint="default"/>
      </w:rPr>
    </w:lvl>
    <w:lvl w:ilvl="3" w:tplc="D7C2B30C" w:tentative="1">
      <w:start w:val="1"/>
      <w:numFmt w:val="bullet"/>
      <w:lvlText w:val=""/>
      <w:lvlJc w:val="left"/>
      <w:pPr>
        <w:ind w:left="3588" w:hanging="360"/>
      </w:pPr>
      <w:rPr>
        <w:rFonts w:ascii="Symbol" w:hAnsi="Symbol" w:hint="default"/>
      </w:rPr>
    </w:lvl>
    <w:lvl w:ilvl="4" w:tplc="4918A8C4" w:tentative="1">
      <w:start w:val="1"/>
      <w:numFmt w:val="bullet"/>
      <w:lvlText w:val="o"/>
      <w:lvlJc w:val="left"/>
      <w:pPr>
        <w:ind w:left="4308" w:hanging="360"/>
      </w:pPr>
      <w:rPr>
        <w:rFonts w:ascii="Courier New" w:hAnsi="Courier New" w:cs="Courier New" w:hint="default"/>
      </w:rPr>
    </w:lvl>
    <w:lvl w:ilvl="5" w:tplc="D48A5B2A" w:tentative="1">
      <w:start w:val="1"/>
      <w:numFmt w:val="bullet"/>
      <w:lvlText w:val=""/>
      <w:lvlJc w:val="left"/>
      <w:pPr>
        <w:ind w:left="5028" w:hanging="360"/>
      </w:pPr>
      <w:rPr>
        <w:rFonts w:ascii="Wingdings" w:hAnsi="Wingdings" w:hint="default"/>
      </w:rPr>
    </w:lvl>
    <w:lvl w:ilvl="6" w:tplc="EF8668F4" w:tentative="1">
      <w:start w:val="1"/>
      <w:numFmt w:val="bullet"/>
      <w:lvlText w:val=""/>
      <w:lvlJc w:val="left"/>
      <w:pPr>
        <w:ind w:left="5748" w:hanging="360"/>
      </w:pPr>
      <w:rPr>
        <w:rFonts w:ascii="Symbol" w:hAnsi="Symbol" w:hint="default"/>
      </w:rPr>
    </w:lvl>
    <w:lvl w:ilvl="7" w:tplc="F43898D2" w:tentative="1">
      <w:start w:val="1"/>
      <w:numFmt w:val="bullet"/>
      <w:lvlText w:val="o"/>
      <w:lvlJc w:val="left"/>
      <w:pPr>
        <w:ind w:left="6468" w:hanging="360"/>
      </w:pPr>
      <w:rPr>
        <w:rFonts w:ascii="Courier New" w:hAnsi="Courier New" w:cs="Courier New" w:hint="default"/>
      </w:rPr>
    </w:lvl>
    <w:lvl w:ilvl="8" w:tplc="3CD29F3C" w:tentative="1">
      <w:start w:val="1"/>
      <w:numFmt w:val="bullet"/>
      <w:lvlText w:val=""/>
      <w:lvlJc w:val="left"/>
      <w:pPr>
        <w:ind w:left="7188" w:hanging="360"/>
      </w:pPr>
      <w:rPr>
        <w:rFonts w:ascii="Wingdings" w:hAnsi="Wingdings" w:hint="default"/>
      </w:rPr>
    </w:lvl>
  </w:abstractNum>
  <w:abstractNum w:abstractNumId="35">
    <w:nsid w:val="3C427939"/>
    <w:multiLevelType w:val="multilevel"/>
    <w:tmpl w:val="C1E87422"/>
    <w:lvl w:ilvl="0">
      <w:start w:val="12"/>
      <w:numFmt w:val="decimal"/>
      <w:lvlText w:val="%1."/>
      <w:lvlJc w:val="left"/>
      <w:pPr>
        <w:ind w:left="960" w:hanging="960"/>
      </w:pPr>
      <w:rPr>
        <w:rFonts w:hint="default"/>
      </w:rPr>
    </w:lvl>
    <w:lvl w:ilvl="1">
      <w:start w:val="3"/>
      <w:numFmt w:val="decimal"/>
      <w:lvlText w:val="%1.%2."/>
      <w:lvlJc w:val="left"/>
      <w:pPr>
        <w:ind w:left="1280" w:hanging="960"/>
      </w:pPr>
      <w:rPr>
        <w:rFonts w:hint="default"/>
      </w:rPr>
    </w:lvl>
    <w:lvl w:ilvl="2">
      <w:start w:val="15"/>
      <w:numFmt w:val="decimal"/>
      <w:lvlText w:val="%1.%2.%3."/>
      <w:lvlJc w:val="left"/>
      <w:pPr>
        <w:ind w:left="1600" w:hanging="960"/>
      </w:pPr>
      <w:rPr>
        <w:rFonts w:hint="default"/>
      </w:rPr>
    </w:lvl>
    <w:lvl w:ilvl="3">
      <w:start w:val="2"/>
      <w:numFmt w:val="decimal"/>
      <w:lvlText w:val="%1.%2.%3.%4."/>
      <w:lvlJc w:val="left"/>
      <w:pPr>
        <w:ind w:left="1920" w:hanging="96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360" w:hanging="1800"/>
      </w:pPr>
      <w:rPr>
        <w:rFonts w:hint="default"/>
      </w:rPr>
    </w:lvl>
  </w:abstractNum>
  <w:abstractNum w:abstractNumId="36">
    <w:nsid w:val="3D006BEB"/>
    <w:multiLevelType w:val="multilevel"/>
    <w:tmpl w:val="EAB6D838"/>
    <w:lvl w:ilvl="0">
      <w:start w:val="7"/>
      <w:numFmt w:val="decimal"/>
      <w:lvlText w:val="%1"/>
      <w:lvlJc w:val="left"/>
      <w:pPr>
        <w:ind w:left="480" w:hanging="480"/>
      </w:pPr>
      <w:rPr>
        <w:rFonts w:hint="default"/>
        <w:b w:val="0"/>
      </w:rPr>
    </w:lvl>
    <w:lvl w:ilvl="1">
      <w:start w:val="1"/>
      <w:numFmt w:val="decimal"/>
      <w:lvlText w:val="%1.%2"/>
      <w:lvlJc w:val="left"/>
      <w:pPr>
        <w:ind w:left="834" w:hanging="480"/>
      </w:pPr>
      <w:rPr>
        <w:rFonts w:hint="default"/>
        <w:b w:val="0"/>
      </w:rPr>
    </w:lvl>
    <w:lvl w:ilvl="2">
      <w:start w:val="2"/>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37">
    <w:nsid w:val="3D2F7F2B"/>
    <w:multiLevelType w:val="hybridMultilevel"/>
    <w:tmpl w:val="B8D8D22E"/>
    <w:lvl w:ilvl="0" w:tplc="C744199A">
      <w:start w:val="1"/>
      <w:numFmt w:val="decimal"/>
      <w:lvlText w:val="%1)"/>
      <w:lvlJc w:val="left"/>
      <w:pPr>
        <w:ind w:left="1428" w:hanging="720"/>
      </w:pPr>
      <w:rPr>
        <w:rFonts w:ascii="Times New Roman" w:eastAsia="Calibri" w:hAnsi="Times New Roman" w:cs="Times New Roman"/>
      </w:rPr>
    </w:lvl>
    <w:lvl w:ilvl="1" w:tplc="04090003" w:tentative="1">
      <w:start w:val="1"/>
      <w:numFmt w:val="lowerLetter"/>
      <w:lvlText w:val="%2."/>
      <w:lvlJc w:val="left"/>
      <w:pPr>
        <w:ind w:left="1788" w:hanging="360"/>
      </w:pPr>
    </w:lvl>
    <w:lvl w:ilvl="2" w:tplc="04190001" w:tentative="1">
      <w:start w:val="1"/>
      <w:numFmt w:val="lowerRoman"/>
      <w:lvlText w:val="%3."/>
      <w:lvlJc w:val="right"/>
      <w:pPr>
        <w:ind w:left="2508" w:hanging="180"/>
      </w:pPr>
    </w:lvl>
    <w:lvl w:ilvl="3" w:tplc="04090001" w:tentative="1">
      <w:start w:val="1"/>
      <w:numFmt w:val="decimal"/>
      <w:lvlText w:val="%4."/>
      <w:lvlJc w:val="left"/>
      <w:pPr>
        <w:ind w:left="3228" w:hanging="360"/>
      </w:pPr>
    </w:lvl>
    <w:lvl w:ilvl="4" w:tplc="04090003" w:tentative="1">
      <w:start w:val="1"/>
      <w:numFmt w:val="lowerLetter"/>
      <w:lvlText w:val="%5."/>
      <w:lvlJc w:val="left"/>
      <w:pPr>
        <w:ind w:left="3948" w:hanging="360"/>
      </w:pPr>
    </w:lvl>
    <w:lvl w:ilvl="5" w:tplc="04090005" w:tentative="1">
      <w:start w:val="1"/>
      <w:numFmt w:val="lowerRoman"/>
      <w:lvlText w:val="%6."/>
      <w:lvlJc w:val="right"/>
      <w:pPr>
        <w:ind w:left="4668" w:hanging="180"/>
      </w:pPr>
    </w:lvl>
    <w:lvl w:ilvl="6" w:tplc="04090001" w:tentative="1">
      <w:start w:val="1"/>
      <w:numFmt w:val="decimal"/>
      <w:lvlText w:val="%7."/>
      <w:lvlJc w:val="left"/>
      <w:pPr>
        <w:ind w:left="5388" w:hanging="360"/>
      </w:pPr>
    </w:lvl>
    <w:lvl w:ilvl="7" w:tplc="04090003" w:tentative="1">
      <w:start w:val="1"/>
      <w:numFmt w:val="lowerLetter"/>
      <w:lvlText w:val="%8."/>
      <w:lvlJc w:val="left"/>
      <w:pPr>
        <w:ind w:left="6108" w:hanging="360"/>
      </w:pPr>
    </w:lvl>
    <w:lvl w:ilvl="8" w:tplc="04090005" w:tentative="1">
      <w:start w:val="1"/>
      <w:numFmt w:val="lowerRoman"/>
      <w:lvlText w:val="%9."/>
      <w:lvlJc w:val="right"/>
      <w:pPr>
        <w:ind w:left="6828" w:hanging="180"/>
      </w:pPr>
    </w:lvl>
  </w:abstractNum>
  <w:abstractNum w:abstractNumId="38">
    <w:nsid w:val="40153239"/>
    <w:multiLevelType w:val="multilevel"/>
    <w:tmpl w:val="652A852C"/>
    <w:lvl w:ilvl="0">
      <w:start w:val="12"/>
      <w:numFmt w:val="decimal"/>
      <w:lvlText w:val="%1."/>
      <w:lvlJc w:val="left"/>
      <w:pPr>
        <w:ind w:left="3741"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2138" w:hanging="720"/>
      </w:pPr>
      <w:rPr>
        <w:rFonts w:cs="Times New Roman" w:hint="default"/>
        <w:b/>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9">
    <w:nsid w:val="43113100"/>
    <w:multiLevelType w:val="multilevel"/>
    <w:tmpl w:val="DD98B5BC"/>
    <w:lvl w:ilvl="0">
      <w:start w:val="7"/>
      <w:numFmt w:val="decimal"/>
      <w:lvlText w:val="%1."/>
      <w:lvlJc w:val="left"/>
      <w:pPr>
        <w:ind w:left="540" w:hanging="540"/>
      </w:pPr>
      <w:rPr>
        <w:rFonts w:hint="default"/>
        <w:b/>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nsid w:val="443F62D5"/>
    <w:multiLevelType w:val="multilevel"/>
    <w:tmpl w:val="8B4427D2"/>
    <w:styleLink w:val="3"/>
    <w:lvl w:ilvl="0">
      <w:start w:val="1"/>
      <w:numFmt w:val="decimal"/>
      <w:lvlText w:val="Стадия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45215110"/>
    <w:multiLevelType w:val="multilevel"/>
    <w:tmpl w:val="1C6CA130"/>
    <w:lvl w:ilvl="0">
      <w:start w:val="7"/>
      <w:numFmt w:val="decimal"/>
      <w:lvlText w:val="%1."/>
      <w:lvlJc w:val="left"/>
      <w:pPr>
        <w:ind w:left="540" w:hanging="540"/>
      </w:pPr>
      <w:rPr>
        <w:rFonts w:cs="Times New Roman" w:hint="default"/>
        <w:b w:val="0"/>
      </w:rPr>
    </w:lvl>
    <w:lvl w:ilvl="1">
      <w:start w:val="1"/>
      <w:numFmt w:val="decimal"/>
      <w:lvlText w:val="%1.%2."/>
      <w:lvlJc w:val="left"/>
      <w:pPr>
        <w:ind w:left="900" w:hanging="540"/>
      </w:pPr>
      <w:rPr>
        <w:rFonts w:cs="Times New Roman" w:hint="default"/>
        <w:b w:val="0"/>
      </w:rPr>
    </w:lvl>
    <w:lvl w:ilvl="2">
      <w:start w:val="5"/>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42">
    <w:nsid w:val="458C54ED"/>
    <w:multiLevelType w:val="multilevel"/>
    <w:tmpl w:val="35A2F28A"/>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563"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3">
    <w:nsid w:val="48FB0AA8"/>
    <w:multiLevelType w:val="multilevel"/>
    <w:tmpl w:val="F82C78B6"/>
    <w:lvl w:ilvl="0">
      <w:start w:val="7"/>
      <w:numFmt w:val="decimal"/>
      <w:lvlText w:val="%1."/>
      <w:lvlJc w:val="left"/>
      <w:pPr>
        <w:ind w:left="705" w:hanging="705"/>
      </w:pPr>
      <w:rPr>
        <w:rFonts w:hint="default"/>
        <w:b w:val="0"/>
      </w:rPr>
    </w:lvl>
    <w:lvl w:ilvl="1">
      <w:start w:val="2"/>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i/>
      </w:rPr>
    </w:lvl>
    <w:lvl w:ilvl="3">
      <w:start w:val="9"/>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44">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45">
    <w:nsid w:val="4E4B5588"/>
    <w:multiLevelType w:val="multilevel"/>
    <w:tmpl w:val="F0D22B5A"/>
    <w:lvl w:ilvl="0">
      <w:start w:val="12"/>
      <w:numFmt w:val="decimal"/>
      <w:lvlText w:val="%1."/>
      <w:lvlJc w:val="left"/>
      <w:pPr>
        <w:ind w:left="810" w:hanging="810"/>
      </w:pPr>
      <w:rPr>
        <w:rFonts w:hint="default"/>
      </w:rPr>
    </w:lvl>
    <w:lvl w:ilvl="1">
      <w:start w:val="3"/>
      <w:numFmt w:val="decimal"/>
      <w:lvlText w:val="%1.%2."/>
      <w:lvlJc w:val="left"/>
      <w:pPr>
        <w:ind w:left="1080" w:hanging="810"/>
      </w:pPr>
      <w:rPr>
        <w:rFonts w:hint="default"/>
      </w:rPr>
    </w:lvl>
    <w:lvl w:ilvl="2">
      <w:start w:val="7"/>
      <w:numFmt w:val="decimal"/>
      <w:lvlText w:val="%1.%2.%3."/>
      <w:lvlJc w:val="left"/>
      <w:pPr>
        <w:ind w:left="1350" w:hanging="810"/>
      </w:pPr>
      <w:rPr>
        <w:rFonts w:hint="default"/>
      </w:rPr>
    </w:lvl>
    <w:lvl w:ilvl="3">
      <w:start w:val="1"/>
      <w:numFmt w:val="decimal"/>
      <w:lvlText w:val="%1.%2.%3.%4."/>
      <w:lvlJc w:val="left"/>
      <w:pPr>
        <w:ind w:left="1620" w:hanging="81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6">
    <w:nsid w:val="4F442962"/>
    <w:multiLevelType w:val="multilevel"/>
    <w:tmpl w:val="9544B6C2"/>
    <w:lvl w:ilvl="0">
      <w:start w:val="7"/>
      <w:numFmt w:val="decimal"/>
      <w:lvlText w:val="%1."/>
      <w:lvlJc w:val="left"/>
      <w:pPr>
        <w:ind w:left="540" w:hanging="540"/>
      </w:pPr>
      <w:rPr>
        <w:rFonts w:hint="default"/>
        <w:b w:val="0"/>
      </w:rPr>
    </w:lvl>
    <w:lvl w:ilvl="1">
      <w:start w:val="1"/>
      <w:numFmt w:val="decimal"/>
      <w:lvlText w:val="%1.%2."/>
      <w:lvlJc w:val="left"/>
      <w:pPr>
        <w:ind w:left="540" w:hanging="54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7">
    <w:nsid w:val="59876734"/>
    <w:multiLevelType w:val="multilevel"/>
    <w:tmpl w:val="ED9C12FE"/>
    <w:lvl w:ilvl="0">
      <w:start w:val="12"/>
      <w:numFmt w:val="decimal"/>
      <w:lvlText w:val="%1."/>
      <w:lvlJc w:val="left"/>
      <w:pPr>
        <w:ind w:left="960" w:hanging="960"/>
      </w:pPr>
      <w:rPr>
        <w:rFonts w:hint="default"/>
      </w:rPr>
    </w:lvl>
    <w:lvl w:ilvl="1">
      <w:start w:val="3"/>
      <w:numFmt w:val="decimal"/>
      <w:lvlText w:val="%1.%2."/>
      <w:lvlJc w:val="left"/>
      <w:pPr>
        <w:ind w:left="1280" w:hanging="960"/>
      </w:pPr>
      <w:rPr>
        <w:rFonts w:hint="default"/>
      </w:rPr>
    </w:lvl>
    <w:lvl w:ilvl="2">
      <w:start w:val="17"/>
      <w:numFmt w:val="decimal"/>
      <w:lvlText w:val="%1.%2.%3."/>
      <w:lvlJc w:val="left"/>
      <w:pPr>
        <w:ind w:left="1600" w:hanging="960"/>
      </w:pPr>
      <w:rPr>
        <w:rFonts w:hint="default"/>
      </w:rPr>
    </w:lvl>
    <w:lvl w:ilvl="3">
      <w:start w:val="1"/>
      <w:numFmt w:val="decimal"/>
      <w:lvlText w:val="%1.%2.%3.%4."/>
      <w:lvlJc w:val="left"/>
      <w:pPr>
        <w:ind w:left="1920" w:hanging="96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360" w:hanging="1800"/>
      </w:pPr>
      <w:rPr>
        <w:rFonts w:hint="default"/>
      </w:rPr>
    </w:lvl>
  </w:abstractNum>
  <w:abstractNum w:abstractNumId="48">
    <w:nsid w:val="59DB6D5D"/>
    <w:multiLevelType w:val="multilevel"/>
    <w:tmpl w:val="8F821246"/>
    <w:lvl w:ilvl="0">
      <w:start w:val="25"/>
      <w:numFmt w:val="decimal"/>
      <w:lvlText w:val="%1."/>
      <w:lvlJc w:val="left"/>
      <w:pPr>
        <w:ind w:left="480" w:hanging="480"/>
      </w:pPr>
      <w:rPr>
        <w:rFonts w:hint="default"/>
        <w:b/>
      </w:rPr>
    </w:lvl>
    <w:lvl w:ilvl="1">
      <w:start w:val="1"/>
      <w:numFmt w:val="decimal"/>
      <w:lvlText w:val="%1.%2."/>
      <w:lvlJc w:val="left"/>
      <w:pPr>
        <w:ind w:left="1189" w:hanging="480"/>
      </w:pPr>
      <w:rPr>
        <w:rFonts w:hint="default"/>
        <w:b/>
      </w:rPr>
    </w:lvl>
    <w:lvl w:ilvl="2">
      <w:start w:val="1"/>
      <w:numFmt w:val="decimal"/>
      <w:lvlText w:val="%1.%2.%3."/>
      <w:lvlJc w:val="left"/>
      <w:pPr>
        <w:ind w:left="1571" w:hanging="720"/>
      </w:pPr>
      <w:rPr>
        <w:rFonts w:hint="default"/>
        <w:b w:val="0"/>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49">
    <w:nsid w:val="5E290E04"/>
    <w:multiLevelType w:val="multilevel"/>
    <w:tmpl w:val="EE280226"/>
    <w:lvl w:ilvl="0">
      <w:start w:val="1"/>
      <w:numFmt w:val="decimal"/>
      <w:pStyle w:val="BMKScheduleHeading"/>
      <w:lvlText w:val="(%1)"/>
      <w:lvlJc w:val="left"/>
      <w:pPr>
        <w:tabs>
          <w:tab w:val="num" w:pos="720"/>
        </w:tabs>
        <w:ind w:left="72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nsid w:val="5EE12C7E"/>
    <w:multiLevelType w:val="multilevel"/>
    <w:tmpl w:val="1842FFBC"/>
    <w:lvl w:ilvl="0">
      <w:start w:val="7"/>
      <w:numFmt w:val="decimal"/>
      <w:lvlText w:val="%1"/>
      <w:lvlJc w:val="left"/>
      <w:pPr>
        <w:ind w:left="660" w:hanging="660"/>
      </w:pPr>
      <w:rPr>
        <w:rFonts w:hint="default"/>
        <w:b w:val="0"/>
      </w:rPr>
    </w:lvl>
    <w:lvl w:ilvl="1">
      <w:start w:val="2"/>
      <w:numFmt w:val="decimal"/>
      <w:lvlText w:val="%1.%2"/>
      <w:lvlJc w:val="left"/>
      <w:pPr>
        <w:ind w:left="900" w:hanging="660"/>
      </w:pPr>
      <w:rPr>
        <w:rFonts w:hint="default"/>
        <w:b w:val="0"/>
      </w:rPr>
    </w:lvl>
    <w:lvl w:ilvl="2">
      <w:start w:val="2"/>
      <w:numFmt w:val="decimal"/>
      <w:lvlText w:val="%1.%2.%3"/>
      <w:lvlJc w:val="left"/>
      <w:pPr>
        <w:ind w:left="1200" w:hanging="720"/>
      </w:pPr>
      <w:rPr>
        <w:rFonts w:hint="default"/>
        <w:b w:val="0"/>
      </w:rPr>
    </w:lvl>
    <w:lvl w:ilvl="3">
      <w:start w:val="1"/>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360" w:hanging="1440"/>
      </w:pPr>
      <w:rPr>
        <w:rFonts w:hint="default"/>
        <w:b w:val="0"/>
      </w:rPr>
    </w:lvl>
  </w:abstractNum>
  <w:abstractNum w:abstractNumId="51">
    <w:nsid w:val="5F145666"/>
    <w:multiLevelType w:val="multilevel"/>
    <w:tmpl w:val="0419001F"/>
    <w:styleLink w:val="6"/>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nsid w:val="5F3D6A57"/>
    <w:multiLevelType w:val="multilevel"/>
    <w:tmpl w:val="93CEBF3A"/>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5F9D642B"/>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4">
    <w:nsid w:val="623D7C1F"/>
    <w:multiLevelType w:val="multilevel"/>
    <w:tmpl w:val="040A6BA6"/>
    <w:lvl w:ilvl="0">
      <w:start w:val="7"/>
      <w:numFmt w:val="decimal"/>
      <w:lvlText w:val="%1."/>
      <w:lvlJc w:val="left"/>
      <w:pPr>
        <w:ind w:left="540" w:hanging="540"/>
      </w:pPr>
      <w:rPr>
        <w:rFonts w:hint="default"/>
        <w:b w:val="0"/>
      </w:rPr>
    </w:lvl>
    <w:lvl w:ilvl="1">
      <w:start w:val="1"/>
      <w:numFmt w:val="decimal"/>
      <w:lvlText w:val="%1.%2."/>
      <w:lvlJc w:val="left"/>
      <w:pPr>
        <w:ind w:left="894" w:hanging="540"/>
      </w:pPr>
      <w:rPr>
        <w:rFonts w:hint="default"/>
        <w:b/>
      </w:rPr>
    </w:lvl>
    <w:lvl w:ilvl="2">
      <w:start w:val="5"/>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55">
    <w:nsid w:val="635337BE"/>
    <w:multiLevelType w:val="multilevel"/>
    <w:tmpl w:val="0419001F"/>
    <w:styleLink w:val="1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6">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2016"/>
        </w:tabs>
        <w:ind w:left="2016" w:hanging="576"/>
      </w:pPr>
      <w:rPr>
        <w:rFonts w:hint="default"/>
      </w:rPr>
    </w:lvl>
    <w:lvl w:ilvl="2">
      <w:start w:val="1"/>
      <w:numFmt w:val="none"/>
      <w:lvlText w:val=""/>
      <w:lvlJc w:val="left"/>
      <w:pPr>
        <w:tabs>
          <w:tab w:val="num" w:pos="2160"/>
        </w:tabs>
        <w:ind w:left="2160" w:hanging="720"/>
      </w:pPr>
      <w:rPr>
        <w:rFonts w:hint="default"/>
      </w:rPr>
    </w:lvl>
    <w:lvl w:ilvl="3">
      <w:start w:val="1"/>
      <w:numFmt w:val="none"/>
      <w:lvlText w:val=""/>
      <w:lvlJc w:val="left"/>
      <w:pPr>
        <w:tabs>
          <w:tab w:val="num" w:pos="2304"/>
        </w:tabs>
        <w:ind w:left="2304" w:hanging="864"/>
      </w:pPr>
      <w:rPr>
        <w:rFonts w:hint="default"/>
      </w:rPr>
    </w:lvl>
    <w:lvl w:ilvl="4">
      <w:start w:val="1"/>
      <w:numFmt w:val="none"/>
      <w:lvlText w:val=""/>
      <w:lvlJc w:val="left"/>
      <w:pPr>
        <w:tabs>
          <w:tab w:val="num" w:pos="2448"/>
        </w:tabs>
        <w:ind w:left="2448" w:hanging="1008"/>
      </w:pPr>
      <w:rPr>
        <w:rFonts w:hint="default"/>
      </w:rPr>
    </w:lvl>
    <w:lvl w:ilvl="5">
      <w:start w:val="1"/>
      <w:numFmt w:val="none"/>
      <w:lvlText w:val=""/>
      <w:lvlJc w:val="left"/>
      <w:pPr>
        <w:tabs>
          <w:tab w:val="num" w:pos="2592"/>
        </w:tabs>
        <w:ind w:left="2592" w:hanging="1152"/>
      </w:pPr>
      <w:rPr>
        <w:rFonts w:hint="default"/>
      </w:rPr>
    </w:lvl>
    <w:lvl w:ilvl="6">
      <w:start w:val="1"/>
      <w:numFmt w:val="none"/>
      <w:lvlText w:val=""/>
      <w:lvlJc w:val="left"/>
      <w:pPr>
        <w:tabs>
          <w:tab w:val="num" w:pos="2736"/>
        </w:tabs>
        <w:ind w:left="2736" w:hanging="1296"/>
      </w:pPr>
      <w:rPr>
        <w:rFonts w:hint="default"/>
      </w:rPr>
    </w:lvl>
    <w:lvl w:ilvl="7">
      <w:start w:val="1"/>
      <w:numFmt w:val="none"/>
      <w:lvlText w:val=""/>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57">
    <w:nsid w:val="64427A6E"/>
    <w:multiLevelType w:val="hybridMultilevel"/>
    <w:tmpl w:val="EB4A1ECA"/>
    <w:lvl w:ilvl="0" w:tplc="51BAA93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nsid w:val="66A6487A"/>
    <w:multiLevelType w:val="multilevel"/>
    <w:tmpl w:val="8856D3BE"/>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nsid w:val="680854C5"/>
    <w:multiLevelType w:val="hybridMultilevel"/>
    <w:tmpl w:val="94C6FC30"/>
    <w:lvl w:ilvl="0" w:tplc="F29AC5F6">
      <w:start w:val="1"/>
      <w:numFmt w:val="decimal"/>
      <w:lvlText w:val="%1)"/>
      <w:lvlJc w:val="left"/>
      <w:pPr>
        <w:ind w:left="720" w:hanging="360"/>
      </w:pPr>
      <w:rPr>
        <w:rFonts w:hint="default"/>
        <w:b w:val="0"/>
      </w:rPr>
    </w:lvl>
    <w:lvl w:ilvl="1" w:tplc="F31AD038" w:tentative="1">
      <w:start w:val="1"/>
      <w:numFmt w:val="lowerLetter"/>
      <w:lvlText w:val="%2."/>
      <w:lvlJc w:val="left"/>
      <w:pPr>
        <w:ind w:left="1440" w:hanging="360"/>
      </w:pPr>
    </w:lvl>
    <w:lvl w:ilvl="2" w:tplc="9DBC9B2A" w:tentative="1">
      <w:start w:val="1"/>
      <w:numFmt w:val="lowerRoman"/>
      <w:lvlText w:val="%3."/>
      <w:lvlJc w:val="right"/>
      <w:pPr>
        <w:ind w:left="2160" w:hanging="180"/>
      </w:pPr>
    </w:lvl>
    <w:lvl w:ilvl="3" w:tplc="1F069780" w:tentative="1">
      <w:start w:val="1"/>
      <w:numFmt w:val="decimal"/>
      <w:lvlText w:val="%4."/>
      <w:lvlJc w:val="left"/>
      <w:pPr>
        <w:ind w:left="2880" w:hanging="360"/>
      </w:pPr>
    </w:lvl>
    <w:lvl w:ilvl="4" w:tplc="90406342" w:tentative="1">
      <w:start w:val="1"/>
      <w:numFmt w:val="lowerLetter"/>
      <w:lvlText w:val="%5."/>
      <w:lvlJc w:val="left"/>
      <w:pPr>
        <w:ind w:left="3600" w:hanging="360"/>
      </w:pPr>
    </w:lvl>
    <w:lvl w:ilvl="5" w:tplc="64BE34F6" w:tentative="1">
      <w:start w:val="1"/>
      <w:numFmt w:val="lowerRoman"/>
      <w:lvlText w:val="%6."/>
      <w:lvlJc w:val="right"/>
      <w:pPr>
        <w:ind w:left="4320" w:hanging="180"/>
      </w:pPr>
    </w:lvl>
    <w:lvl w:ilvl="6" w:tplc="48A08180" w:tentative="1">
      <w:start w:val="1"/>
      <w:numFmt w:val="decimal"/>
      <w:lvlText w:val="%7."/>
      <w:lvlJc w:val="left"/>
      <w:pPr>
        <w:ind w:left="5040" w:hanging="360"/>
      </w:pPr>
    </w:lvl>
    <w:lvl w:ilvl="7" w:tplc="91C48F1C" w:tentative="1">
      <w:start w:val="1"/>
      <w:numFmt w:val="lowerLetter"/>
      <w:lvlText w:val="%8."/>
      <w:lvlJc w:val="left"/>
      <w:pPr>
        <w:ind w:left="5760" w:hanging="360"/>
      </w:pPr>
    </w:lvl>
    <w:lvl w:ilvl="8" w:tplc="B71A160E" w:tentative="1">
      <w:start w:val="1"/>
      <w:numFmt w:val="lowerRoman"/>
      <w:lvlText w:val="%9."/>
      <w:lvlJc w:val="right"/>
      <w:pPr>
        <w:ind w:left="6480" w:hanging="180"/>
      </w:pPr>
    </w:lvl>
  </w:abstractNum>
  <w:abstractNum w:abstractNumId="60">
    <w:nsid w:val="69C91B7C"/>
    <w:multiLevelType w:val="multilevel"/>
    <w:tmpl w:val="5282BC58"/>
    <w:lvl w:ilvl="0">
      <w:start w:val="7"/>
      <w:numFmt w:val="decimal"/>
      <w:lvlText w:val="%1"/>
      <w:lvlJc w:val="left"/>
      <w:pPr>
        <w:ind w:left="660" w:hanging="660"/>
      </w:pPr>
      <w:rPr>
        <w:rFonts w:hint="default"/>
        <w:b w:val="0"/>
      </w:rPr>
    </w:lvl>
    <w:lvl w:ilvl="1">
      <w:start w:val="2"/>
      <w:numFmt w:val="decimal"/>
      <w:lvlText w:val="%1.%2"/>
      <w:lvlJc w:val="left"/>
      <w:pPr>
        <w:ind w:left="900" w:hanging="660"/>
      </w:pPr>
      <w:rPr>
        <w:rFonts w:hint="default"/>
        <w:b w:val="0"/>
      </w:rPr>
    </w:lvl>
    <w:lvl w:ilvl="2">
      <w:start w:val="1"/>
      <w:numFmt w:val="decimal"/>
      <w:lvlText w:val="%1.%2.%3"/>
      <w:lvlJc w:val="left"/>
      <w:pPr>
        <w:ind w:left="1200" w:hanging="720"/>
      </w:pPr>
      <w:rPr>
        <w:rFonts w:hint="default"/>
        <w:b w:val="0"/>
      </w:rPr>
    </w:lvl>
    <w:lvl w:ilvl="3">
      <w:start w:val="1"/>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360" w:hanging="1440"/>
      </w:pPr>
      <w:rPr>
        <w:rFonts w:hint="default"/>
        <w:b w:val="0"/>
      </w:rPr>
    </w:lvl>
  </w:abstractNum>
  <w:abstractNum w:abstractNumId="61">
    <w:nsid w:val="6A0C25C2"/>
    <w:multiLevelType w:val="multilevel"/>
    <w:tmpl w:val="9DFE9892"/>
    <w:lvl w:ilvl="0">
      <w:start w:val="1"/>
      <w:numFmt w:val="lowerLetter"/>
      <w:pStyle w:val="Roman2"/>
      <w:lvlText w:val="(%1)"/>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1296"/>
        </w:tabs>
        <w:ind w:left="1296" w:hanging="576"/>
      </w:pPr>
      <w:rPr>
        <w:rFonts w:hint="default"/>
      </w:rPr>
    </w:lvl>
    <w:lvl w:ilvl="2">
      <w:start w:val="1"/>
      <w:numFmt w:val="none"/>
      <w:lvlText w:val=""/>
      <w:lvlJc w:val="left"/>
      <w:pPr>
        <w:tabs>
          <w:tab w:val="num" w:pos="1440"/>
        </w:tabs>
        <w:ind w:left="1440" w:hanging="720"/>
      </w:pPr>
      <w:rPr>
        <w:rFonts w:hint="default"/>
      </w:rPr>
    </w:lvl>
    <w:lvl w:ilvl="3">
      <w:start w:val="1"/>
      <w:numFmt w:val="none"/>
      <w:lvlText w:val=""/>
      <w:lvlJc w:val="left"/>
      <w:pPr>
        <w:tabs>
          <w:tab w:val="num" w:pos="1584"/>
        </w:tabs>
        <w:ind w:left="1584" w:hanging="864"/>
      </w:pPr>
      <w:rPr>
        <w:rFonts w:hint="default"/>
      </w:rPr>
    </w:lvl>
    <w:lvl w:ilvl="4">
      <w:start w:val="1"/>
      <w:numFmt w:val="none"/>
      <w:lvlText w:val=""/>
      <w:lvlJc w:val="left"/>
      <w:pPr>
        <w:tabs>
          <w:tab w:val="num" w:pos="1728"/>
        </w:tabs>
        <w:ind w:left="1728" w:hanging="1008"/>
      </w:pPr>
      <w:rPr>
        <w:rFonts w:hint="default"/>
      </w:rPr>
    </w:lvl>
    <w:lvl w:ilvl="5">
      <w:start w:val="1"/>
      <w:numFmt w:val="none"/>
      <w:lvlText w:val=""/>
      <w:lvlJc w:val="left"/>
      <w:pPr>
        <w:tabs>
          <w:tab w:val="num" w:pos="1872"/>
        </w:tabs>
        <w:ind w:left="1872" w:hanging="1152"/>
      </w:pPr>
      <w:rPr>
        <w:rFonts w:hint="default"/>
      </w:rPr>
    </w:lvl>
    <w:lvl w:ilvl="6">
      <w:start w:val="1"/>
      <w:numFmt w:val="none"/>
      <w:lvlText w:val=""/>
      <w:lvlJc w:val="left"/>
      <w:pPr>
        <w:tabs>
          <w:tab w:val="num" w:pos="2016"/>
        </w:tabs>
        <w:ind w:left="2016" w:hanging="1296"/>
      </w:pPr>
      <w:rPr>
        <w:rFonts w:hint="default"/>
      </w:rPr>
    </w:lvl>
    <w:lvl w:ilvl="7">
      <w:start w:val="1"/>
      <w:numFmt w:val="none"/>
      <w:lvlText w:val=""/>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62">
    <w:nsid w:val="6C083E50"/>
    <w:multiLevelType w:val="multilevel"/>
    <w:tmpl w:val="0419001F"/>
    <w:styleLink w:val="5"/>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6F270105"/>
    <w:multiLevelType w:val="multilevel"/>
    <w:tmpl w:val="90CC6B9C"/>
    <w:lvl w:ilvl="0">
      <w:start w:val="24"/>
      <w:numFmt w:val="decimal"/>
      <w:lvlText w:val="%1."/>
      <w:lvlJc w:val="left"/>
      <w:pPr>
        <w:ind w:left="660" w:hanging="660"/>
      </w:pPr>
      <w:rPr>
        <w:rFonts w:hint="default"/>
      </w:rPr>
    </w:lvl>
    <w:lvl w:ilvl="1">
      <w:start w:val="7"/>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4">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2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0"/>
      <w:lvlText w:val="%2.%3."/>
      <w:lvlJc w:val="left"/>
      <w:pPr>
        <w:tabs>
          <w:tab w:val="num" w:pos="1134"/>
        </w:tabs>
        <w:ind w:left="1134" w:hanging="1134"/>
      </w:pPr>
      <w:rPr>
        <w:rFonts w:hint="default"/>
        <w:b/>
      </w:rPr>
    </w:lvl>
    <w:lvl w:ilvl="3">
      <w:start w:val="1"/>
      <w:numFmt w:val="decimal"/>
      <w:pStyle w:val="40"/>
      <w:lvlText w:val="%2.%3.%4."/>
      <w:lvlJc w:val="left"/>
      <w:pPr>
        <w:tabs>
          <w:tab w:val="num" w:pos="2394"/>
        </w:tabs>
        <w:ind w:left="2394" w:hanging="1134"/>
      </w:pPr>
      <w:rPr>
        <w:rFonts w:hint="default"/>
        <w:b w:val="0"/>
        <w:i w:val="0"/>
        <w:dstrike w:val="0"/>
        <w:color w:val="auto"/>
      </w:rPr>
    </w:lvl>
    <w:lvl w:ilvl="4">
      <w:start w:val="1"/>
      <w:numFmt w:val="russianLower"/>
      <w:pStyle w:val="50"/>
      <w:lvlText w:val="(%5)"/>
      <w:lvlJc w:val="left"/>
      <w:pPr>
        <w:tabs>
          <w:tab w:val="num" w:pos="2835"/>
        </w:tabs>
        <w:ind w:left="2835" w:hanging="567"/>
      </w:pPr>
      <w:rPr>
        <w:rFonts w:hint="default"/>
        <w:b w:val="0"/>
        <w:dstrike w:val="0"/>
        <w:color w:val="auto"/>
      </w:rPr>
    </w:lvl>
    <w:lvl w:ilvl="5">
      <w:start w:val="1"/>
      <w:numFmt w:val="decimal"/>
      <w:pStyle w:val="60"/>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5">
    <w:nsid w:val="711F7884"/>
    <w:multiLevelType w:val="hybridMultilevel"/>
    <w:tmpl w:val="BD5C1454"/>
    <w:lvl w:ilvl="0" w:tplc="5FF00934">
      <w:start w:val="1"/>
      <w:numFmt w:val="decimal"/>
      <w:lvlText w:val="%1)"/>
      <w:lvlJc w:val="left"/>
      <w:pPr>
        <w:ind w:left="1429" w:hanging="360"/>
      </w:pPr>
      <w:rPr>
        <w:rFonts w:ascii="Times New Roman" w:eastAsia="Times New Roman" w:hAnsi="Times New Roman" w:cs="Times New Roman"/>
        <w:b w:val="0"/>
      </w:rPr>
    </w:lvl>
    <w:lvl w:ilvl="1" w:tplc="6E6A4A2C">
      <w:start w:val="1"/>
      <w:numFmt w:val="bullet"/>
      <w:lvlText w:val="-"/>
      <w:lvlJc w:val="left"/>
      <w:pPr>
        <w:ind w:left="2149" w:hanging="360"/>
      </w:pPr>
      <w:rPr>
        <w:rFonts w:ascii="Times New Roman" w:hAnsi="Times New Roman" w:cs="Times New Roman" w:hint="default"/>
      </w:rPr>
    </w:lvl>
    <w:lvl w:ilvl="2" w:tplc="E4424A34" w:tentative="1">
      <w:start w:val="1"/>
      <w:numFmt w:val="bullet"/>
      <w:lvlText w:val=""/>
      <w:lvlJc w:val="left"/>
      <w:pPr>
        <w:ind w:left="2869" w:hanging="360"/>
      </w:pPr>
      <w:rPr>
        <w:rFonts w:ascii="Wingdings" w:hAnsi="Wingdings" w:hint="default"/>
      </w:rPr>
    </w:lvl>
    <w:lvl w:ilvl="3" w:tplc="1A20BB88" w:tentative="1">
      <w:start w:val="1"/>
      <w:numFmt w:val="bullet"/>
      <w:lvlText w:val=""/>
      <w:lvlJc w:val="left"/>
      <w:pPr>
        <w:ind w:left="3589" w:hanging="360"/>
      </w:pPr>
      <w:rPr>
        <w:rFonts w:ascii="Symbol" w:hAnsi="Symbol" w:hint="default"/>
      </w:rPr>
    </w:lvl>
    <w:lvl w:ilvl="4" w:tplc="04FA5BFC" w:tentative="1">
      <w:start w:val="1"/>
      <w:numFmt w:val="bullet"/>
      <w:lvlText w:val="o"/>
      <w:lvlJc w:val="left"/>
      <w:pPr>
        <w:ind w:left="4309" w:hanging="360"/>
      </w:pPr>
      <w:rPr>
        <w:rFonts w:ascii="Courier New" w:hAnsi="Courier New" w:cs="Courier New" w:hint="default"/>
      </w:rPr>
    </w:lvl>
    <w:lvl w:ilvl="5" w:tplc="385EC226" w:tentative="1">
      <w:start w:val="1"/>
      <w:numFmt w:val="bullet"/>
      <w:lvlText w:val=""/>
      <w:lvlJc w:val="left"/>
      <w:pPr>
        <w:ind w:left="5029" w:hanging="360"/>
      </w:pPr>
      <w:rPr>
        <w:rFonts w:ascii="Wingdings" w:hAnsi="Wingdings" w:hint="default"/>
      </w:rPr>
    </w:lvl>
    <w:lvl w:ilvl="6" w:tplc="BA2EF8FC" w:tentative="1">
      <w:start w:val="1"/>
      <w:numFmt w:val="bullet"/>
      <w:lvlText w:val=""/>
      <w:lvlJc w:val="left"/>
      <w:pPr>
        <w:ind w:left="5749" w:hanging="360"/>
      </w:pPr>
      <w:rPr>
        <w:rFonts w:ascii="Symbol" w:hAnsi="Symbol" w:hint="default"/>
      </w:rPr>
    </w:lvl>
    <w:lvl w:ilvl="7" w:tplc="71CAAE84" w:tentative="1">
      <w:start w:val="1"/>
      <w:numFmt w:val="bullet"/>
      <w:lvlText w:val="o"/>
      <w:lvlJc w:val="left"/>
      <w:pPr>
        <w:ind w:left="6469" w:hanging="360"/>
      </w:pPr>
      <w:rPr>
        <w:rFonts w:ascii="Courier New" w:hAnsi="Courier New" w:cs="Courier New" w:hint="default"/>
      </w:rPr>
    </w:lvl>
    <w:lvl w:ilvl="8" w:tplc="703C3958" w:tentative="1">
      <w:start w:val="1"/>
      <w:numFmt w:val="bullet"/>
      <w:lvlText w:val=""/>
      <w:lvlJc w:val="left"/>
      <w:pPr>
        <w:ind w:left="7189" w:hanging="360"/>
      </w:pPr>
      <w:rPr>
        <w:rFonts w:ascii="Wingdings" w:hAnsi="Wingdings" w:hint="default"/>
      </w:rPr>
    </w:lvl>
  </w:abstractNum>
  <w:abstractNum w:abstractNumId="66">
    <w:nsid w:val="733A393F"/>
    <w:multiLevelType w:val="multilevel"/>
    <w:tmpl w:val="B1EE9EFC"/>
    <w:lvl w:ilvl="0">
      <w:start w:val="1"/>
      <w:numFmt w:val="none"/>
      <w:lvlText w:val="5."/>
      <w:lvlJc w:val="left"/>
      <w:pPr>
        <w:tabs>
          <w:tab w:val="num" w:pos="0"/>
        </w:tabs>
        <w:ind w:left="360" w:hanging="360"/>
      </w:pPr>
      <w:rPr>
        <w:rFonts w:hint="default"/>
        <w:b/>
      </w:rPr>
    </w:lvl>
    <w:lvl w:ilvl="1">
      <w:start w:val="1"/>
      <w:numFmt w:val="decimal"/>
      <w:lvlText w:val="%1.%2."/>
      <w:lvlJc w:val="left"/>
      <w:pPr>
        <w:tabs>
          <w:tab w:val="num" w:pos="0"/>
        </w:tabs>
        <w:ind w:left="1000" w:hanging="432"/>
      </w:pPr>
      <w:rPr>
        <w:rFonts w:ascii="Arial" w:hAnsi="Arial" w:hint="default"/>
        <w:b/>
      </w:rPr>
    </w:lvl>
    <w:lvl w:ilvl="2">
      <w:start w:val="1"/>
      <w:numFmt w:val="decimal"/>
      <w:pStyle w:val="111"/>
      <w:lvlText w:val="%1.%2.%3."/>
      <w:lvlJc w:val="left"/>
      <w:pPr>
        <w:tabs>
          <w:tab w:val="num" w:pos="0"/>
        </w:tabs>
        <w:ind w:left="1224" w:hanging="504"/>
      </w:pPr>
      <w:rPr>
        <w:rFonts w:ascii="Arial" w:hAnsi="Arial" w:hint="default"/>
        <w:b/>
      </w:rPr>
    </w:lvl>
    <w:lvl w:ilvl="3">
      <w:start w:val="1"/>
      <w:numFmt w:val="decimal"/>
      <w:lvlText w:val="%1.%2.%3.%4."/>
      <w:lvlJc w:val="left"/>
      <w:pPr>
        <w:tabs>
          <w:tab w:val="num" w:pos="0"/>
        </w:tabs>
        <w:ind w:left="1728" w:hanging="648"/>
      </w:pPr>
      <w:rPr>
        <w:rFonts w:ascii="Times New Roman" w:hAnsi="Times New Roman"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7">
    <w:nsid w:val="73486927"/>
    <w:multiLevelType w:val="multilevel"/>
    <w:tmpl w:val="652CA44A"/>
    <w:lvl w:ilvl="0">
      <w:start w:val="5"/>
      <w:numFmt w:val="decimal"/>
      <w:lvlText w:val="%1."/>
      <w:lvlJc w:val="left"/>
      <w:pPr>
        <w:ind w:left="360" w:hanging="360"/>
      </w:pPr>
      <w:rPr>
        <w:rFonts w:hint="default"/>
        <w:b/>
        <w:color w:val="000000"/>
      </w:rPr>
    </w:lvl>
    <w:lvl w:ilvl="1">
      <w:start w:val="1"/>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68">
    <w:nsid w:val="7F8A3348"/>
    <w:multiLevelType w:val="hybridMultilevel"/>
    <w:tmpl w:val="31168122"/>
    <w:lvl w:ilvl="0" w:tplc="6EC88B5E">
      <w:start w:val="1"/>
      <w:numFmt w:val="bullet"/>
      <w:lvlText w:val=""/>
      <w:lvlJc w:val="left"/>
      <w:pPr>
        <w:ind w:left="1428" w:hanging="360"/>
      </w:pPr>
      <w:rPr>
        <w:rFonts w:ascii="Symbol" w:hAnsi="Symbol"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num w:numId="1">
    <w:abstractNumId w:val="15"/>
  </w:num>
  <w:num w:numId="2">
    <w:abstractNumId w:val="3"/>
  </w:num>
  <w:num w:numId="3">
    <w:abstractNumId w:val="11"/>
  </w:num>
  <w:num w:numId="4">
    <w:abstractNumId w:val="66"/>
  </w:num>
  <w:num w:numId="5">
    <w:abstractNumId w:val="12"/>
  </w:num>
  <w:num w:numId="6">
    <w:abstractNumId w:val="51"/>
  </w:num>
  <w:num w:numId="7">
    <w:abstractNumId w:val="62"/>
  </w:num>
  <w:num w:numId="8">
    <w:abstractNumId w:val="10"/>
  </w:num>
  <w:num w:numId="9">
    <w:abstractNumId w:val="29"/>
  </w:num>
  <w:num w:numId="10">
    <w:abstractNumId w:val="49"/>
  </w:num>
  <w:num w:numId="11">
    <w:abstractNumId w:val="56"/>
  </w:num>
  <w:num w:numId="12">
    <w:abstractNumId w:val="33"/>
  </w:num>
  <w:num w:numId="13">
    <w:abstractNumId w:val="6"/>
  </w:num>
  <w:num w:numId="14">
    <w:abstractNumId w:val="34"/>
  </w:num>
  <w:num w:numId="15">
    <w:abstractNumId w:val="1"/>
  </w:num>
  <w:num w:numId="16">
    <w:abstractNumId w:val="61"/>
  </w:num>
  <w:num w:numId="17">
    <w:abstractNumId w:val="25"/>
  </w:num>
  <w:num w:numId="18">
    <w:abstractNumId w:val="44"/>
  </w:num>
  <w:num w:numId="19">
    <w:abstractNumId w:val="5"/>
  </w:num>
  <w:num w:numId="20">
    <w:abstractNumId w:val="64"/>
  </w:num>
  <w:num w:numId="21">
    <w:abstractNumId w:val="0"/>
  </w:num>
  <w:num w:numId="22">
    <w:abstractNumId w:val="42"/>
  </w:num>
  <w:num w:numId="23">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24"/>
  </w:num>
  <w:num w:numId="26">
    <w:abstractNumId w:val="40"/>
  </w:num>
  <w:num w:numId="27">
    <w:abstractNumId w:val="30"/>
  </w:num>
  <w:num w:numId="28">
    <w:abstractNumId w:val="55"/>
  </w:num>
  <w:num w:numId="29">
    <w:abstractNumId w:val="67"/>
  </w:num>
  <w:num w:numId="30">
    <w:abstractNumId w:val="59"/>
  </w:num>
  <w:num w:numId="31">
    <w:abstractNumId w:val="9"/>
  </w:num>
  <w:num w:numId="32">
    <w:abstractNumId w:val="68"/>
  </w:num>
  <w:num w:numId="33">
    <w:abstractNumId w:val="60"/>
  </w:num>
  <w:num w:numId="34">
    <w:abstractNumId w:val="50"/>
  </w:num>
  <w:num w:numId="35">
    <w:abstractNumId w:val="43"/>
  </w:num>
  <w:num w:numId="36">
    <w:abstractNumId w:val="37"/>
  </w:num>
  <w:num w:numId="37">
    <w:abstractNumId w:val="65"/>
  </w:num>
  <w:num w:numId="38">
    <w:abstractNumId w:val="26"/>
  </w:num>
  <w:num w:numId="39">
    <w:abstractNumId w:val="14"/>
  </w:num>
  <w:num w:numId="40">
    <w:abstractNumId w:val="4"/>
  </w:num>
  <w:num w:numId="41">
    <w:abstractNumId w:val="52"/>
  </w:num>
  <w:num w:numId="42">
    <w:abstractNumId w:val="7"/>
  </w:num>
  <w:num w:numId="43">
    <w:abstractNumId w:val="31"/>
  </w:num>
  <w:num w:numId="44">
    <w:abstractNumId w:val="18"/>
  </w:num>
  <w:num w:numId="45">
    <w:abstractNumId w:val="45"/>
  </w:num>
  <w:num w:numId="46">
    <w:abstractNumId w:val="22"/>
  </w:num>
  <w:num w:numId="47">
    <w:abstractNumId w:val="58"/>
  </w:num>
  <w:num w:numId="48">
    <w:abstractNumId w:val="54"/>
  </w:num>
  <w:num w:numId="49">
    <w:abstractNumId w:val="39"/>
  </w:num>
  <w:num w:numId="50">
    <w:abstractNumId w:val="36"/>
  </w:num>
  <w:num w:numId="51">
    <w:abstractNumId w:val="8"/>
  </w:num>
  <w:num w:numId="52">
    <w:abstractNumId w:val="35"/>
  </w:num>
  <w:num w:numId="53">
    <w:abstractNumId w:val="47"/>
  </w:num>
  <w:num w:numId="54">
    <w:abstractNumId w:val="17"/>
  </w:num>
  <w:num w:numId="55">
    <w:abstractNumId w:val="13"/>
  </w:num>
  <w:num w:numId="56">
    <w:abstractNumId w:val="48"/>
  </w:num>
  <w:num w:numId="57">
    <w:abstractNumId w:val="63"/>
  </w:num>
  <w:num w:numId="58">
    <w:abstractNumId w:val="38"/>
  </w:num>
  <w:num w:numId="59">
    <w:abstractNumId w:val="53"/>
  </w:num>
  <w:num w:numId="60">
    <w:abstractNumId w:val="16"/>
  </w:num>
  <w:num w:numId="61">
    <w:abstractNumId w:val="23"/>
  </w:num>
  <w:num w:numId="62">
    <w:abstractNumId w:val="20"/>
  </w:num>
  <w:num w:numId="63">
    <w:abstractNumId w:val="57"/>
  </w:num>
  <w:num w:numId="64">
    <w:abstractNumId w:val="46"/>
  </w:num>
  <w:num w:numId="65">
    <w:abstractNumId w:val="27"/>
  </w:num>
  <w:num w:numId="66">
    <w:abstractNumId w:val="21"/>
  </w:num>
  <w:num w:numId="67">
    <w:abstractNumId w:val="41"/>
  </w:num>
  <w:num w:numId="68">
    <w:abstractNumId w:val="1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oNotTrackFormatting/>
  <w:defaultTabStop w:val="708"/>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72F"/>
    <w:rsid w:val="00000BA3"/>
    <w:rsid w:val="00000C49"/>
    <w:rsid w:val="00000DF6"/>
    <w:rsid w:val="00001758"/>
    <w:rsid w:val="0000217E"/>
    <w:rsid w:val="0000296C"/>
    <w:rsid w:val="00002D43"/>
    <w:rsid w:val="00002E2D"/>
    <w:rsid w:val="00002FBB"/>
    <w:rsid w:val="0000438B"/>
    <w:rsid w:val="00004C52"/>
    <w:rsid w:val="000069A2"/>
    <w:rsid w:val="000075DD"/>
    <w:rsid w:val="00007D28"/>
    <w:rsid w:val="00010284"/>
    <w:rsid w:val="000106E7"/>
    <w:rsid w:val="00011254"/>
    <w:rsid w:val="00011948"/>
    <w:rsid w:val="00011B85"/>
    <w:rsid w:val="00012CF5"/>
    <w:rsid w:val="00013EEB"/>
    <w:rsid w:val="000160FF"/>
    <w:rsid w:val="000162B0"/>
    <w:rsid w:val="00016575"/>
    <w:rsid w:val="0001691D"/>
    <w:rsid w:val="0001761A"/>
    <w:rsid w:val="0001786C"/>
    <w:rsid w:val="00017B3A"/>
    <w:rsid w:val="00017B5E"/>
    <w:rsid w:val="00017B69"/>
    <w:rsid w:val="000203B2"/>
    <w:rsid w:val="00022626"/>
    <w:rsid w:val="0002295B"/>
    <w:rsid w:val="00022D90"/>
    <w:rsid w:val="00022FF8"/>
    <w:rsid w:val="00023EFD"/>
    <w:rsid w:val="000249DC"/>
    <w:rsid w:val="00024F36"/>
    <w:rsid w:val="00025103"/>
    <w:rsid w:val="0002576C"/>
    <w:rsid w:val="00025EEF"/>
    <w:rsid w:val="00026370"/>
    <w:rsid w:val="00026A67"/>
    <w:rsid w:val="000270B0"/>
    <w:rsid w:val="00027181"/>
    <w:rsid w:val="0002726D"/>
    <w:rsid w:val="00027485"/>
    <w:rsid w:val="00030CA8"/>
    <w:rsid w:val="00031853"/>
    <w:rsid w:val="00031C68"/>
    <w:rsid w:val="00032222"/>
    <w:rsid w:val="00032884"/>
    <w:rsid w:val="00032A68"/>
    <w:rsid w:val="00032AEE"/>
    <w:rsid w:val="000333EE"/>
    <w:rsid w:val="00033647"/>
    <w:rsid w:val="00033B43"/>
    <w:rsid w:val="00033C3A"/>
    <w:rsid w:val="00034A5B"/>
    <w:rsid w:val="0003524B"/>
    <w:rsid w:val="000363DC"/>
    <w:rsid w:val="00036C40"/>
    <w:rsid w:val="00037378"/>
    <w:rsid w:val="00037756"/>
    <w:rsid w:val="00037BC5"/>
    <w:rsid w:val="0004080C"/>
    <w:rsid w:val="00040A06"/>
    <w:rsid w:val="00040BF7"/>
    <w:rsid w:val="00040CDC"/>
    <w:rsid w:val="00041EB8"/>
    <w:rsid w:val="000429C6"/>
    <w:rsid w:val="00042F3D"/>
    <w:rsid w:val="00043A29"/>
    <w:rsid w:val="00043AB0"/>
    <w:rsid w:val="000444B2"/>
    <w:rsid w:val="00045B6C"/>
    <w:rsid w:val="00046A16"/>
    <w:rsid w:val="000473BE"/>
    <w:rsid w:val="00047AE0"/>
    <w:rsid w:val="00047CBA"/>
    <w:rsid w:val="00050887"/>
    <w:rsid w:val="0005225F"/>
    <w:rsid w:val="00052D37"/>
    <w:rsid w:val="00052FF5"/>
    <w:rsid w:val="00053224"/>
    <w:rsid w:val="0005349E"/>
    <w:rsid w:val="0005361B"/>
    <w:rsid w:val="0005397F"/>
    <w:rsid w:val="000548D2"/>
    <w:rsid w:val="00055482"/>
    <w:rsid w:val="000557EE"/>
    <w:rsid w:val="00055D05"/>
    <w:rsid w:val="00057788"/>
    <w:rsid w:val="0005778D"/>
    <w:rsid w:val="0006154C"/>
    <w:rsid w:val="00061612"/>
    <w:rsid w:val="0006167C"/>
    <w:rsid w:val="00061A49"/>
    <w:rsid w:val="000623ED"/>
    <w:rsid w:val="0006258D"/>
    <w:rsid w:val="000631C3"/>
    <w:rsid w:val="0006335D"/>
    <w:rsid w:val="000641EA"/>
    <w:rsid w:val="0006436A"/>
    <w:rsid w:val="000645BA"/>
    <w:rsid w:val="000667A2"/>
    <w:rsid w:val="000668D1"/>
    <w:rsid w:val="00067A03"/>
    <w:rsid w:val="00067B7F"/>
    <w:rsid w:val="000701A0"/>
    <w:rsid w:val="00070894"/>
    <w:rsid w:val="00070B01"/>
    <w:rsid w:val="00070DFF"/>
    <w:rsid w:val="000715D8"/>
    <w:rsid w:val="00071FFC"/>
    <w:rsid w:val="000738A2"/>
    <w:rsid w:val="00073916"/>
    <w:rsid w:val="00073F83"/>
    <w:rsid w:val="000744FD"/>
    <w:rsid w:val="00074828"/>
    <w:rsid w:val="00074CC9"/>
    <w:rsid w:val="00074D21"/>
    <w:rsid w:val="00075F4C"/>
    <w:rsid w:val="00077CBE"/>
    <w:rsid w:val="000801C5"/>
    <w:rsid w:val="000807C5"/>
    <w:rsid w:val="00081064"/>
    <w:rsid w:val="00081B2C"/>
    <w:rsid w:val="00081DEA"/>
    <w:rsid w:val="0008227E"/>
    <w:rsid w:val="00082C07"/>
    <w:rsid w:val="00083298"/>
    <w:rsid w:val="000842AE"/>
    <w:rsid w:val="000849E9"/>
    <w:rsid w:val="00085051"/>
    <w:rsid w:val="000850AC"/>
    <w:rsid w:val="0008621A"/>
    <w:rsid w:val="00086DF0"/>
    <w:rsid w:val="000873E4"/>
    <w:rsid w:val="00090F76"/>
    <w:rsid w:val="00090FDA"/>
    <w:rsid w:val="000916CE"/>
    <w:rsid w:val="00091A04"/>
    <w:rsid w:val="00092CB0"/>
    <w:rsid w:val="00092EB9"/>
    <w:rsid w:val="000936AD"/>
    <w:rsid w:val="00093779"/>
    <w:rsid w:val="00094025"/>
    <w:rsid w:val="000940F2"/>
    <w:rsid w:val="00094212"/>
    <w:rsid w:val="000942A3"/>
    <w:rsid w:val="00094869"/>
    <w:rsid w:val="00094A8B"/>
    <w:rsid w:val="00094E43"/>
    <w:rsid w:val="00094F83"/>
    <w:rsid w:val="0009518C"/>
    <w:rsid w:val="000954C0"/>
    <w:rsid w:val="000958D6"/>
    <w:rsid w:val="00095DBC"/>
    <w:rsid w:val="000960B3"/>
    <w:rsid w:val="000961BD"/>
    <w:rsid w:val="000967FA"/>
    <w:rsid w:val="00096931"/>
    <w:rsid w:val="00096D40"/>
    <w:rsid w:val="00096F0F"/>
    <w:rsid w:val="00097CB2"/>
    <w:rsid w:val="000A0144"/>
    <w:rsid w:val="000A13CB"/>
    <w:rsid w:val="000A1CE4"/>
    <w:rsid w:val="000A2C3D"/>
    <w:rsid w:val="000A2F58"/>
    <w:rsid w:val="000A3110"/>
    <w:rsid w:val="000A3492"/>
    <w:rsid w:val="000A472D"/>
    <w:rsid w:val="000A4BAC"/>
    <w:rsid w:val="000A4BC3"/>
    <w:rsid w:val="000A50A9"/>
    <w:rsid w:val="000A5660"/>
    <w:rsid w:val="000A58EB"/>
    <w:rsid w:val="000A7128"/>
    <w:rsid w:val="000B01F0"/>
    <w:rsid w:val="000B022A"/>
    <w:rsid w:val="000B0848"/>
    <w:rsid w:val="000B1016"/>
    <w:rsid w:val="000B2034"/>
    <w:rsid w:val="000B26C3"/>
    <w:rsid w:val="000B2AFB"/>
    <w:rsid w:val="000B3AB3"/>
    <w:rsid w:val="000B45F6"/>
    <w:rsid w:val="000B4B16"/>
    <w:rsid w:val="000B507B"/>
    <w:rsid w:val="000B51CE"/>
    <w:rsid w:val="000B5804"/>
    <w:rsid w:val="000B6401"/>
    <w:rsid w:val="000B6873"/>
    <w:rsid w:val="000B68D3"/>
    <w:rsid w:val="000B6DC1"/>
    <w:rsid w:val="000B7992"/>
    <w:rsid w:val="000C05F0"/>
    <w:rsid w:val="000C06DA"/>
    <w:rsid w:val="000C0D06"/>
    <w:rsid w:val="000C14AA"/>
    <w:rsid w:val="000C1684"/>
    <w:rsid w:val="000C184E"/>
    <w:rsid w:val="000C195C"/>
    <w:rsid w:val="000C262E"/>
    <w:rsid w:val="000C2D1B"/>
    <w:rsid w:val="000C34E7"/>
    <w:rsid w:val="000C3A28"/>
    <w:rsid w:val="000C4056"/>
    <w:rsid w:val="000C4178"/>
    <w:rsid w:val="000C46E8"/>
    <w:rsid w:val="000C52E8"/>
    <w:rsid w:val="000C5EE2"/>
    <w:rsid w:val="000C5F5E"/>
    <w:rsid w:val="000C6067"/>
    <w:rsid w:val="000C6162"/>
    <w:rsid w:val="000C6E79"/>
    <w:rsid w:val="000C7134"/>
    <w:rsid w:val="000C7B6F"/>
    <w:rsid w:val="000C7D29"/>
    <w:rsid w:val="000D0EB4"/>
    <w:rsid w:val="000D1575"/>
    <w:rsid w:val="000D21A2"/>
    <w:rsid w:val="000D2907"/>
    <w:rsid w:val="000D2F7D"/>
    <w:rsid w:val="000D5C2C"/>
    <w:rsid w:val="000D6145"/>
    <w:rsid w:val="000D6812"/>
    <w:rsid w:val="000D76B3"/>
    <w:rsid w:val="000D7954"/>
    <w:rsid w:val="000E08E1"/>
    <w:rsid w:val="000E19DC"/>
    <w:rsid w:val="000E1B23"/>
    <w:rsid w:val="000E1D8F"/>
    <w:rsid w:val="000E22CF"/>
    <w:rsid w:val="000E31AE"/>
    <w:rsid w:val="000E31F3"/>
    <w:rsid w:val="000E37BC"/>
    <w:rsid w:val="000E38A3"/>
    <w:rsid w:val="000E4514"/>
    <w:rsid w:val="000E4FBB"/>
    <w:rsid w:val="000E54D8"/>
    <w:rsid w:val="000E76C1"/>
    <w:rsid w:val="000F0059"/>
    <w:rsid w:val="000F0D80"/>
    <w:rsid w:val="000F0FE4"/>
    <w:rsid w:val="000F1202"/>
    <w:rsid w:val="000F15CE"/>
    <w:rsid w:val="000F16B1"/>
    <w:rsid w:val="000F1A55"/>
    <w:rsid w:val="000F1BD5"/>
    <w:rsid w:val="000F3ED4"/>
    <w:rsid w:val="000F44F6"/>
    <w:rsid w:val="000F4A43"/>
    <w:rsid w:val="000F4B56"/>
    <w:rsid w:val="000F4DF7"/>
    <w:rsid w:val="000F5470"/>
    <w:rsid w:val="000F56A0"/>
    <w:rsid w:val="000F58D0"/>
    <w:rsid w:val="000F5FD2"/>
    <w:rsid w:val="000F612B"/>
    <w:rsid w:val="000F6151"/>
    <w:rsid w:val="000F6EEA"/>
    <w:rsid w:val="000F7374"/>
    <w:rsid w:val="000F7780"/>
    <w:rsid w:val="00100B8D"/>
    <w:rsid w:val="001010C0"/>
    <w:rsid w:val="00101135"/>
    <w:rsid w:val="001014AC"/>
    <w:rsid w:val="0010282B"/>
    <w:rsid w:val="001028D2"/>
    <w:rsid w:val="00102D7C"/>
    <w:rsid w:val="00102DAF"/>
    <w:rsid w:val="00103B25"/>
    <w:rsid w:val="0010439F"/>
    <w:rsid w:val="00104E15"/>
    <w:rsid w:val="001051CB"/>
    <w:rsid w:val="0010532F"/>
    <w:rsid w:val="00105D38"/>
    <w:rsid w:val="00106AF3"/>
    <w:rsid w:val="00106C20"/>
    <w:rsid w:val="00107004"/>
    <w:rsid w:val="00107BEE"/>
    <w:rsid w:val="00107C03"/>
    <w:rsid w:val="00110344"/>
    <w:rsid w:val="001107A8"/>
    <w:rsid w:val="00110D15"/>
    <w:rsid w:val="00111185"/>
    <w:rsid w:val="00111D80"/>
    <w:rsid w:val="00113DF1"/>
    <w:rsid w:val="00113E34"/>
    <w:rsid w:val="0011480A"/>
    <w:rsid w:val="00115073"/>
    <w:rsid w:val="00115486"/>
    <w:rsid w:val="00115E28"/>
    <w:rsid w:val="00115E41"/>
    <w:rsid w:val="00116037"/>
    <w:rsid w:val="001161C3"/>
    <w:rsid w:val="001163E9"/>
    <w:rsid w:val="00117B2D"/>
    <w:rsid w:val="0012057D"/>
    <w:rsid w:val="00120A55"/>
    <w:rsid w:val="001212CE"/>
    <w:rsid w:val="00122044"/>
    <w:rsid w:val="001225F0"/>
    <w:rsid w:val="00122C3A"/>
    <w:rsid w:val="00122DB9"/>
    <w:rsid w:val="00123016"/>
    <w:rsid w:val="0012313B"/>
    <w:rsid w:val="001239D6"/>
    <w:rsid w:val="00123AE3"/>
    <w:rsid w:val="00123D0A"/>
    <w:rsid w:val="001240C7"/>
    <w:rsid w:val="00124520"/>
    <w:rsid w:val="0012528F"/>
    <w:rsid w:val="00125C3D"/>
    <w:rsid w:val="00126238"/>
    <w:rsid w:val="001266A2"/>
    <w:rsid w:val="001269F3"/>
    <w:rsid w:val="00130036"/>
    <w:rsid w:val="001304FD"/>
    <w:rsid w:val="00130583"/>
    <w:rsid w:val="00131A31"/>
    <w:rsid w:val="00132179"/>
    <w:rsid w:val="001323BD"/>
    <w:rsid w:val="00132624"/>
    <w:rsid w:val="00133461"/>
    <w:rsid w:val="001336C4"/>
    <w:rsid w:val="00133752"/>
    <w:rsid w:val="00134195"/>
    <w:rsid w:val="001354E0"/>
    <w:rsid w:val="00135652"/>
    <w:rsid w:val="00135D87"/>
    <w:rsid w:val="00135E61"/>
    <w:rsid w:val="001361DC"/>
    <w:rsid w:val="00136473"/>
    <w:rsid w:val="001364AA"/>
    <w:rsid w:val="00136684"/>
    <w:rsid w:val="001368EF"/>
    <w:rsid w:val="00136947"/>
    <w:rsid w:val="00137685"/>
    <w:rsid w:val="00137B58"/>
    <w:rsid w:val="00137D05"/>
    <w:rsid w:val="00140397"/>
    <w:rsid w:val="0014076A"/>
    <w:rsid w:val="00140967"/>
    <w:rsid w:val="0014109E"/>
    <w:rsid w:val="001415E0"/>
    <w:rsid w:val="0014184C"/>
    <w:rsid w:val="00142461"/>
    <w:rsid w:val="001430DA"/>
    <w:rsid w:val="00143E51"/>
    <w:rsid w:val="00144FBA"/>
    <w:rsid w:val="0014540A"/>
    <w:rsid w:val="001456AF"/>
    <w:rsid w:val="00145A60"/>
    <w:rsid w:val="00145B02"/>
    <w:rsid w:val="00145FFA"/>
    <w:rsid w:val="0014651F"/>
    <w:rsid w:val="0014784E"/>
    <w:rsid w:val="00147EF4"/>
    <w:rsid w:val="001501E4"/>
    <w:rsid w:val="001507FD"/>
    <w:rsid w:val="00150A51"/>
    <w:rsid w:val="00150D39"/>
    <w:rsid w:val="00150FFB"/>
    <w:rsid w:val="00152F65"/>
    <w:rsid w:val="0015367B"/>
    <w:rsid w:val="00153837"/>
    <w:rsid w:val="00154230"/>
    <w:rsid w:val="001549A2"/>
    <w:rsid w:val="00154B0B"/>
    <w:rsid w:val="00156211"/>
    <w:rsid w:val="001564F3"/>
    <w:rsid w:val="00156979"/>
    <w:rsid w:val="00156B21"/>
    <w:rsid w:val="00156DD1"/>
    <w:rsid w:val="001575F7"/>
    <w:rsid w:val="0015763A"/>
    <w:rsid w:val="0016028F"/>
    <w:rsid w:val="0016054B"/>
    <w:rsid w:val="00160C57"/>
    <w:rsid w:val="00160CCA"/>
    <w:rsid w:val="001612C1"/>
    <w:rsid w:val="001612C9"/>
    <w:rsid w:val="0016151B"/>
    <w:rsid w:val="00161B7F"/>
    <w:rsid w:val="001627AC"/>
    <w:rsid w:val="001628D0"/>
    <w:rsid w:val="00162E01"/>
    <w:rsid w:val="001630CF"/>
    <w:rsid w:val="00163547"/>
    <w:rsid w:val="00163BB2"/>
    <w:rsid w:val="00164E90"/>
    <w:rsid w:val="00164EE0"/>
    <w:rsid w:val="00164F73"/>
    <w:rsid w:val="00165C91"/>
    <w:rsid w:val="00166A08"/>
    <w:rsid w:val="00166FC6"/>
    <w:rsid w:val="001670B0"/>
    <w:rsid w:val="0016749C"/>
    <w:rsid w:val="001674CE"/>
    <w:rsid w:val="00170076"/>
    <w:rsid w:val="00170348"/>
    <w:rsid w:val="0017056F"/>
    <w:rsid w:val="00171AA4"/>
    <w:rsid w:val="00171C6E"/>
    <w:rsid w:val="00171FFF"/>
    <w:rsid w:val="00172649"/>
    <w:rsid w:val="0017326A"/>
    <w:rsid w:val="00173BC7"/>
    <w:rsid w:val="00174626"/>
    <w:rsid w:val="00174B43"/>
    <w:rsid w:val="00174B4E"/>
    <w:rsid w:val="00175C3C"/>
    <w:rsid w:val="0017617A"/>
    <w:rsid w:val="00176F44"/>
    <w:rsid w:val="00180366"/>
    <w:rsid w:val="0018108C"/>
    <w:rsid w:val="0018196A"/>
    <w:rsid w:val="00182E50"/>
    <w:rsid w:val="001836F8"/>
    <w:rsid w:val="00186CD3"/>
    <w:rsid w:val="001872F4"/>
    <w:rsid w:val="001878D7"/>
    <w:rsid w:val="00187D14"/>
    <w:rsid w:val="00187F30"/>
    <w:rsid w:val="00190340"/>
    <w:rsid w:val="001903CC"/>
    <w:rsid w:val="00192697"/>
    <w:rsid w:val="00193736"/>
    <w:rsid w:val="00193900"/>
    <w:rsid w:val="001956F2"/>
    <w:rsid w:val="00195DA0"/>
    <w:rsid w:val="001968D0"/>
    <w:rsid w:val="001968FF"/>
    <w:rsid w:val="00196985"/>
    <w:rsid w:val="00196E0D"/>
    <w:rsid w:val="00197218"/>
    <w:rsid w:val="001A0858"/>
    <w:rsid w:val="001A0C0F"/>
    <w:rsid w:val="001A12BC"/>
    <w:rsid w:val="001A13DB"/>
    <w:rsid w:val="001A1707"/>
    <w:rsid w:val="001A1835"/>
    <w:rsid w:val="001A18BA"/>
    <w:rsid w:val="001A1C90"/>
    <w:rsid w:val="001A1F63"/>
    <w:rsid w:val="001A32FD"/>
    <w:rsid w:val="001A332C"/>
    <w:rsid w:val="001A4E78"/>
    <w:rsid w:val="001A56E2"/>
    <w:rsid w:val="001A7047"/>
    <w:rsid w:val="001A768F"/>
    <w:rsid w:val="001A7997"/>
    <w:rsid w:val="001A7A08"/>
    <w:rsid w:val="001A7F08"/>
    <w:rsid w:val="001B00B3"/>
    <w:rsid w:val="001B0569"/>
    <w:rsid w:val="001B1472"/>
    <w:rsid w:val="001B1E5F"/>
    <w:rsid w:val="001B1F90"/>
    <w:rsid w:val="001B2269"/>
    <w:rsid w:val="001B2367"/>
    <w:rsid w:val="001B2B3C"/>
    <w:rsid w:val="001B2CF8"/>
    <w:rsid w:val="001B31E9"/>
    <w:rsid w:val="001B383D"/>
    <w:rsid w:val="001B4046"/>
    <w:rsid w:val="001B5483"/>
    <w:rsid w:val="001B5FAE"/>
    <w:rsid w:val="001B601B"/>
    <w:rsid w:val="001B6371"/>
    <w:rsid w:val="001B6895"/>
    <w:rsid w:val="001B762C"/>
    <w:rsid w:val="001B77FA"/>
    <w:rsid w:val="001B7B71"/>
    <w:rsid w:val="001B7E3C"/>
    <w:rsid w:val="001C0717"/>
    <w:rsid w:val="001C0E39"/>
    <w:rsid w:val="001C1247"/>
    <w:rsid w:val="001C18F4"/>
    <w:rsid w:val="001C1AC6"/>
    <w:rsid w:val="001C29B8"/>
    <w:rsid w:val="001C2A9E"/>
    <w:rsid w:val="001C2AF9"/>
    <w:rsid w:val="001C30BA"/>
    <w:rsid w:val="001C33CC"/>
    <w:rsid w:val="001C37C9"/>
    <w:rsid w:val="001C3949"/>
    <w:rsid w:val="001C3DFD"/>
    <w:rsid w:val="001C56BC"/>
    <w:rsid w:val="001C6303"/>
    <w:rsid w:val="001C63FB"/>
    <w:rsid w:val="001C65D5"/>
    <w:rsid w:val="001C6A1D"/>
    <w:rsid w:val="001C7031"/>
    <w:rsid w:val="001C7D89"/>
    <w:rsid w:val="001D033F"/>
    <w:rsid w:val="001D045E"/>
    <w:rsid w:val="001D0FAE"/>
    <w:rsid w:val="001D1248"/>
    <w:rsid w:val="001D26BD"/>
    <w:rsid w:val="001D38C5"/>
    <w:rsid w:val="001D3957"/>
    <w:rsid w:val="001D3D06"/>
    <w:rsid w:val="001D3D62"/>
    <w:rsid w:val="001D418D"/>
    <w:rsid w:val="001D4462"/>
    <w:rsid w:val="001D49FD"/>
    <w:rsid w:val="001D4D3D"/>
    <w:rsid w:val="001D50B8"/>
    <w:rsid w:val="001D5B44"/>
    <w:rsid w:val="001D5E54"/>
    <w:rsid w:val="001D73BC"/>
    <w:rsid w:val="001D792D"/>
    <w:rsid w:val="001E073C"/>
    <w:rsid w:val="001E07CE"/>
    <w:rsid w:val="001E0A0F"/>
    <w:rsid w:val="001E0A83"/>
    <w:rsid w:val="001E0D1D"/>
    <w:rsid w:val="001E1B48"/>
    <w:rsid w:val="001E1D83"/>
    <w:rsid w:val="001E22BE"/>
    <w:rsid w:val="001E2D88"/>
    <w:rsid w:val="001E3A01"/>
    <w:rsid w:val="001E3FA3"/>
    <w:rsid w:val="001E444D"/>
    <w:rsid w:val="001E4B38"/>
    <w:rsid w:val="001E5223"/>
    <w:rsid w:val="001E55BA"/>
    <w:rsid w:val="001E55E3"/>
    <w:rsid w:val="001E572B"/>
    <w:rsid w:val="001E6590"/>
    <w:rsid w:val="001E6922"/>
    <w:rsid w:val="001F00E3"/>
    <w:rsid w:val="001F1266"/>
    <w:rsid w:val="001F12DA"/>
    <w:rsid w:val="001F195B"/>
    <w:rsid w:val="001F1CF1"/>
    <w:rsid w:val="001F26F7"/>
    <w:rsid w:val="001F2F9B"/>
    <w:rsid w:val="001F3196"/>
    <w:rsid w:val="001F3341"/>
    <w:rsid w:val="001F342D"/>
    <w:rsid w:val="001F3537"/>
    <w:rsid w:val="001F3812"/>
    <w:rsid w:val="001F453B"/>
    <w:rsid w:val="001F4E2E"/>
    <w:rsid w:val="001F5EF4"/>
    <w:rsid w:val="001F64D5"/>
    <w:rsid w:val="001F69AD"/>
    <w:rsid w:val="001F797E"/>
    <w:rsid w:val="001F7AF4"/>
    <w:rsid w:val="00200841"/>
    <w:rsid w:val="00200DAC"/>
    <w:rsid w:val="00201E0F"/>
    <w:rsid w:val="0020214E"/>
    <w:rsid w:val="0020272F"/>
    <w:rsid w:val="00203221"/>
    <w:rsid w:val="0020408F"/>
    <w:rsid w:val="002046C3"/>
    <w:rsid w:val="00204F0C"/>
    <w:rsid w:val="00205C83"/>
    <w:rsid w:val="002074F1"/>
    <w:rsid w:val="002075A2"/>
    <w:rsid w:val="0020765A"/>
    <w:rsid w:val="00207660"/>
    <w:rsid w:val="00207668"/>
    <w:rsid w:val="002104D1"/>
    <w:rsid w:val="0021054C"/>
    <w:rsid w:val="002111F8"/>
    <w:rsid w:val="002112F4"/>
    <w:rsid w:val="00212020"/>
    <w:rsid w:val="00212455"/>
    <w:rsid w:val="00212C2F"/>
    <w:rsid w:val="00213C4E"/>
    <w:rsid w:val="002148B6"/>
    <w:rsid w:val="00214B42"/>
    <w:rsid w:val="00214D35"/>
    <w:rsid w:val="00215630"/>
    <w:rsid w:val="00215C80"/>
    <w:rsid w:val="00217151"/>
    <w:rsid w:val="0021767E"/>
    <w:rsid w:val="00220782"/>
    <w:rsid w:val="00220C8B"/>
    <w:rsid w:val="002215B6"/>
    <w:rsid w:val="00221720"/>
    <w:rsid w:val="00223624"/>
    <w:rsid w:val="00223F5F"/>
    <w:rsid w:val="00224129"/>
    <w:rsid w:val="0022429F"/>
    <w:rsid w:val="002249F1"/>
    <w:rsid w:val="00224AD0"/>
    <w:rsid w:val="00226145"/>
    <w:rsid w:val="002268E3"/>
    <w:rsid w:val="00227B3B"/>
    <w:rsid w:val="00230572"/>
    <w:rsid w:val="00230D02"/>
    <w:rsid w:val="00230D20"/>
    <w:rsid w:val="00231E82"/>
    <w:rsid w:val="00232676"/>
    <w:rsid w:val="00232DDB"/>
    <w:rsid w:val="002335CE"/>
    <w:rsid w:val="00235898"/>
    <w:rsid w:val="002365D4"/>
    <w:rsid w:val="0023773A"/>
    <w:rsid w:val="0023786A"/>
    <w:rsid w:val="00243079"/>
    <w:rsid w:val="002432BA"/>
    <w:rsid w:val="00244188"/>
    <w:rsid w:val="00244277"/>
    <w:rsid w:val="002449B2"/>
    <w:rsid w:val="00246183"/>
    <w:rsid w:val="0024645C"/>
    <w:rsid w:val="00246A66"/>
    <w:rsid w:val="00246ABB"/>
    <w:rsid w:val="00246C9F"/>
    <w:rsid w:val="00246E46"/>
    <w:rsid w:val="0024734F"/>
    <w:rsid w:val="00247529"/>
    <w:rsid w:val="00247804"/>
    <w:rsid w:val="0024797A"/>
    <w:rsid w:val="00247AFE"/>
    <w:rsid w:val="00247C50"/>
    <w:rsid w:val="002501AC"/>
    <w:rsid w:val="0025065C"/>
    <w:rsid w:val="00250A37"/>
    <w:rsid w:val="00251009"/>
    <w:rsid w:val="00251787"/>
    <w:rsid w:val="00251C1E"/>
    <w:rsid w:val="0025239D"/>
    <w:rsid w:val="00252423"/>
    <w:rsid w:val="0025351C"/>
    <w:rsid w:val="0025357C"/>
    <w:rsid w:val="00253D4C"/>
    <w:rsid w:val="00254EE7"/>
    <w:rsid w:val="00255B9C"/>
    <w:rsid w:val="00256504"/>
    <w:rsid w:val="00256533"/>
    <w:rsid w:val="0025683F"/>
    <w:rsid w:val="00256E12"/>
    <w:rsid w:val="0025704B"/>
    <w:rsid w:val="0026081B"/>
    <w:rsid w:val="00260C27"/>
    <w:rsid w:val="00261F7E"/>
    <w:rsid w:val="0026210D"/>
    <w:rsid w:val="002628EA"/>
    <w:rsid w:val="00263359"/>
    <w:rsid w:val="002640F8"/>
    <w:rsid w:val="00264210"/>
    <w:rsid w:val="00265162"/>
    <w:rsid w:val="00265A7C"/>
    <w:rsid w:val="00265BC8"/>
    <w:rsid w:val="0026625C"/>
    <w:rsid w:val="00266715"/>
    <w:rsid w:val="0026683A"/>
    <w:rsid w:val="002705EF"/>
    <w:rsid w:val="00270C48"/>
    <w:rsid w:val="002722A2"/>
    <w:rsid w:val="00273A64"/>
    <w:rsid w:val="00273ABC"/>
    <w:rsid w:val="00273C15"/>
    <w:rsid w:val="00274069"/>
    <w:rsid w:val="002746A9"/>
    <w:rsid w:val="00275968"/>
    <w:rsid w:val="00276D39"/>
    <w:rsid w:val="002778D5"/>
    <w:rsid w:val="0027790E"/>
    <w:rsid w:val="00280527"/>
    <w:rsid w:val="002807EB"/>
    <w:rsid w:val="00281449"/>
    <w:rsid w:val="00283A3E"/>
    <w:rsid w:val="00283B8B"/>
    <w:rsid w:val="00283BD7"/>
    <w:rsid w:val="00284396"/>
    <w:rsid w:val="002847F8"/>
    <w:rsid w:val="002848F0"/>
    <w:rsid w:val="002849EE"/>
    <w:rsid w:val="00284BAC"/>
    <w:rsid w:val="00284FB1"/>
    <w:rsid w:val="002850EB"/>
    <w:rsid w:val="00285124"/>
    <w:rsid w:val="00285322"/>
    <w:rsid w:val="002857BF"/>
    <w:rsid w:val="002857EC"/>
    <w:rsid w:val="00286109"/>
    <w:rsid w:val="00286C3B"/>
    <w:rsid w:val="00286D22"/>
    <w:rsid w:val="002871DA"/>
    <w:rsid w:val="00287CE8"/>
    <w:rsid w:val="002909A3"/>
    <w:rsid w:val="00290A2F"/>
    <w:rsid w:val="00290F63"/>
    <w:rsid w:val="00291F15"/>
    <w:rsid w:val="0029226F"/>
    <w:rsid w:val="00292867"/>
    <w:rsid w:val="00292E4D"/>
    <w:rsid w:val="00293B20"/>
    <w:rsid w:val="00294B4C"/>
    <w:rsid w:val="00294F79"/>
    <w:rsid w:val="00295112"/>
    <w:rsid w:val="00295552"/>
    <w:rsid w:val="00296240"/>
    <w:rsid w:val="002966D8"/>
    <w:rsid w:val="00296CDD"/>
    <w:rsid w:val="00297289"/>
    <w:rsid w:val="00297952"/>
    <w:rsid w:val="00297A3D"/>
    <w:rsid w:val="00297CDF"/>
    <w:rsid w:val="00297CFD"/>
    <w:rsid w:val="002A0B77"/>
    <w:rsid w:val="002A1109"/>
    <w:rsid w:val="002A112C"/>
    <w:rsid w:val="002A24A8"/>
    <w:rsid w:val="002A2B2B"/>
    <w:rsid w:val="002A2EF5"/>
    <w:rsid w:val="002A4E7F"/>
    <w:rsid w:val="002A4EB7"/>
    <w:rsid w:val="002A5040"/>
    <w:rsid w:val="002A56A0"/>
    <w:rsid w:val="002A6B56"/>
    <w:rsid w:val="002A739C"/>
    <w:rsid w:val="002A740B"/>
    <w:rsid w:val="002B06CE"/>
    <w:rsid w:val="002B11ED"/>
    <w:rsid w:val="002B13B5"/>
    <w:rsid w:val="002B1901"/>
    <w:rsid w:val="002B19A2"/>
    <w:rsid w:val="002B1D0A"/>
    <w:rsid w:val="002B2144"/>
    <w:rsid w:val="002B2F11"/>
    <w:rsid w:val="002B3A02"/>
    <w:rsid w:val="002B4869"/>
    <w:rsid w:val="002B49AC"/>
    <w:rsid w:val="002B5C5E"/>
    <w:rsid w:val="002B60A2"/>
    <w:rsid w:val="002B61C5"/>
    <w:rsid w:val="002B65CB"/>
    <w:rsid w:val="002B6900"/>
    <w:rsid w:val="002B6B22"/>
    <w:rsid w:val="002B6BE5"/>
    <w:rsid w:val="002B7B57"/>
    <w:rsid w:val="002B7BAE"/>
    <w:rsid w:val="002C07F4"/>
    <w:rsid w:val="002C1B01"/>
    <w:rsid w:val="002C2715"/>
    <w:rsid w:val="002C33B8"/>
    <w:rsid w:val="002C3B1E"/>
    <w:rsid w:val="002C42F1"/>
    <w:rsid w:val="002C60EA"/>
    <w:rsid w:val="002C6811"/>
    <w:rsid w:val="002C6DB3"/>
    <w:rsid w:val="002C7964"/>
    <w:rsid w:val="002C7D8C"/>
    <w:rsid w:val="002C7EB4"/>
    <w:rsid w:val="002D07B8"/>
    <w:rsid w:val="002D18A5"/>
    <w:rsid w:val="002D2439"/>
    <w:rsid w:val="002D2451"/>
    <w:rsid w:val="002D2528"/>
    <w:rsid w:val="002D2ABA"/>
    <w:rsid w:val="002D2FCD"/>
    <w:rsid w:val="002D3C52"/>
    <w:rsid w:val="002D464E"/>
    <w:rsid w:val="002D51DE"/>
    <w:rsid w:val="002D5439"/>
    <w:rsid w:val="002D5812"/>
    <w:rsid w:val="002D6B30"/>
    <w:rsid w:val="002D70FA"/>
    <w:rsid w:val="002D7263"/>
    <w:rsid w:val="002E0D6F"/>
    <w:rsid w:val="002E1FE6"/>
    <w:rsid w:val="002E2443"/>
    <w:rsid w:val="002E2B58"/>
    <w:rsid w:val="002E2ED2"/>
    <w:rsid w:val="002E3C3A"/>
    <w:rsid w:val="002E44C4"/>
    <w:rsid w:val="002E471A"/>
    <w:rsid w:val="002E4773"/>
    <w:rsid w:val="002E47A4"/>
    <w:rsid w:val="002E4D27"/>
    <w:rsid w:val="002E5AA5"/>
    <w:rsid w:val="002E5F21"/>
    <w:rsid w:val="002E7256"/>
    <w:rsid w:val="002E72B6"/>
    <w:rsid w:val="002F0D97"/>
    <w:rsid w:val="002F1119"/>
    <w:rsid w:val="002F169E"/>
    <w:rsid w:val="002F17AC"/>
    <w:rsid w:val="002F1964"/>
    <w:rsid w:val="002F218F"/>
    <w:rsid w:val="002F24C9"/>
    <w:rsid w:val="002F2745"/>
    <w:rsid w:val="002F3C1A"/>
    <w:rsid w:val="002F3DC4"/>
    <w:rsid w:val="002F3E9E"/>
    <w:rsid w:val="002F3FC2"/>
    <w:rsid w:val="002F41E7"/>
    <w:rsid w:val="002F580C"/>
    <w:rsid w:val="002F585D"/>
    <w:rsid w:val="002F5B25"/>
    <w:rsid w:val="002F5E48"/>
    <w:rsid w:val="002F63C5"/>
    <w:rsid w:val="002F6668"/>
    <w:rsid w:val="002F6B99"/>
    <w:rsid w:val="002F6EAD"/>
    <w:rsid w:val="002F736A"/>
    <w:rsid w:val="002F73A0"/>
    <w:rsid w:val="002F73F3"/>
    <w:rsid w:val="002F7516"/>
    <w:rsid w:val="003016DE"/>
    <w:rsid w:val="00301AF4"/>
    <w:rsid w:val="00301FC8"/>
    <w:rsid w:val="0030243F"/>
    <w:rsid w:val="003025A4"/>
    <w:rsid w:val="00302D40"/>
    <w:rsid w:val="00303164"/>
    <w:rsid w:val="0030367A"/>
    <w:rsid w:val="00303E75"/>
    <w:rsid w:val="00304020"/>
    <w:rsid w:val="00304064"/>
    <w:rsid w:val="00304D25"/>
    <w:rsid w:val="00304ED3"/>
    <w:rsid w:val="003051F2"/>
    <w:rsid w:val="00305DFE"/>
    <w:rsid w:val="0030642F"/>
    <w:rsid w:val="00306604"/>
    <w:rsid w:val="0030664B"/>
    <w:rsid w:val="00310409"/>
    <w:rsid w:val="0031054C"/>
    <w:rsid w:val="003117DB"/>
    <w:rsid w:val="00311BF3"/>
    <w:rsid w:val="00312143"/>
    <w:rsid w:val="00313048"/>
    <w:rsid w:val="00314059"/>
    <w:rsid w:val="00314372"/>
    <w:rsid w:val="00314A04"/>
    <w:rsid w:val="00314FAD"/>
    <w:rsid w:val="00316334"/>
    <w:rsid w:val="003171CD"/>
    <w:rsid w:val="0031722C"/>
    <w:rsid w:val="00317360"/>
    <w:rsid w:val="00317798"/>
    <w:rsid w:val="00317A4A"/>
    <w:rsid w:val="0032010C"/>
    <w:rsid w:val="003205A6"/>
    <w:rsid w:val="0032106B"/>
    <w:rsid w:val="00321138"/>
    <w:rsid w:val="003218B1"/>
    <w:rsid w:val="00321A94"/>
    <w:rsid w:val="00321E93"/>
    <w:rsid w:val="00321FD3"/>
    <w:rsid w:val="0032247C"/>
    <w:rsid w:val="0032265F"/>
    <w:rsid w:val="003230C7"/>
    <w:rsid w:val="003231D7"/>
    <w:rsid w:val="003232BB"/>
    <w:rsid w:val="00323A17"/>
    <w:rsid w:val="0032489F"/>
    <w:rsid w:val="003259EC"/>
    <w:rsid w:val="00325CB7"/>
    <w:rsid w:val="00325D3D"/>
    <w:rsid w:val="00325D64"/>
    <w:rsid w:val="00326804"/>
    <w:rsid w:val="00326920"/>
    <w:rsid w:val="0032699E"/>
    <w:rsid w:val="00326B48"/>
    <w:rsid w:val="00326E15"/>
    <w:rsid w:val="00327533"/>
    <w:rsid w:val="00327818"/>
    <w:rsid w:val="00330447"/>
    <w:rsid w:val="003307F2"/>
    <w:rsid w:val="00330C93"/>
    <w:rsid w:val="003314B2"/>
    <w:rsid w:val="00332AC4"/>
    <w:rsid w:val="00332F59"/>
    <w:rsid w:val="0033308A"/>
    <w:rsid w:val="00333633"/>
    <w:rsid w:val="003338D0"/>
    <w:rsid w:val="0033414F"/>
    <w:rsid w:val="00334429"/>
    <w:rsid w:val="003344C2"/>
    <w:rsid w:val="0033452D"/>
    <w:rsid w:val="00334A7B"/>
    <w:rsid w:val="003351AE"/>
    <w:rsid w:val="003352DE"/>
    <w:rsid w:val="003360AB"/>
    <w:rsid w:val="0033681B"/>
    <w:rsid w:val="0033684A"/>
    <w:rsid w:val="00336871"/>
    <w:rsid w:val="00336B8A"/>
    <w:rsid w:val="00336C56"/>
    <w:rsid w:val="003372F8"/>
    <w:rsid w:val="003407A6"/>
    <w:rsid w:val="00341307"/>
    <w:rsid w:val="003416F1"/>
    <w:rsid w:val="0034222D"/>
    <w:rsid w:val="00342AA5"/>
    <w:rsid w:val="00343268"/>
    <w:rsid w:val="00343A97"/>
    <w:rsid w:val="00343B9E"/>
    <w:rsid w:val="00343E7A"/>
    <w:rsid w:val="00344113"/>
    <w:rsid w:val="003448D4"/>
    <w:rsid w:val="00344CED"/>
    <w:rsid w:val="00345263"/>
    <w:rsid w:val="0034542A"/>
    <w:rsid w:val="00345962"/>
    <w:rsid w:val="0034599C"/>
    <w:rsid w:val="003464B9"/>
    <w:rsid w:val="00347334"/>
    <w:rsid w:val="003477C2"/>
    <w:rsid w:val="00347BBC"/>
    <w:rsid w:val="00350426"/>
    <w:rsid w:val="0035064B"/>
    <w:rsid w:val="00350789"/>
    <w:rsid w:val="00350856"/>
    <w:rsid w:val="00350BC0"/>
    <w:rsid w:val="0035164B"/>
    <w:rsid w:val="00352472"/>
    <w:rsid w:val="003534F6"/>
    <w:rsid w:val="00353F5D"/>
    <w:rsid w:val="00354274"/>
    <w:rsid w:val="00354759"/>
    <w:rsid w:val="00354AD4"/>
    <w:rsid w:val="00354EEE"/>
    <w:rsid w:val="00354F0D"/>
    <w:rsid w:val="00355BB7"/>
    <w:rsid w:val="00355CD5"/>
    <w:rsid w:val="00355E75"/>
    <w:rsid w:val="00356C1F"/>
    <w:rsid w:val="003578C7"/>
    <w:rsid w:val="0036022F"/>
    <w:rsid w:val="0036283B"/>
    <w:rsid w:val="00362938"/>
    <w:rsid w:val="003632DC"/>
    <w:rsid w:val="00363819"/>
    <w:rsid w:val="0036460A"/>
    <w:rsid w:val="00365FEB"/>
    <w:rsid w:val="00366473"/>
    <w:rsid w:val="003664D3"/>
    <w:rsid w:val="003665A5"/>
    <w:rsid w:val="003668ED"/>
    <w:rsid w:val="0036699F"/>
    <w:rsid w:val="003679CB"/>
    <w:rsid w:val="00367EDC"/>
    <w:rsid w:val="0037002A"/>
    <w:rsid w:val="00370340"/>
    <w:rsid w:val="003705BC"/>
    <w:rsid w:val="0037064E"/>
    <w:rsid w:val="003708B9"/>
    <w:rsid w:val="003708FA"/>
    <w:rsid w:val="003714E8"/>
    <w:rsid w:val="00371C5E"/>
    <w:rsid w:val="00371C7C"/>
    <w:rsid w:val="00371DAE"/>
    <w:rsid w:val="003725EB"/>
    <w:rsid w:val="00372930"/>
    <w:rsid w:val="00372A5F"/>
    <w:rsid w:val="00372E8A"/>
    <w:rsid w:val="0037370A"/>
    <w:rsid w:val="0037418A"/>
    <w:rsid w:val="003741D8"/>
    <w:rsid w:val="003743E7"/>
    <w:rsid w:val="00374BA6"/>
    <w:rsid w:val="00375154"/>
    <w:rsid w:val="00375430"/>
    <w:rsid w:val="0037569B"/>
    <w:rsid w:val="00375ACF"/>
    <w:rsid w:val="00375C30"/>
    <w:rsid w:val="00376012"/>
    <w:rsid w:val="0037619F"/>
    <w:rsid w:val="00376242"/>
    <w:rsid w:val="003769B5"/>
    <w:rsid w:val="00377F17"/>
    <w:rsid w:val="00380DF0"/>
    <w:rsid w:val="00381DDB"/>
    <w:rsid w:val="00381E0E"/>
    <w:rsid w:val="003826D3"/>
    <w:rsid w:val="00383BA9"/>
    <w:rsid w:val="00383D6B"/>
    <w:rsid w:val="003849FF"/>
    <w:rsid w:val="00384FBC"/>
    <w:rsid w:val="00384FC6"/>
    <w:rsid w:val="00386769"/>
    <w:rsid w:val="0038793E"/>
    <w:rsid w:val="00390520"/>
    <w:rsid w:val="00390D24"/>
    <w:rsid w:val="003913A7"/>
    <w:rsid w:val="0039187E"/>
    <w:rsid w:val="00391EE0"/>
    <w:rsid w:val="00392104"/>
    <w:rsid w:val="003929CB"/>
    <w:rsid w:val="00392BF9"/>
    <w:rsid w:val="00393339"/>
    <w:rsid w:val="0039367B"/>
    <w:rsid w:val="00394493"/>
    <w:rsid w:val="003947DC"/>
    <w:rsid w:val="00394CF2"/>
    <w:rsid w:val="00397F2B"/>
    <w:rsid w:val="003A018D"/>
    <w:rsid w:val="003A02FD"/>
    <w:rsid w:val="003A0C18"/>
    <w:rsid w:val="003A1A5A"/>
    <w:rsid w:val="003A1D01"/>
    <w:rsid w:val="003A1DAE"/>
    <w:rsid w:val="003A23C9"/>
    <w:rsid w:val="003A23D2"/>
    <w:rsid w:val="003A2A8E"/>
    <w:rsid w:val="003A3866"/>
    <w:rsid w:val="003A3C9C"/>
    <w:rsid w:val="003A479B"/>
    <w:rsid w:val="003A4B29"/>
    <w:rsid w:val="003A4C85"/>
    <w:rsid w:val="003A52C4"/>
    <w:rsid w:val="003A55BC"/>
    <w:rsid w:val="003A5B8E"/>
    <w:rsid w:val="003A641F"/>
    <w:rsid w:val="003A6545"/>
    <w:rsid w:val="003A6892"/>
    <w:rsid w:val="003A752A"/>
    <w:rsid w:val="003A7DCE"/>
    <w:rsid w:val="003B0522"/>
    <w:rsid w:val="003B0C38"/>
    <w:rsid w:val="003B0CF1"/>
    <w:rsid w:val="003B0EE4"/>
    <w:rsid w:val="003B1A9F"/>
    <w:rsid w:val="003B1CF8"/>
    <w:rsid w:val="003B213E"/>
    <w:rsid w:val="003B2513"/>
    <w:rsid w:val="003B2CFB"/>
    <w:rsid w:val="003B3843"/>
    <w:rsid w:val="003B3BF8"/>
    <w:rsid w:val="003B4C77"/>
    <w:rsid w:val="003B4CB3"/>
    <w:rsid w:val="003B4F70"/>
    <w:rsid w:val="003B5157"/>
    <w:rsid w:val="003B54DC"/>
    <w:rsid w:val="003B642E"/>
    <w:rsid w:val="003B72AD"/>
    <w:rsid w:val="003C03C8"/>
    <w:rsid w:val="003C0F58"/>
    <w:rsid w:val="003C1959"/>
    <w:rsid w:val="003C1E2D"/>
    <w:rsid w:val="003C1EE7"/>
    <w:rsid w:val="003C2B44"/>
    <w:rsid w:val="003C2F23"/>
    <w:rsid w:val="003C3384"/>
    <w:rsid w:val="003C3561"/>
    <w:rsid w:val="003C3E35"/>
    <w:rsid w:val="003C4252"/>
    <w:rsid w:val="003C4547"/>
    <w:rsid w:val="003C4CD2"/>
    <w:rsid w:val="003C5DC9"/>
    <w:rsid w:val="003C6612"/>
    <w:rsid w:val="003C6D47"/>
    <w:rsid w:val="003C6D7E"/>
    <w:rsid w:val="003C6E34"/>
    <w:rsid w:val="003C79A2"/>
    <w:rsid w:val="003D0115"/>
    <w:rsid w:val="003D0A66"/>
    <w:rsid w:val="003D131A"/>
    <w:rsid w:val="003D2151"/>
    <w:rsid w:val="003D3367"/>
    <w:rsid w:val="003D33A8"/>
    <w:rsid w:val="003D3634"/>
    <w:rsid w:val="003D42C0"/>
    <w:rsid w:val="003D4747"/>
    <w:rsid w:val="003D4959"/>
    <w:rsid w:val="003D4A2C"/>
    <w:rsid w:val="003D4F70"/>
    <w:rsid w:val="003D561C"/>
    <w:rsid w:val="003D5D8B"/>
    <w:rsid w:val="003D6160"/>
    <w:rsid w:val="003D6262"/>
    <w:rsid w:val="003D6508"/>
    <w:rsid w:val="003D66CB"/>
    <w:rsid w:val="003D6FF7"/>
    <w:rsid w:val="003D742F"/>
    <w:rsid w:val="003D7514"/>
    <w:rsid w:val="003E0C74"/>
    <w:rsid w:val="003E2260"/>
    <w:rsid w:val="003E2A8D"/>
    <w:rsid w:val="003E3A95"/>
    <w:rsid w:val="003E3F0C"/>
    <w:rsid w:val="003E403C"/>
    <w:rsid w:val="003E41F4"/>
    <w:rsid w:val="003E4741"/>
    <w:rsid w:val="003E5902"/>
    <w:rsid w:val="003E5FFF"/>
    <w:rsid w:val="003E728C"/>
    <w:rsid w:val="003E75B8"/>
    <w:rsid w:val="003F0448"/>
    <w:rsid w:val="003F0CD3"/>
    <w:rsid w:val="003F0DAB"/>
    <w:rsid w:val="003F1324"/>
    <w:rsid w:val="003F1643"/>
    <w:rsid w:val="003F23A9"/>
    <w:rsid w:val="003F2534"/>
    <w:rsid w:val="003F271F"/>
    <w:rsid w:val="003F2A2E"/>
    <w:rsid w:val="003F39E7"/>
    <w:rsid w:val="003F4044"/>
    <w:rsid w:val="003F404E"/>
    <w:rsid w:val="003F4703"/>
    <w:rsid w:val="003F52D3"/>
    <w:rsid w:val="003F65BF"/>
    <w:rsid w:val="00400957"/>
    <w:rsid w:val="00400FD8"/>
    <w:rsid w:val="00401860"/>
    <w:rsid w:val="004019DD"/>
    <w:rsid w:val="00401F7B"/>
    <w:rsid w:val="00402178"/>
    <w:rsid w:val="00402C53"/>
    <w:rsid w:val="00403313"/>
    <w:rsid w:val="0040446D"/>
    <w:rsid w:val="00404703"/>
    <w:rsid w:val="00404881"/>
    <w:rsid w:val="00404F80"/>
    <w:rsid w:val="00405100"/>
    <w:rsid w:val="00405EA2"/>
    <w:rsid w:val="00406BF2"/>
    <w:rsid w:val="0040730C"/>
    <w:rsid w:val="00407E75"/>
    <w:rsid w:val="00410072"/>
    <w:rsid w:val="004100C2"/>
    <w:rsid w:val="0041055E"/>
    <w:rsid w:val="004109D5"/>
    <w:rsid w:val="004110D3"/>
    <w:rsid w:val="00411774"/>
    <w:rsid w:val="00411B77"/>
    <w:rsid w:val="00411B79"/>
    <w:rsid w:val="0041223B"/>
    <w:rsid w:val="0041361F"/>
    <w:rsid w:val="00413799"/>
    <w:rsid w:val="00413E9E"/>
    <w:rsid w:val="00413F55"/>
    <w:rsid w:val="00416AD3"/>
    <w:rsid w:val="00416E21"/>
    <w:rsid w:val="00416E56"/>
    <w:rsid w:val="004179AE"/>
    <w:rsid w:val="00417AE0"/>
    <w:rsid w:val="00420462"/>
    <w:rsid w:val="004204C5"/>
    <w:rsid w:val="004206CE"/>
    <w:rsid w:val="00421065"/>
    <w:rsid w:val="00421DFF"/>
    <w:rsid w:val="004224CF"/>
    <w:rsid w:val="004228EF"/>
    <w:rsid w:val="00422E08"/>
    <w:rsid w:val="00422F2E"/>
    <w:rsid w:val="0042348B"/>
    <w:rsid w:val="004234E4"/>
    <w:rsid w:val="00423CBD"/>
    <w:rsid w:val="004244D1"/>
    <w:rsid w:val="004245FC"/>
    <w:rsid w:val="00424AB2"/>
    <w:rsid w:val="00425A31"/>
    <w:rsid w:val="00425D11"/>
    <w:rsid w:val="00426423"/>
    <w:rsid w:val="00426627"/>
    <w:rsid w:val="004268E4"/>
    <w:rsid w:val="00426956"/>
    <w:rsid w:val="004278CC"/>
    <w:rsid w:val="00427A3A"/>
    <w:rsid w:val="00427C57"/>
    <w:rsid w:val="00427E4B"/>
    <w:rsid w:val="0043132D"/>
    <w:rsid w:val="00431E11"/>
    <w:rsid w:val="00432EF5"/>
    <w:rsid w:val="004331A1"/>
    <w:rsid w:val="004335F9"/>
    <w:rsid w:val="00433BDE"/>
    <w:rsid w:val="00433CA9"/>
    <w:rsid w:val="00433DB7"/>
    <w:rsid w:val="00434AD6"/>
    <w:rsid w:val="00435082"/>
    <w:rsid w:val="00435663"/>
    <w:rsid w:val="00435C89"/>
    <w:rsid w:val="00435DD7"/>
    <w:rsid w:val="004365F1"/>
    <w:rsid w:val="004372D1"/>
    <w:rsid w:val="0043752B"/>
    <w:rsid w:val="00437EF1"/>
    <w:rsid w:val="00440003"/>
    <w:rsid w:val="00440AEA"/>
    <w:rsid w:val="00442153"/>
    <w:rsid w:val="00443192"/>
    <w:rsid w:val="00443E23"/>
    <w:rsid w:val="00444153"/>
    <w:rsid w:val="00445DA9"/>
    <w:rsid w:val="00445E02"/>
    <w:rsid w:val="00445F8F"/>
    <w:rsid w:val="0044688F"/>
    <w:rsid w:val="00450221"/>
    <w:rsid w:val="0045043A"/>
    <w:rsid w:val="004507AB"/>
    <w:rsid w:val="004516C5"/>
    <w:rsid w:val="00451A65"/>
    <w:rsid w:val="0045418A"/>
    <w:rsid w:val="004542C9"/>
    <w:rsid w:val="00454501"/>
    <w:rsid w:val="00454AD6"/>
    <w:rsid w:val="0045665B"/>
    <w:rsid w:val="004568BC"/>
    <w:rsid w:val="0045694C"/>
    <w:rsid w:val="00456C86"/>
    <w:rsid w:val="00457BF1"/>
    <w:rsid w:val="00457FF8"/>
    <w:rsid w:val="004604E8"/>
    <w:rsid w:val="00460504"/>
    <w:rsid w:val="0046095D"/>
    <w:rsid w:val="00460F68"/>
    <w:rsid w:val="004614B7"/>
    <w:rsid w:val="0046207B"/>
    <w:rsid w:val="00462180"/>
    <w:rsid w:val="00462211"/>
    <w:rsid w:val="00462264"/>
    <w:rsid w:val="00462BB7"/>
    <w:rsid w:val="0046334F"/>
    <w:rsid w:val="00463D3E"/>
    <w:rsid w:val="00464435"/>
    <w:rsid w:val="00465134"/>
    <w:rsid w:val="004651C2"/>
    <w:rsid w:val="004657FD"/>
    <w:rsid w:val="004659D8"/>
    <w:rsid w:val="00465ACE"/>
    <w:rsid w:val="004661E0"/>
    <w:rsid w:val="00466C85"/>
    <w:rsid w:val="00467A6F"/>
    <w:rsid w:val="00470938"/>
    <w:rsid w:val="00470CA2"/>
    <w:rsid w:val="004711AC"/>
    <w:rsid w:val="00471556"/>
    <w:rsid w:val="00471979"/>
    <w:rsid w:val="00471C26"/>
    <w:rsid w:val="00472407"/>
    <w:rsid w:val="00473157"/>
    <w:rsid w:val="0047386A"/>
    <w:rsid w:val="00473949"/>
    <w:rsid w:val="00473B17"/>
    <w:rsid w:val="00473B5E"/>
    <w:rsid w:val="00473D1C"/>
    <w:rsid w:val="00474179"/>
    <w:rsid w:val="00474ADA"/>
    <w:rsid w:val="00474DC2"/>
    <w:rsid w:val="00474ED3"/>
    <w:rsid w:val="00474FC4"/>
    <w:rsid w:val="0047500C"/>
    <w:rsid w:val="00475DFA"/>
    <w:rsid w:val="004769CA"/>
    <w:rsid w:val="00476D84"/>
    <w:rsid w:val="00476E73"/>
    <w:rsid w:val="00477528"/>
    <w:rsid w:val="004777F1"/>
    <w:rsid w:val="00477A8C"/>
    <w:rsid w:val="004808C2"/>
    <w:rsid w:val="00480B3D"/>
    <w:rsid w:val="00481190"/>
    <w:rsid w:val="004813F0"/>
    <w:rsid w:val="0048143A"/>
    <w:rsid w:val="004818C8"/>
    <w:rsid w:val="00481AC8"/>
    <w:rsid w:val="00481C86"/>
    <w:rsid w:val="00481D21"/>
    <w:rsid w:val="0048203D"/>
    <w:rsid w:val="004832AD"/>
    <w:rsid w:val="00483F7A"/>
    <w:rsid w:val="00484399"/>
    <w:rsid w:val="00485C1B"/>
    <w:rsid w:val="00485F4C"/>
    <w:rsid w:val="00486056"/>
    <w:rsid w:val="0048658B"/>
    <w:rsid w:val="0048705A"/>
    <w:rsid w:val="0049026C"/>
    <w:rsid w:val="00490580"/>
    <w:rsid w:val="00490791"/>
    <w:rsid w:val="00491348"/>
    <w:rsid w:val="0049153C"/>
    <w:rsid w:val="00492192"/>
    <w:rsid w:val="00492663"/>
    <w:rsid w:val="00492D6A"/>
    <w:rsid w:val="004930B9"/>
    <w:rsid w:val="00493902"/>
    <w:rsid w:val="00494001"/>
    <w:rsid w:val="00494913"/>
    <w:rsid w:val="00494993"/>
    <w:rsid w:val="004965C8"/>
    <w:rsid w:val="00496C9E"/>
    <w:rsid w:val="00496FD0"/>
    <w:rsid w:val="004A0294"/>
    <w:rsid w:val="004A05DB"/>
    <w:rsid w:val="004A1471"/>
    <w:rsid w:val="004A1602"/>
    <w:rsid w:val="004A1C80"/>
    <w:rsid w:val="004A1CBA"/>
    <w:rsid w:val="004A227F"/>
    <w:rsid w:val="004A3A45"/>
    <w:rsid w:val="004A40EB"/>
    <w:rsid w:val="004A431E"/>
    <w:rsid w:val="004A43C0"/>
    <w:rsid w:val="004A5137"/>
    <w:rsid w:val="004A6DE2"/>
    <w:rsid w:val="004A6EBD"/>
    <w:rsid w:val="004A771E"/>
    <w:rsid w:val="004A7EAD"/>
    <w:rsid w:val="004B0690"/>
    <w:rsid w:val="004B162A"/>
    <w:rsid w:val="004B1B11"/>
    <w:rsid w:val="004B1F64"/>
    <w:rsid w:val="004B1FDA"/>
    <w:rsid w:val="004B2914"/>
    <w:rsid w:val="004B298B"/>
    <w:rsid w:val="004B2D53"/>
    <w:rsid w:val="004B2EDB"/>
    <w:rsid w:val="004B384C"/>
    <w:rsid w:val="004B3C62"/>
    <w:rsid w:val="004B493A"/>
    <w:rsid w:val="004B5193"/>
    <w:rsid w:val="004B6293"/>
    <w:rsid w:val="004B6A74"/>
    <w:rsid w:val="004B7A08"/>
    <w:rsid w:val="004B7AAF"/>
    <w:rsid w:val="004B7D4E"/>
    <w:rsid w:val="004C0D79"/>
    <w:rsid w:val="004C12AF"/>
    <w:rsid w:val="004C159E"/>
    <w:rsid w:val="004C1A27"/>
    <w:rsid w:val="004C2CD0"/>
    <w:rsid w:val="004C2F6D"/>
    <w:rsid w:val="004C32EF"/>
    <w:rsid w:val="004C3935"/>
    <w:rsid w:val="004C3B0D"/>
    <w:rsid w:val="004C3DD2"/>
    <w:rsid w:val="004C487F"/>
    <w:rsid w:val="004C49D2"/>
    <w:rsid w:val="004C56CB"/>
    <w:rsid w:val="004C6493"/>
    <w:rsid w:val="004C6B05"/>
    <w:rsid w:val="004C7F31"/>
    <w:rsid w:val="004D16E0"/>
    <w:rsid w:val="004D21FC"/>
    <w:rsid w:val="004D2396"/>
    <w:rsid w:val="004D2496"/>
    <w:rsid w:val="004D266D"/>
    <w:rsid w:val="004D2B93"/>
    <w:rsid w:val="004D343D"/>
    <w:rsid w:val="004D44E1"/>
    <w:rsid w:val="004D56A4"/>
    <w:rsid w:val="004D6671"/>
    <w:rsid w:val="004D72EC"/>
    <w:rsid w:val="004D7367"/>
    <w:rsid w:val="004D75AE"/>
    <w:rsid w:val="004D789A"/>
    <w:rsid w:val="004D7AF8"/>
    <w:rsid w:val="004E080F"/>
    <w:rsid w:val="004E0C63"/>
    <w:rsid w:val="004E1730"/>
    <w:rsid w:val="004E1732"/>
    <w:rsid w:val="004E190C"/>
    <w:rsid w:val="004E1F43"/>
    <w:rsid w:val="004E212F"/>
    <w:rsid w:val="004E47FA"/>
    <w:rsid w:val="004E4CCE"/>
    <w:rsid w:val="004E4DEE"/>
    <w:rsid w:val="004E5104"/>
    <w:rsid w:val="004E5469"/>
    <w:rsid w:val="004E59F2"/>
    <w:rsid w:val="004E5B24"/>
    <w:rsid w:val="004E5F34"/>
    <w:rsid w:val="004E5F47"/>
    <w:rsid w:val="004E612F"/>
    <w:rsid w:val="004E6ED5"/>
    <w:rsid w:val="004E7552"/>
    <w:rsid w:val="004E7734"/>
    <w:rsid w:val="004E7828"/>
    <w:rsid w:val="004E7C0B"/>
    <w:rsid w:val="004E7F11"/>
    <w:rsid w:val="004F0125"/>
    <w:rsid w:val="004F0CC1"/>
    <w:rsid w:val="004F1510"/>
    <w:rsid w:val="004F180A"/>
    <w:rsid w:val="004F211C"/>
    <w:rsid w:val="004F27B9"/>
    <w:rsid w:val="004F389F"/>
    <w:rsid w:val="004F38FA"/>
    <w:rsid w:val="004F3B9A"/>
    <w:rsid w:val="004F4481"/>
    <w:rsid w:val="004F4674"/>
    <w:rsid w:val="004F4A34"/>
    <w:rsid w:val="004F4ACF"/>
    <w:rsid w:val="004F4F5C"/>
    <w:rsid w:val="004F589F"/>
    <w:rsid w:val="004F5959"/>
    <w:rsid w:val="004F6562"/>
    <w:rsid w:val="004F6CBB"/>
    <w:rsid w:val="005001CE"/>
    <w:rsid w:val="00500538"/>
    <w:rsid w:val="005005E9"/>
    <w:rsid w:val="00500BC6"/>
    <w:rsid w:val="00500C31"/>
    <w:rsid w:val="00500FF3"/>
    <w:rsid w:val="005011EA"/>
    <w:rsid w:val="005014FD"/>
    <w:rsid w:val="00501725"/>
    <w:rsid w:val="005018A7"/>
    <w:rsid w:val="00501AFA"/>
    <w:rsid w:val="00503ACD"/>
    <w:rsid w:val="00504425"/>
    <w:rsid w:val="005045F4"/>
    <w:rsid w:val="00505103"/>
    <w:rsid w:val="005051BD"/>
    <w:rsid w:val="00506962"/>
    <w:rsid w:val="00510F3C"/>
    <w:rsid w:val="005117BE"/>
    <w:rsid w:val="00512035"/>
    <w:rsid w:val="005129F3"/>
    <w:rsid w:val="00512AEC"/>
    <w:rsid w:val="005138A5"/>
    <w:rsid w:val="00514331"/>
    <w:rsid w:val="005148D2"/>
    <w:rsid w:val="00514E67"/>
    <w:rsid w:val="00515036"/>
    <w:rsid w:val="00515353"/>
    <w:rsid w:val="00515787"/>
    <w:rsid w:val="0051582B"/>
    <w:rsid w:val="00515AC5"/>
    <w:rsid w:val="00516010"/>
    <w:rsid w:val="0051612B"/>
    <w:rsid w:val="00517043"/>
    <w:rsid w:val="0051764D"/>
    <w:rsid w:val="005176BD"/>
    <w:rsid w:val="00517736"/>
    <w:rsid w:val="00520051"/>
    <w:rsid w:val="005203E4"/>
    <w:rsid w:val="00521B3D"/>
    <w:rsid w:val="00521B7B"/>
    <w:rsid w:val="005240A0"/>
    <w:rsid w:val="005240CE"/>
    <w:rsid w:val="005241B5"/>
    <w:rsid w:val="00524422"/>
    <w:rsid w:val="00524B4B"/>
    <w:rsid w:val="00524B5C"/>
    <w:rsid w:val="005253B7"/>
    <w:rsid w:val="005258D1"/>
    <w:rsid w:val="005259B9"/>
    <w:rsid w:val="00525D35"/>
    <w:rsid w:val="00526BAC"/>
    <w:rsid w:val="00526CDE"/>
    <w:rsid w:val="0053227D"/>
    <w:rsid w:val="00533943"/>
    <w:rsid w:val="00533C0A"/>
    <w:rsid w:val="0053404B"/>
    <w:rsid w:val="00534FE1"/>
    <w:rsid w:val="00535289"/>
    <w:rsid w:val="005354ED"/>
    <w:rsid w:val="005358E3"/>
    <w:rsid w:val="00535DE6"/>
    <w:rsid w:val="00535FFC"/>
    <w:rsid w:val="00536129"/>
    <w:rsid w:val="005373EA"/>
    <w:rsid w:val="005375E6"/>
    <w:rsid w:val="005400CB"/>
    <w:rsid w:val="005402CB"/>
    <w:rsid w:val="00540826"/>
    <w:rsid w:val="00540C8C"/>
    <w:rsid w:val="00540D77"/>
    <w:rsid w:val="0054113F"/>
    <w:rsid w:val="005411A3"/>
    <w:rsid w:val="00541F86"/>
    <w:rsid w:val="005422F6"/>
    <w:rsid w:val="00542E59"/>
    <w:rsid w:val="00543077"/>
    <w:rsid w:val="00543122"/>
    <w:rsid w:val="0054450E"/>
    <w:rsid w:val="00544D47"/>
    <w:rsid w:val="00545DB5"/>
    <w:rsid w:val="005461FC"/>
    <w:rsid w:val="00546CA0"/>
    <w:rsid w:val="00546D7C"/>
    <w:rsid w:val="00546FDD"/>
    <w:rsid w:val="00547672"/>
    <w:rsid w:val="00547F04"/>
    <w:rsid w:val="00550018"/>
    <w:rsid w:val="00550624"/>
    <w:rsid w:val="00550DB6"/>
    <w:rsid w:val="0055154F"/>
    <w:rsid w:val="00551AB3"/>
    <w:rsid w:val="00551B8C"/>
    <w:rsid w:val="005526C1"/>
    <w:rsid w:val="00552CFD"/>
    <w:rsid w:val="00553996"/>
    <w:rsid w:val="00553B42"/>
    <w:rsid w:val="005540DE"/>
    <w:rsid w:val="00554195"/>
    <w:rsid w:val="005544A1"/>
    <w:rsid w:val="00554617"/>
    <w:rsid w:val="00554A7B"/>
    <w:rsid w:val="00554B42"/>
    <w:rsid w:val="00555180"/>
    <w:rsid w:val="00556B01"/>
    <w:rsid w:val="00560DFF"/>
    <w:rsid w:val="0056171A"/>
    <w:rsid w:val="00561F02"/>
    <w:rsid w:val="00561F1C"/>
    <w:rsid w:val="005626E6"/>
    <w:rsid w:val="00562EDC"/>
    <w:rsid w:val="0056311F"/>
    <w:rsid w:val="005634C2"/>
    <w:rsid w:val="0056391D"/>
    <w:rsid w:val="00563B92"/>
    <w:rsid w:val="0056418C"/>
    <w:rsid w:val="00564314"/>
    <w:rsid w:val="00564F82"/>
    <w:rsid w:val="0056540E"/>
    <w:rsid w:val="00565975"/>
    <w:rsid w:val="00565DE2"/>
    <w:rsid w:val="00565F30"/>
    <w:rsid w:val="005660CC"/>
    <w:rsid w:val="0056616C"/>
    <w:rsid w:val="005664E8"/>
    <w:rsid w:val="00566C1E"/>
    <w:rsid w:val="00567140"/>
    <w:rsid w:val="005677A6"/>
    <w:rsid w:val="0057047B"/>
    <w:rsid w:val="005704D9"/>
    <w:rsid w:val="00570867"/>
    <w:rsid w:val="00571A1D"/>
    <w:rsid w:val="00571F4E"/>
    <w:rsid w:val="005724E8"/>
    <w:rsid w:val="00572890"/>
    <w:rsid w:val="005731B8"/>
    <w:rsid w:val="00573297"/>
    <w:rsid w:val="005734B2"/>
    <w:rsid w:val="00573A20"/>
    <w:rsid w:val="0057473B"/>
    <w:rsid w:val="005749A7"/>
    <w:rsid w:val="00576A71"/>
    <w:rsid w:val="00576D1A"/>
    <w:rsid w:val="00577183"/>
    <w:rsid w:val="00577A45"/>
    <w:rsid w:val="00577F58"/>
    <w:rsid w:val="005804B1"/>
    <w:rsid w:val="0058090D"/>
    <w:rsid w:val="00581138"/>
    <w:rsid w:val="00581500"/>
    <w:rsid w:val="005816C8"/>
    <w:rsid w:val="00581CD9"/>
    <w:rsid w:val="00581DDC"/>
    <w:rsid w:val="00581FBB"/>
    <w:rsid w:val="00581FC4"/>
    <w:rsid w:val="00582DFD"/>
    <w:rsid w:val="005842FE"/>
    <w:rsid w:val="00584793"/>
    <w:rsid w:val="00584E22"/>
    <w:rsid w:val="00585349"/>
    <w:rsid w:val="00585D05"/>
    <w:rsid w:val="0058652D"/>
    <w:rsid w:val="00586C7A"/>
    <w:rsid w:val="005872DC"/>
    <w:rsid w:val="0058797C"/>
    <w:rsid w:val="00587DA3"/>
    <w:rsid w:val="00590121"/>
    <w:rsid w:val="0059020C"/>
    <w:rsid w:val="0059082F"/>
    <w:rsid w:val="005917D3"/>
    <w:rsid w:val="005920C7"/>
    <w:rsid w:val="0059218E"/>
    <w:rsid w:val="0059243F"/>
    <w:rsid w:val="0059563F"/>
    <w:rsid w:val="00595700"/>
    <w:rsid w:val="00595890"/>
    <w:rsid w:val="00595B2D"/>
    <w:rsid w:val="00595BE8"/>
    <w:rsid w:val="00595C56"/>
    <w:rsid w:val="00595C94"/>
    <w:rsid w:val="00596154"/>
    <w:rsid w:val="00596A2F"/>
    <w:rsid w:val="005A00DB"/>
    <w:rsid w:val="005A10AA"/>
    <w:rsid w:val="005A141C"/>
    <w:rsid w:val="005A1683"/>
    <w:rsid w:val="005A17D2"/>
    <w:rsid w:val="005A23F4"/>
    <w:rsid w:val="005A29D6"/>
    <w:rsid w:val="005A2BF3"/>
    <w:rsid w:val="005A3775"/>
    <w:rsid w:val="005A38E5"/>
    <w:rsid w:val="005A3B0C"/>
    <w:rsid w:val="005A3B97"/>
    <w:rsid w:val="005A407E"/>
    <w:rsid w:val="005A4616"/>
    <w:rsid w:val="005A507C"/>
    <w:rsid w:val="005A521C"/>
    <w:rsid w:val="005A5336"/>
    <w:rsid w:val="005A646A"/>
    <w:rsid w:val="005A64E5"/>
    <w:rsid w:val="005A65E6"/>
    <w:rsid w:val="005A7041"/>
    <w:rsid w:val="005A73A4"/>
    <w:rsid w:val="005A7C55"/>
    <w:rsid w:val="005A7FE7"/>
    <w:rsid w:val="005B0631"/>
    <w:rsid w:val="005B0A43"/>
    <w:rsid w:val="005B0E0C"/>
    <w:rsid w:val="005B1585"/>
    <w:rsid w:val="005B1D30"/>
    <w:rsid w:val="005B22F3"/>
    <w:rsid w:val="005B24BD"/>
    <w:rsid w:val="005B3630"/>
    <w:rsid w:val="005B5E58"/>
    <w:rsid w:val="005B72C7"/>
    <w:rsid w:val="005C0687"/>
    <w:rsid w:val="005C1109"/>
    <w:rsid w:val="005C22FA"/>
    <w:rsid w:val="005C2A07"/>
    <w:rsid w:val="005C2D64"/>
    <w:rsid w:val="005C43BA"/>
    <w:rsid w:val="005C4D7A"/>
    <w:rsid w:val="005C570C"/>
    <w:rsid w:val="005C5BA6"/>
    <w:rsid w:val="005C5FD6"/>
    <w:rsid w:val="005C69CE"/>
    <w:rsid w:val="005C6DC9"/>
    <w:rsid w:val="005C74BD"/>
    <w:rsid w:val="005C7DCC"/>
    <w:rsid w:val="005D008A"/>
    <w:rsid w:val="005D028B"/>
    <w:rsid w:val="005D0BF6"/>
    <w:rsid w:val="005D14F6"/>
    <w:rsid w:val="005D182A"/>
    <w:rsid w:val="005D33AC"/>
    <w:rsid w:val="005D3FCB"/>
    <w:rsid w:val="005D41A6"/>
    <w:rsid w:val="005D433A"/>
    <w:rsid w:val="005D451C"/>
    <w:rsid w:val="005D53E9"/>
    <w:rsid w:val="005D5F6C"/>
    <w:rsid w:val="005D6236"/>
    <w:rsid w:val="005D62FA"/>
    <w:rsid w:val="005D648D"/>
    <w:rsid w:val="005D730E"/>
    <w:rsid w:val="005D7B17"/>
    <w:rsid w:val="005D7C7A"/>
    <w:rsid w:val="005D7E16"/>
    <w:rsid w:val="005E0530"/>
    <w:rsid w:val="005E073C"/>
    <w:rsid w:val="005E0DAD"/>
    <w:rsid w:val="005E126D"/>
    <w:rsid w:val="005E2DFA"/>
    <w:rsid w:val="005E2E61"/>
    <w:rsid w:val="005E3663"/>
    <w:rsid w:val="005E36FE"/>
    <w:rsid w:val="005E41E9"/>
    <w:rsid w:val="005E46E9"/>
    <w:rsid w:val="005E57AA"/>
    <w:rsid w:val="005E5ABD"/>
    <w:rsid w:val="005E5C47"/>
    <w:rsid w:val="005E5C9D"/>
    <w:rsid w:val="005E65E1"/>
    <w:rsid w:val="005E6821"/>
    <w:rsid w:val="005E748F"/>
    <w:rsid w:val="005E7938"/>
    <w:rsid w:val="005E7AE9"/>
    <w:rsid w:val="005E7B53"/>
    <w:rsid w:val="005F01A8"/>
    <w:rsid w:val="005F0AAE"/>
    <w:rsid w:val="005F0BF4"/>
    <w:rsid w:val="005F1560"/>
    <w:rsid w:val="005F251C"/>
    <w:rsid w:val="005F2590"/>
    <w:rsid w:val="005F2B2F"/>
    <w:rsid w:val="005F3E97"/>
    <w:rsid w:val="005F47D1"/>
    <w:rsid w:val="005F5A08"/>
    <w:rsid w:val="005F5A89"/>
    <w:rsid w:val="005F5D78"/>
    <w:rsid w:val="005F5ED6"/>
    <w:rsid w:val="005F6564"/>
    <w:rsid w:val="005F70B6"/>
    <w:rsid w:val="005F764F"/>
    <w:rsid w:val="0060013E"/>
    <w:rsid w:val="006004AE"/>
    <w:rsid w:val="0060128B"/>
    <w:rsid w:val="00602D7F"/>
    <w:rsid w:val="00603AB0"/>
    <w:rsid w:val="00604048"/>
    <w:rsid w:val="0060437A"/>
    <w:rsid w:val="00604422"/>
    <w:rsid w:val="00604754"/>
    <w:rsid w:val="00604A4A"/>
    <w:rsid w:val="00604D3C"/>
    <w:rsid w:val="006062C3"/>
    <w:rsid w:val="006076CB"/>
    <w:rsid w:val="00607A6A"/>
    <w:rsid w:val="0061046B"/>
    <w:rsid w:val="00610BD1"/>
    <w:rsid w:val="00610D27"/>
    <w:rsid w:val="00611021"/>
    <w:rsid w:val="006113B6"/>
    <w:rsid w:val="0061192E"/>
    <w:rsid w:val="00613223"/>
    <w:rsid w:val="00613848"/>
    <w:rsid w:val="00614722"/>
    <w:rsid w:val="006153D8"/>
    <w:rsid w:val="0061586F"/>
    <w:rsid w:val="006158DF"/>
    <w:rsid w:val="00616F1C"/>
    <w:rsid w:val="006176AD"/>
    <w:rsid w:val="006178EE"/>
    <w:rsid w:val="00617A4A"/>
    <w:rsid w:val="0062051D"/>
    <w:rsid w:val="006211EE"/>
    <w:rsid w:val="00621594"/>
    <w:rsid w:val="0062258A"/>
    <w:rsid w:val="006228DC"/>
    <w:rsid w:val="00622B6A"/>
    <w:rsid w:val="00622CDE"/>
    <w:rsid w:val="00622E7A"/>
    <w:rsid w:val="006233EA"/>
    <w:rsid w:val="00623B4F"/>
    <w:rsid w:val="006249E5"/>
    <w:rsid w:val="00624F55"/>
    <w:rsid w:val="0062547F"/>
    <w:rsid w:val="006262AF"/>
    <w:rsid w:val="006263F0"/>
    <w:rsid w:val="006263F2"/>
    <w:rsid w:val="00627CB5"/>
    <w:rsid w:val="00630EF9"/>
    <w:rsid w:val="00631DA9"/>
    <w:rsid w:val="00631FAF"/>
    <w:rsid w:val="0063248E"/>
    <w:rsid w:val="00633216"/>
    <w:rsid w:val="006332B0"/>
    <w:rsid w:val="00633E88"/>
    <w:rsid w:val="006342DF"/>
    <w:rsid w:val="00634A72"/>
    <w:rsid w:val="00634F5A"/>
    <w:rsid w:val="006354A8"/>
    <w:rsid w:val="00636117"/>
    <w:rsid w:val="006361C1"/>
    <w:rsid w:val="00636779"/>
    <w:rsid w:val="0063691E"/>
    <w:rsid w:val="00636B67"/>
    <w:rsid w:val="00637141"/>
    <w:rsid w:val="0064074A"/>
    <w:rsid w:val="00640782"/>
    <w:rsid w:val="00640A8D"/>
    <w:rsid w:val="00640ABF"/>
    <w:rsid w:val="00641536"/>
    <w:rsid w:val="00641AB5"/>
    <w:rsid w:val="00642149"/>
    <w:rsid w:val="00642364"/>
    <w:rsid w:val="006430AA"/>
    <w:rsid w:val="006435E7"/>
    <w:rsid w:val="00643840"/>
    <w:rsid w:val="00644373"/>
    <w:rsid w:val="00644A2D"/>
    <w:rsid w:val="00644B51"/>
    <w:rsid w:val="00644C12"/>
    <w:rsid w:val="00644D26"/>
    <w:rsid w:val="006451B6"/>
    <w:rsid w:val="006466C3"/>
    <w:rsid w:val="0064799D"/>
    <w:rsid w:val="006501FC"/>
    <w:rsid w:val="0065109E"/>
    <w:rsid w:val="0065180B"/>
    <w:rsid w:val="006519E3"/>
    <w:rsid w:val="00652083"/>
    <w:rsid w:val="0065255A"/>
    <w:rsid w:val="00652719"/>
    <w:rsid w:val="0065290E"/>
    <w:rsid w:val="0065302D"/>
    <w:rsid w:val="00653306"/>
    <w:rsid w:val="006534E7"/>
    <w:rsid w:val="00653F1A"/>
    <w:rsid w:val="00653F1B"/>
    <w:rsid w:val="00654076"/>
    <w:rsid w:val="00654C91"/>
    <w:rsid w:val="0065529C"/>
    <w:rsid w:val="00655FA1"/>
    <w:rsid w:val="00655FF3"/>
    <w:rsid w:val="006562BB"/>
    <w:rsid w:val="006569CE"/>
    <w:rsid w:val="00656F49"/>
    <w:rsid w:val="0065793B"/>
    <w:rsid w:val="00660151"/>
    <w:rsid w:val="00661263"/>
    <w:rsid w:val="00661848"/>
    <w:rsid w:val="00661C17"/>
    <w:rsid w:val="00661DE9"/>
    <w:rsid w:val="00662349"/>
    <w:rsid w:val="00662435"/>
    <w:rsid w:val="00662A81"/>
    <w:rsid w:val="00663923"/>
    <w:rsid w:val="00664161"/>
    <w:rsid w:val="00664C5B"/>
    <w:rsid w:val="00664CFA"/>
    <w:rsid w:val="00664FB9"/>
    <w:rsid w:val="00665CEC"/>
    <w:rsid w:val="006662D6"/>
    <w:rsid w:val="00666455"/>
    <w:rsid w:val="00666572"/>
    <w:rsid w:val="00666D8A"/>
    <w:rsid w:val="006670D0"/>
    <w:rsid w:val="00667A7D"/>
    <w:rsid w:val="00667F25"/>
    <w:rsid w:val="0067002D"/>
    <w:rsid w:val="006700A3"/>
    <w:rsid w:val="006706EA"/>
    <w:rsid w:val="0067140C"/>
    <w:rsid w:val="00671C2E"/>
    <w:rsid w:val="006720BC"/>
    <w:rsid w:val="006720D9"/>
    <w:rsid w:val="006725CD"/>
    <w:rsid w:val="00672955"/>
    <w:rsid w:val="00672EFB"/>
    <w:rsid w:val="00673E79"/>
    <w:rsid w:val="00674DE7"/>
    <w:rsid w:val="0067542D"/>
    <w:rsid w:val="00675C81"/>
    <w:rsid w:val="0067676E"/>
    <w:rsid w:val="0067695F"/>
    <w:rsid w:val="00677093"/>
    <w:rsid w:val="006805A9"/>
    <w:rsid w:val="00680B0B"/>
    <w:rsid w:val="00680BC4"/>
    <w:rsid w:val="00681798"/>
    <w:rsid w:val="00682C92"/>
    <w:rsid w:val="00682D7C"/>
    <w:rsid w:val="00683395"/>
    <w:rsid w:val="00683AD9"/>
    <w:rsid w:val="00683F65"/>
    <w:rsid w:val="00684B41"/>
    <w:rsid w:val="006850C3"/>
    <w:rsid w:val="006861BF"/>
    <w:rsid w:val="00686D0F"/>
    <w:rsid w:val="00687110"/>
    <w:rsid w:val="006871DD"/>
    <w:rsid w:val="006874B6"/>
    <w:rsid w:val="006877B4"/>
    <w:rsid w:val="0069020D"/>
    <w:rsid w:val="0069033E"/>
    <w:rsid w:val="006913AF"/>
    <w:rsid w:val="0069145E"/>
    <w:rsid w:val="0069180C"/>
    <w:rsid w:val="00691DEA"/>
    <w:rsid w:val="0069240D"/>
    <w:rsid w:val="00692863"/>
    <w:rsid w:val="00692D1B"/>
    <w:rsid w:val="006934AB"/>
    <w:rsid w:val="00693861"/>
    <w:rsid w:val="006939BE"/>
    <w:rsid w:val="006943BA"/>
    <w:rsid w:val="0069568F"/>
    <w:rsid w:val="0069583C"/>
    <w:rsid w:val="00695DEC"/>
    <w:rsid w:val="006965F4"/>
    <w:rsid w:val="00696847"/>
    <w:rsid w:val="00696AC8"/>
    <w:rsid w:val="00696CC9"/>
    <w:rsid w:val="00696F34"/>
    <w:rsid w:val="00697705"/>
    <w:rsid w:val="006977BD"/>
    <w:rsid w:val="0069793F"/>
    <w:rsid w:val="006A13DA"/>
    <w:rsid w:val="006A15C2"/>
    <w:rsid w:val="006A2200"/>
    <w:rsid w:val="006A245D"/>
    <w:rsid w:val="006A335D"/>
    <w:rsid w:val="006A3B30"/>
    <w:rsid w:val="006A4988"/>
    <w:rsid w:val="006A5395"/>
    <w:rsid w:val="006A564F"/>
    <w:rsid w:val="006A57C9"/>
    <w:rsid w:val="006A5C93"/>
    <w:rsid w:val="006A5FAB"/>
    <w:rsid w:val="006A6660"/>
    <w:rsid w:val="006A6B28"/>
    <w:rsid w:val="006A6C7E"/>
    <w:rsid w:val="006A7A48"/>
    <w:rsid w:val="006B01AF"/>
    <w:rsid w:val="006B052B"/>
    <w:rsid w:val="006B0BB3"/>
    <w:rsid w:val="006B1A6A"/>
    <w:rsid w:val="006B1E45"/>
    <w:rsid w:val="006B235A"/>
    <w:rsid w:val="006B253E"/>
    <w:rsid w:val="006B253F"/>
    <w:rsid w:val="006B26EA"/>
    <w:rsid w:val="006B29FE"/>
    <w:rsid w:val="006B3D81"/>
    <w:rsid w:val="006B4240"/>
    <w:rsid w:val="006B4863"/>
    <w:rsid w:val="006B50F4"/>
    <w:rsid w:val="006B56E8"/>
    <w:rsid w:val="006B5948"/>
    <w:rsid w:val="006B5E70"/>
    <w:rsid w:val="006B6440"/>
    <w:rsid w:val="006B662A"/>
    <w:rsid w:val="006B674E"/>
    <w:rsid w:val="006B6753"/>
    <w:rsid w:val="006B6B33"/>
    <w:rsid w:val="006B705C"/>
    <w:rsid w:val="006C0223"/>
    <w:rsid w:val="006C1210"/>
    <w:rsid w:val="006C1C47"/>
    <w:rsid w:val="006C2485"/>
    <w:rsid w:val="006C2768"/>
    <w:rsid w:val="006C44BA"/>
    <w:rsid w:val="006C5AED"/>
    <w:rsid w:val="006C5B68"/>
    <w:rsid w:val="006C5F55"/>
    <w:rsid w:val="006C69DE"/>
    <w:rsid w:val="006C7852"/>
    <w:rsid w:val="006C7858"/>
    <w:rsid w:val="006C79D0"/>
    <w:rsid w:val="006D06E4"/>
    <w:rsid w:val="006D0738"/>
    <w:rsid w:val="006D0A13"/>
    <w:rsid w:val="006D0E73"/>
    <w:rsid w:val="006D1079"/>
    <w:rsid w:val="006D1DDE"/>
    <w:rsid w:val="006D29B8"/>
    <w:rsid w:val="006D32AD"/>
    <w:rsid w:val="006D3646"/>
    <w:rsid w:val="006D3A17"/>
    <w:rsid w:val="006D3E0F"/>
    <w:rsid w:val="006D3E66"/>
    <w:rsid w:val="006D3F81"/>
    <w:rsid w:val="006D406A"/>
    <w:rsid w:val="006D4A73"/>
    <w:rsid w:val="006D50BD"/>
    <w:rsid w:val="006D517C"/>
    <w:rsid w:val="006D53D5"/>
    <w:rsid w:val="006D5A89"/>
    <w:rsid w:val="006D67E4"/>
    <w:rsid w:val="006D6F09"/>
    <w:rsid w:val="006D72BA"/>
    <w:rsid w:val="006D73AA"/>
    <w:rsid w:val="006E0F03"/>
    <w:rsid w:val="006E2332"/>
    <w:rsid w:val="006E2447"/>
    <w:rsid w:val="006E2455"/>
    <w:rsid w:val="006E3A24"/>
    <w:rsid w:val="006E3D3A"/>
    <w:rsid w:val="006E4160"/>
    <w:rsid w:val="006E4DB7"/>
    <w:rsid w:val="006E53AF"/>
    <w:rsid w:val="006E5EFB"/>
    <w:rsid w:val="006E685E"/>
    <w:rsid w:val="006E6D4F"/>
    <w:rsid w:val="006E71CF"/>
    <w:rsid w:val="006E762A"/>
    <w:rsid w:val="006E78A5"/>
    <w:rsid w:val="006E7C4C"/>
    <w:rsid w:val="006E7F38"/>
    <w:rsid w:val="006F027A"/>
    <w:rsid w:val="006F03A5"/>
    <w:rsid w:val="006F049D"/>
    <w:rsid w:val="006F074E"/>
    <w:rsid w:val="006F0A64"/>
    <w:rsid w:val="006F139F"/>
    <w:rsid w:val="006F345C"/>
    <w:rsid w:val="006F3722"/>
    <w:rsid w:val="006F419B"/>
    <w:rsid w:val="006F42D7"/>
    <w:rsid w:val="006F4702"/>
    <w:rsid w:val="006F4F4B"/>
    <w:rsid w:val="006F50E7"/>
    <w:rsid w:val="006F515B"/>
    <w:rsid w:val="006F5683"/>
    <w:rsid w:val="006F5F32"/>
    <w:rsid w:val="006F5F48"/>
    <w:rsid w:val="006F65D3"/>
    <w:rsid w:val="006F7AFC"/>
    <w:rsid w:val="006F7C9A"/>
    <w:rsid w:val="007001CF"/>
    <w:rsid w:val="007003C8"/>
    <w:rsid w:val="0070049E"/>
    <w:rsid w:val="007005B3"/>
    <w:rsid w:val="00700638"/>
    <w:rsid w:val="00700790"/>
    <w:rsid w:val="00700D3C"/>
    <w:rsid w:val="0070122A"/>
    <w:rsid w:val="007014B6"/>
    <w:rsid w:val="00701AFB"/>
    <w:rsid w:val="007028F7"/>
    <w:rsid w:val="00702F74"/>
    <w:rsid w:val="00703244"/>
    <w:rsid w:val="007033EA"/>
    <w:rsid w:val="00703AEF"/>
    <w:rsid w:val="00703F34"/>
    <w:rsid w:val="007055EE"/>
    <w:rsid w:val="00705A4D"/>
    <w:rsid w:val="00706737"/>
    <w:rsid w:val="00706872"/>
    <w:rsid w:val="00706C04"/>
    <w:rsid w:val="00706FFB"/>
    <w:rsid w:val="00707313"/>
    <w:rsid w:val="0070796C"/>
    <w:rsid w:val="00707E75"/>
    <w:rsid w:val="00707EEA"/>
    <w:rsid w:val="00710D96"/>
    <w:rsid w:val="00710F68"/>
    <w:rsid w:val="00711274"/>
    <w:rsid w:val="00711895"/>
    <w:rsid w:val="00712127"/>
    <w:rsid w:val="007127F9"/>
    <w:rsid w:val="00713285"/>
    <w:rsid w:val="0071384D"/>
    <w:rsid w:val="007144B7"/>
    <w:rsid w:val="007147CA"/>
    <w:rsid w:val="007151BB"/>
    <w:rsid w:val="00715C77"/>
    <w:rsid w:val="00716FA7"/>
    <w:rsid w:val="0071784C"/>
    <w:rsid w:val="00717FAA"/>
    <w:rsid w:val="0072062C"/>
    <w:rsid w:val="007208AB"/>
    <w:rsid w:val="00721B83"/>
    <w:rsid w:val="00721BEE"/>
    <w:rsid w:val="00722044"/>
    <w:rsid w:val="007228CE"/>
    <w:rsid w:val="00722CCC"/>
    <w:rsid w:val="00722FCB"/>
    <w:rsid w:val="00723FE4"/>
    <w:rsid w:val="00724A39"/>
    <w:rsid w:val="0072605C"/>
    <w:rsid w:val="00726AAF"/>
    <w:rsid w:val="0072767F"/>
    <w:rsid w:val="00730D28"/>
    <w:rsid w:val="00731059"/>
    <w:rsid w:val="00731C25"/>
    <w:rsid w:val="007329AA"/>
    <w:rsid w:val="00732B4D"/>
    <w:rsid w:val="00732FD5"/>
    <w:rsid w:val="007330BA"/>
    <w:rsid w:val="007338CF"/>
    <w:rsid w:val="00734B2F"/>
    <w:rsid w:val="00734C99"/>
    <w:rsid w:val="0073526E"/>
    <w:rsid w:val="00735DEF"/>
    <w:rsid w:val="007366FA"/>
    <w:rsid w:val="00736768"/>
    <w:rsid w:val="0073699E"/>
    <w:rsid w:val="007377C1"/>
    <w:rsid w:val="00740240"/>
    <w:rsid w:val="00741454"/>
    <w:rsid w:val="007414A9"/>
    <w:rsid w:val="00742055"/>
    <w:rsid w:val="00742F00"/>
    <w:rsid w:val="007439F4"/>
    <w:rsid w:val="00743B33"/>
    <w:rsid w:val="00743B5E"/>
    <w:rsid w:val="00743C6E"/>
    <w:rsid w:val="00744895"/>
    <w:rsid w:val="007449D8"/>
    <w:rsid w:val="007449E0"/>
    <w:rsid w:val="00744F56"/>
    <w:rsid w:val="0074555C"/>
    <w:rsid w:val="007467B2"/>
    <w:rsid w:val="00746FE2"/>
    <w:rsid w:val="00747404"/>
    <w:rsid w:val="007475D9"/>
    <w:rsid w:val="0075027B"/>
    <w:rsid w:val="00750CD3"/>
    <w:rsid w:val="00750D6B"/>
    <w:rsid w:val="00751790"/>
    <w:rsid w:val="0075217D"/>
    <w:rsid w:val="0075224E"/>
    <w:rsid w:val="007524BE"/>
    <w:rsid w:val="007560CF"/>
    <w:rsid w:val="0075639E"/>
    <w:rsid w:val="00756DC6"/>
    <w:rsid w:val="00757291"/>
    <w:rsid w:val="00757C3B"/>
    <w:rsid w:val="0076024F"/>
    <w:rsid w:val="007612DB"/>
    <w:rsid w:val="007617E9"/>
    <w:rsid w:val="00762954"/>
    <w:rsid w:val="007633D2"/>
    <w:rsid w:val="0076417D"/>
    <w:rsid w:val="007647F9"/>
    <w:rsid w:val="00764C0B"/>
    <w:rsid w:val="00765A93"/>
    <w:rsid w:val="00766280"/>
    <w:rsid w:val="00766DA0"/>
    <w:rsid w:val="007675A4"/>
    <w:rsid w:val="00767B0D"/>
    <w:rsid w:val="00770C9D"/>
    <w:rsid w:val="00770E89"/>
    <w:rsid w:val="007714A7"/>
    <w:rsid w:val="00771644"/>
    <w:rsid w:val="00772190"/>
    <w:rsid w:val="0077237F"/>
    <w:rsid w:val="0077368C"/>
    <w:rsid w:val="00773DA4"/>
    <w:rsid w:val="00773F95"/>
    <w:rsid w:val="00774127"/>
    <w:rsid w:val="00774342"/>
    <w:rsid w:val="0077469F"/>
    <w:rsid w:val="00774CA0"/>
    <w:rsid w:val="00774DB2"/>
    <w:rsid w:val="00775270"/>
    <w:rsid w:val="007756A2"/>
    <w:rsid w:val="00775D98"/>
    <w:rsid w:val="00775EBD"/>
    <w:rsid w:val="00776292"/>
    <w:rsid w:val="0077677F"/>
    <w:rsid w:val="007767E8"/>
    <w:rsid w:val="007769DE"/>
    <w:rsid w:val="007769DF"/>
    <w:rsid w:val="00776FD6"/>
    <w:rsid w:val="007777C1"/>
    <w:rsid w:val="00777B9F"/>
    <w:rsid w:val="00780659"/>
    <w:rsid w:val="00780954"/>
    <w:rsid w:val="00781224"/>
    <w:rsid w:val="00781314"/>
    <w:rsid w:val="00782135"/>
    <w:rsid w:val="00782647"/>
    <w:rsid w:val="007833CD"/>
    <w:rsid w:val="00783417"/>
    <w:rsid w:val="00783CC4"/>
    <w:rsid w:val="00783E7F"/>
    <w:rsid w:val="00783F73"/>
    <w:rsid w:val="00784400"/>
    <w:rsid w:val="00784538"/>
    <w:rsid w:val="0078478C"/>
    <w:rsid w:val="007848FE"/>
    <w:rsid w:val="0078536F"/>
    <w:rsid w:val="00786007"/>
    <w:rsid w:val="00786840"/>
    <w:rsid w:val="007871C3"/>
    <w:rsid w:val="0078722C"/>
    <w:rsid w:val="00787E32"/>
    <w:rsid w:val="00787FD1"/>
    <w:rsid w:val="00790182"/>
    <w:rsid w:val="007909CF"/>
    <w:rsid w:val="00790AE1"/>
    <w:rsid w:val="00790F83"/>
    <w:rsid w:val="007914EC"/>
    <w:rsid w:val="007919BC"/>
    <w:rsid w:val="00791A6F"/>
    <w:rsid w:val="007921C4"/>
    <w:rsid w:val="00792326"/>
    <w:rsid w:val="007923A2"/>
    <w:rsid w:val="00792738"/>
    <w:rsid w:val="00793577"/>
    <w:rsid w:val="00793BD8"/>
    <w:rsid w:val="00793D90"/>
    <w:rsid w:val="0079549D"/>
    <w:rsid w:val="00795D4C"/>
    <w:rsid w:val="00796B39"/>
    <w:rsid w:val="007974DE"/>
    <w:rsid w:val="00797910"/>
    <w:rsid w:val="007A04D7"/>
    <w:rsid w:val="007A0EB3"/>
    <w:rsid w:val="007A20B9"/>
    <w:rsid w:val="007A2B27"/>
    <w:rsid w:val="007A40BD"/>
    <w:rsid w:val="007A4EC2"/>
    <w:rsid w:val="007A54EB"/>
    <w:rsid w:val="007A5BF1"/>
    <w:rsid w:val="007A5D6C"/>
    <w:rsid w:val="007A76C0"/>
    <w:rsid w:val="007A7A49"/>
    <w:rsid w:val="007A7F63"/>
    <w:rsid w:val="007B0D75"/>
    <w:rsid w:val="007B0EB5"/>
    <w:rsid w:val="007B150D"/>
    <w:rsid w:val="007B1586"/>
    <w:rsid w:val="007B1F8A"/>
    <w:rsid w:val="007B26A9"/>
    <w:rsid w:val="007B27DB"/>
    <w:rsid w:val="007B39B0"/>
    <w:rsid w:val="007B5436"/>
    <w:rsid w:val="007B5B71"/>
    <w:rsid w:val="007B5F0B"/>
    <w:rsid w:val="007B7B01"/>
    <w:rsid w:val="007C08E1"/>
    <w:rsid w:val="007C108F"/>
    <w:rsid w:val="007C194F"/>
    <w:rsid w:val="007C377B"/>
    <w:rsid w:val="007C39BB"/>
    <w:rsid w:val="007C4D81"/>
    <w:rsid w:val="007C4F69"/>
    <w:rsid w:val="007C51E0"/>
    <w:rsid w:val="007C5783"/>
    <w:rsid w:val="007C67C9"/>
    <w:rsid w:val="007C68F6"/>
    <w:rsid w:val="007C747D"/>
    <w:rsid w:val="007C7860"/>
    <w:rsid w:val="007D0307"/>
    <w:rsid w:val="007D0703"/>
    <w:rsid w:val="007D111F"/>
    <w:rsid w:val="007D12DD"/>
    <w:rsid w:val="007D1C4F"/>
    <w:rsid w:val="007D20A6"/>
    <w:rsid w:val="007D4075"/>
    <w:rsid w:val="007D4A4F"/>
    <w:rsid w:val="007D4C09"/>
    <w:rsid w:val="007D5600"/>
    <w:rsid w:val="007D5A73"/>
    <w:rsid w:val="007D5C29"/>
    <w:rsid w:val="007D5ED5"/>
    <w:rsid w:val="007D5FF6"/>
    <w:rsid w:val="007D63B1"/>
    <w:rsid w:val="007D6CD5"/>
    <w:rsid w:val="007D7113"/>
    <w:rsid w:val="007D7656"/>
    <w:rsid w:val="007E0897"/>
    <w:rsid w:val="007E15D6"/>
    <w:rsid w:val="007E1778"/>
    <w:rsid w:val="007E177F"/>
    <w:rsid w:val="007E2290"/>
    <w:rsid w:val="007E266A"/>
    <w:rsid w:val="007E37EA"/>
    <w:rsid w:val="007E3FD3"/>
    <w:rsid w:val="007E4101"/>
    <w:rsid w:val="007E45F7"/>
    <w:rsid w:val="007E5034"/>
    <w:rsid w:val="007E5259"/>
    <w:rsid w:val="007E5630"/>
    <w:rsid w:val="007E56D2"/>
    <w:rsid w:val="007E6B4C"/>
    <w:rsid w:val="007E769E"/>
    <w:rsid w:val="007E7BB0"/>
    <w:rsid w:val="007E7EC1"/>
    <w:rsid w:val="007F088D"/>
    <w:rsid w:val="007F09EC"/>
    <w:rsid w:val="007F0A00"/>
    <w:rsid w:val="007F0AEB"/>
    <w:rsid w:val="007F0BF0"/>
    <w:rsid w:val="007F0C2B"/>
    <w:rsid w:val="007F11AA"/>
    <w:rsid w:val="007F1437"/>
    <w:rsid w:val="007F1B96"/>
    <w:rsid w:val="007F2247"/>
    <w:rsid w:val="007F254A"/>
    <w:rsid w:val="007F2824"/>
    <w:rsid w:val="007F3035"/>
    <w:rsid w:val="007F31D3"/>
    <w:rsid w:val="007F33C5"/>
    <w:rsid w:val="007F3FC6"/>
    <w:rsid w:val="007F4BB3"/>
    <w:rsid w:val="007F563C"/>
    <w:rsid w:val="007F5D51"/>
    <w:rsid w:val="007F69DD"/>
    <w:rsid w:val="007F71DE"/>
    <w:rsid w:val="007F7EBD"/>
    <w:rsid w:val="008004D0"/>
    <w:rsid w:val="00800560"/>
    <w:rsid w:val="00800838"/>
    <w:rsid w:val="0080158A"/>
    <w:rsid w:val="008019D0"/>
    <w:rsid w:val="00801CBE"/>
    <w:rsid w:val="00802DE6"/>
    <w:rsid w:val="00803CF2"/>
    <w:rsid w:val="00803FFE"/>
    <w:rsid w:val="00804920"/>
    <w:rsid w:val="00804B3F"/>
    <w:rsid w:val="00805685"/>
    <w:rsid w:val="00805743"/>
    <w:rsid w:val="0080590E"/>
    <w:rsid w:val="00806E7D"/>
    <w:rsid w:val="00807C66"/>
    <w:rsid w:val="00810171"/>
    <w:rsid w:val="00810C32"/>
    <w:rsid w:val="00811205"/>
    <w:rsid w:val="008116D9"/>
    <w:rsid w:val="008119BD"/>
    <w:rsid w:val="00812459"/>
    <w:rsid w:val="008137E6"/>
    <w:rsid w:val="00813922"/>
    <w:rsid w:val="00814536"/>
    <w:rsid w:val="0081464C"/>
    <w:rsid w:val="00814B4C"/>
    <w:rsid w:val="00814B89"/>
    <w:rsid w:val="00815CFD"/>
    <w:rsid w:val="00816099"/>
    <w:rsid w:val="00816BD1"/>
    <w:rsid w:val="008177B7"/>
    <w:rsid w:val="008178F4"/>
    <w:rsid w:val="00817D18"/>
    <w:rsid w:val="00820491"/>
    <w:rsid w:val="008208FF"/>
    <w:rsid w:val="00821558"/>
    <w:rsid w:val="008217E1"/>
    <w:rsid w:val="00821866"/>
    <w:rsid w:val="00821A94"/>
    <w:rsid w:val="00821CC5"/>
    <w:rsid w:val="00822416"/>
    <w:rsid w:val="008225A7"/>
    <w:rsid w:val="00822648"/>
    <w:rsid w:val="0082266F"/>
    <w:rsid w:val="008228F9"/>
    <w:rsid w:val="008236D6"/>
    <w:rsid w:val="00823A0E"/>
    <w:rsid w:val="00823D82"/>
    <w:rsid w:val="00824E42"/>
    <w:rsid w:val="008258FA"/>
    <w:rsid w:val="00825A2E"/>
    <w:rsid w:val="00825C08"/>
    <w:rsid w:val="00826868"/>
    <w:rsid w:val="00826A60"/>
    <w:rsid w:val="0082714D"/>
    <w:rsid w:val="00830AC9"/>
    <w:rsid w:val="0083191B"/>
    <w:rsid w:val="00831C72"/>
    <w:rsid w:val="00832407"/>
    <w:rsid w:val="00832746"/>
    <w:rsid w:val="00832AA0"/>
    <w:rsid w:val="0083316B"/>
    <w:rsid w:val="00833530"/>
    <w:rsid w:val="00833E94"/>
    <w:rsid w:val="00833F5F"/>
    <w:rsid w:val="00833F87"/>
    <w:rsid w:val="008341D0"/>
    <w:rsid w:val="00834782"/>
    <w:rsid w:val="00834E44"/>
    <w:rsid w:val="00834E48"/>
    <w:rsid w:val="008353CA"/>
    <w:rsid w:val="008358B0"/>
    <w:rsid w:val="00835F0B"/>
    <w:rsid w:val="008365D3"/>
    <w:rsid w:val="0083666B"/>
    <w:rsid w:val="00836E55"/>
    <w:rsid w:val="00837B54"/>
    <w:rsid w:val="008401CD"/>
    <w:rsid w:val="008407CC"/>
    <w:rsid w:val="008408AB"/>
    <w:rsid w:val="008438B8"/>
    <w:rsid w:val="0084391F"/>
    <w:rsid w:val="0084442B"/>
    <w:rsid w:val="00844545"/>
    <w:rsid w:val="008448DF"/>
    <w:rsid w:val="0084499D"/>
    <w:rsid w:val="00844DD7"/>
    <w:rsid w:val="00845DB6"/>
    <w:rsid w:val="00845F5E"/>
    <w:rsid w:val="008460FE"/>
    <w:rsid w:val="00847C13"/>
    <w:rsid w:val="00850506"/>
    <w:rsid w:val="008508B5"/>
    <w:rsid w:val="0085119F"/>
    <w:rsid w:val="0085169C"/>
    <w:rsid w:val="0085192C"/>
    <w:rsid w:val="00851951"/>
    <w:rsid w:val="00851E95"/>
    <w:rsid w:val="008522AD"/>
    <w:rsid w:val="008526AE"/>
    <w:rsid w:val="0085275A"/>
    <w:rsid w:val="00852E9E"/>
    <w:rsid w:val="0085312A"/>
    <w:rsid w:val="0085435A"/>
    <w:rsid w:val="00855518"/>
    <w:rsid w:val="008558F8"/>
    <w:rsid w:val="00855C90"/>
    <w:rsid w:val="008568FF"/>
    <w:rsid w:val="00857119"/>
    <w:rsid w:val="008601B0"/>
    <w:rsid w:val="0086044C"/>
    <w:rsid w:val="00860F31"/>
    <w:rsid w:val="008615D4"/>
    <w:rsid w:val="00861D12"/>
    <w:rsid w:val="00862403"/>
    <w:rsid w:val="0086290B"/>
    <w:rsid w:val="0086291A"/>
    <w:rsid w:val="00864A21"/>
    <w:rsid w:val="00864F8C"/>
    <w:rsid w:val="00865832"/>
    <w:rsid w:val="00865F28"/>
    <w:rsid w:val="00866365"/>
    <w:rsid w:val="00866706"/>
    <w:rsid w:val="008667B8"/>
    <w:rsid w:val="00866DE4"/>
    <w:rsid w:val="0086739F"/>
    <w:rsid w:val="0087030D"/>
    <w:rsid w:val="008704E4"/>
    <w:rsid w:val="00870A26"/>
    <w:rsid w:val="00871515"/>
    <w:rsid w:val="00872DD8"/>
    <w:rsid w:val="008731F3"/>
    <w:rsid w:val="00873EE9"/>
    <w:rsid w:val="00873F02"/>
    <w:rsid w:val="008740D1"/>
    <w:rsid w:val="008741C3"/>
    <w:rsid w:val="00874349"/>
    <w:rsid w:val="008749FA"/>
    <w:rsid w:val="00874BFE"/>
    <w:rsid w:val="0087655E"/>
    <w:rsid w:val="008778A1"/>
    <w:rsid w:val="00880256"/>
    <w:rsid w:val="00880452"/>
    <w:rsid w:val="008814E8"/>
    <w:rsid w:val="008817A1"/>
    <w:rsid w:val="00882907"/>
    <w:rsid w:val="00882D19"/>
    <w:rsid w:val="00882D62"/>
    <w:rsid w:val="008831FC"/>
    <w:rsid w:val="0088323D"/>
    <w:rsid w:val="008845A5"/>
    <w:rsid w:val="00884D0E"/>
    <w:rsid w:val="00884D64"/>
    <w:rsid w:val="008855C9"/>
    <w:rsid w:val="00885C57"/>
    <w:rsid w:val="0088637D"/>
    <w:rsid w:val="00886CE5"/>
    <w:rsid w:val="008876D3"/>
    <w:rsid w:val="00887D5B"/>
    <w:rsid w:val="008919F4"/>
    <w:rsid w:val="00891A34"/>
    <w:rsid w:val="00892D1E"/>
    <w:rsid w:val="00892E64"/>
    <w:rsid w:val="00893509"/>
    <w:rsid w:val="00893724"/>
    <w:rsid w:val="00894AED"/>
    <w:rsid w:val="00895437"/>
    <w:rsid w:val="00895E8D"/>
    <w:rsid w:val="0089736E"/>
    <w:rsid w:val="00897646"/>
    <w:rsid w:val="00897C2E"/>
    <w:rsid w:val="008A0B8F"/>
    <w:rsid w:val="008A13C3"/>
    <w:rsid w:val="008A3917"/>
    <w:rsid w:val="008A3C94"/>
    <w:rsid w:val="008A4161"/>
    <w:rsid w:val="008A4C15"/>
    <w:rsid w:val="008A50EA"/>
    <w:rsid w:val="008A5349"/>
    <w:rsid w:val="008A543D"/>
    <w:rsid w:val="008A5BAD"/>
    <w:rsid w:val="008A6912"/>
    <w:rsid w:val="008A693E"/>
    <w:rsid w:val="008A6D7F"/>
    <w:rsid w:val="008A7532"/>
    <w:rsid w:val="008B079F"/>
    <w:rsid w:val="008B0C3B"/>
    <w:rsid w:val="008B0EEA"/>
    <w:rsid w:val="008B1031"/>
    <w:rsid w:val="008B1FFD"/>
    <w:rsid w:val="008B2279"/>
    <w:rsid w:val="008B2BB1"/>
    <w:rsid w:val="008B2BEC"/>
    <w:rsid w:val="008B37C2"/>
    <w:rsid w:val="008B58B2"/>
    <w:rsid w:val="008B5AC7"/>
    <w:rsid w:val="008B6FD1"/>
    <w:rsid w:val="008B71C2"/>
    <w:rsid w:val="008B7BA1"/>
    <w:rsid w:val="008C029A"/>
    <w:rsid w:val="008C0F93"/>
    <w:rsid w:val="008C21DF"/>
    <w:rsid w:val="008C2866"/>
    <w:rsid w:val="008C2C21"/>
    <w:rsid w:val="008C3617"/>
    <w:rsid w:val="008C3912"/>
    <w:rsid w:val="008C3BC9"/>
    <w:rsid w:val="008C4062"/>
    <w:rsid w:val="008C45CB"/>
    <w:rsid w:val="008C4AEB"/>
    <w:rsid w:val="008C4F5C"/>
    <w:rsid w:val="008C537A"/>
    <w:rsid w:val="008C561A"/>
    <w:rsid w:val="008C57F0"/>
    <w:rsid w:val="008C64BC"/>
    <w:rsid w:val="008C65EC"/>
    <w:rsid w:val="008C6796"/>
    <w:rsid w:val="008C6BFA"/>
    <w:rsid w:val="008C72F4"/>
    <w:rsid w:val="008C7619"/>
    <w:rsid w:val="008C7D40"/>
    <w:rsid w:val="008C7ECF"/>
    <w:rsid w:val="008D042D"/>
    <w:rsid w:val="008D0CBA"/>
    <w:rsid w:val="008D277A"/>
    <w:rsid w:val="008D3363"/>
    <w:rsid w:val="008D3A13"/>
    <w:rsid w:val="008D3D09"/>
    <w:rsid w:val="008D3D9C"/>
    <w:rsid w:val="008D3E4E"/>
    <w:rsid w:val="008D4259"/>
    <w:rsid w:val="008D4648"/>
    <w:rsid w:val="008D48AB"/>
    <w:rsid w:val="008D4E2B"/>
    <w:rsid w:val="008D5DF7"/>
    <w:rsid w:val="008D6E66"/>
    <w:rsid w:val="008D7199"/>
    <w:rsid w:val="008D786C"/>
    <w:rsid w:val="008E007E"/>
    <w:rsid w:val="008E022E"/>
    <w:rsid w:val="008E0294"/>
    <w:rsid w:val="008E109D"/>
    <w:rsid w:val="008E2410"/>
    <w:rsid w:val="008E2A03"/>
    <w:rsid w:val="008E2F79"/>
    <w:rsid w:val="008E3309"/>
    <w:rsid w:val="008E33D8"/>
    <w:rsid w:val="008E37D4"/>
    <w:rsid w:val="008E39DA"/>
    <w:rsid w:val="008E4F31"/>
    <w:rsid w:val="008E52AB"/>
    <w:rsid w:val="008E68E7"/>
    <w:rsid w:val="008E772F"/>
    <w:rsid w:val="008E7877"/>
    <w:rsid w:val="008E7AAB"/>
    <w:rsid w:val="008F059D"/>
    <w:rsid w:val="008F094D"/>
    <w:rsid w:val="008F0F98"/>
    <w:rsid w:val="008F18A1"/>
    <w:rsid w:val="008F1FCD"/>
    <w:rsid w:val="008F2566"/>
    <w:rsid w:val="008F3C71"/>
    <w:rsid w:val="008F3CE5"/>
    <w:rsid w:val="008F4189"/>
    <w:rsid w:val="008F450A"/>
    <w:rsid w:val="008F5E85"/>
    <w:rsid w:val="008F5F1B"/>
    <w:rsid w:val="008F6BAB"/>
    <w:rsid w:val="008F761F"/>
    <w:rsid w:val="008F774B"/>
    <w:rsid w:val="008F77FE"/>
    <w:rsid w:val="009009BB"/>
    <w:rsid w:val="00901202"/>
    <w:rsid w:val="00901861"/>
    <w:rsid w:val="00901AB0"/>
    <w:rsid w:val="0090205B"/>
    <w:rsid w:val="00902D38"/>
    <w:rsid w:val="009036CD"/>
    <w:rsid w:val="009038DC"/>
    <w:rsid w:val="00903FD8"/>
    <w:rsid w:val="009043F1"/>
    <w:rsid w:val="009050E9"/>
    <w:rsid w:val="0090554E"/>
    <w:rsid w:val="0090564C"/>
    <w:rsid w:val="00905717"/>
    <w:rsid w:val="00906265"/>
    <w:rsid w:val="009064B6"/>
    <w:rsid w:val="00906CA5"/>
    <w:rsid w:val="00906DA6"/>
    <w:rsid w:val="009071E8"/>
    <w:rsid w:val="009073F5"/>
    <w:rsid w:val="009103E1"/>
    <w:rsid w:val="00910675"/>
    <w:rsid w:val="00910A88"/>
    <w:rsid w:val="009111CA"/>
    <w:rsid w:val="0091151D"/>
    <w:rsid w:val="00913CEB"/>
    <w:rsid w:val="00913F9A"/>
    <w:rsid w:val="00914349"/>
    <w:rsid w:val="00914E55"/>
    <w:rsid w:val="0091523F"/>
    <w:rsid w:val="009157F7"/>
    <w:rsid w:val="0091581C"/>
    <w:rsid w:val="00915968"/>
    <w:rsid w:val="009162C7"/>
    <w:rsid w:val="00916884"/>
    <w:rsid w:val="0091707B"/>
    <w:rsid w:val="00917518"/>
    <w:rsid w:val="009178F6"/>
    <w:rsid w:val="00917FC0"/>
    <w:rsid w:val="00920762"/>
    <w:rsid w:val="00920A69"/>
    <w:rsid w:val="00921E76"/>
    <w:rsid w:val="00923299"/>
    <w:rsid w:val="009240AF"/>
    <w:rsid w:val="00924488"/>
    <w:rsid w:val="00924B36"/>
    <w:rsid w:val="00925904"/>
    <w:rsid w:val="00925D61"/>
    <w:rsid w:val="00926408"/>
    <w:rsid w:val="0092667F"/>
    <w:rsid w:val="009266BC"/>
    <w:rsid w:val="00926C3B"/>
    <w:rsid w:val="00927276"/>
    <w:rsid w:val="009274E1"/>
    <w:rsid w:val="009279D8"/>
    <w:rsid w:val="009300C3"/>
    <w:rsid w:val="009300E4"/>
    <w:rsid w:val="00931606"/>
    <w:rsid w:val="0093183C"/>
    <w:rsid w:val="00932486"/>
    <w:rsid w:val="009328B3"/>
    <w:rsid w:val="00932B83"/>
    <w:rsid w:val="0093309B"/>
    <w:rsid w:val="00933166"/>
    <w:rsid w:val="009332A1"/>
    <w:rsid w:val="00933AE2"/>
    <w:rsid w:val="00933B06"/>
    <w:rsid w:val="0093454A"/>
    <w:rsid w:val="0093465B"/>
    <w:rsid w:val="009347B1"/>
    <w:rsid w:val="00934893"/>
    <w:rsid w:val="0093496C"/>
    <w:rsid w:val="009353F3"/>
    <w:rsid w:val="0093580E"/>
    <w:rsid w:val="00935D9C"/>
    <w:rsid w:val="00935DDE"/>
    <w:rsid w:val="009361F8"/>
    <w:rsid w:val="00937E2A"/>
    <w:rsid w:val="009402C1"/>
    <w:rsid w:val="00940743"/>
    <w:rsid w:val="00941116"/>
    <w:rsid w:val="00941684"/>
    <w:rsid w:val="0094181A"/>
    <w:rsid w:val="00941B12"/>
    <w:rsid w:val="00942124"/>
    <w:rsid w:val="0094240A"/>
    <w:rsid w:val="00944C1B"/>
    <w:rsid w:val="00944C59"/>
    <w:rsid w:val="00945CDA"/>
    <w:rsid w:val="00946FA2"/>
    <w:rsid w:val="0094704A"/>
    <w:rsid w:val="0094760F"/>
    <w:rsid w:val="009476CE"/>
    <w:rsid w:val="00947715"/>
    <w:rsid w:val="00947B10"/>
    <w:rsid w:val="00947FF2"/>
    <w:rsid w:val="0095090B"/>
    <w:rsid w:val="009509C3"/>
    <w:rsid w:val="00950E5E"/>
    <w:rsid w:val="00951739"/>
    <w:rsid w:val="00951B06"/>
    <w:rsid w:val="0095242D"/>
    <w:rsid w:val="009526ED"/>
    <w:rsid w:val="009529EC"/>
    <w:rsid w:val="00952A99"/>
    <w:rsid w:val="009538BA"/>
    <w:rsid w:val="00955750"/>
    <w:rsid w:val="00956985"/>
    <w:rsid w:val="00957019"/>
    <w:rsid w:val="00957118"/>
    <w:rsid w:val="009576C3"/>
    <w:rsid w:val="009579ED"/>
    <w:rsid w:val="00957CBE"/>
    <w:rsid w:val="00957F05"/>
    <w:rsid w:val="00957F96"/>
    <w:rsid w:val="00960340"/>
    <w:rsid w:val="00960DA9"/>
    <w:rsid w:val="00960DC1"/>
    <w:rsid w:val="00960F9D"/>
    <w:rsid w:val="00961075"/>
    <w:rsid w:val="00961FBD"/>
    <w:rsid w:val="00962403"/>
    <w:rsid w:val="00962821"/>
    <w:rsid w:val="00962CB3"/>
    <w:rsid w:val="009637D4"/>
    <w:rsid w:val="00963A85"/>
    <w:rsid w:val="00963DD2"/>
    <w:rsid w:val="00964087"/>
    <w:rsid w:val="009717D9"/>
    <w:rsid w:val="00971DE9"/>
    <w:rsid w:val="00972996"/>
    <w:rsid w:val="00973012"/>
    <w:rsid w:val="009733D1"/>
    <w:rsid w:val="009733E9"/>
    <w:rsid w:val="00973637"/>
    <w:rsid w:val="00973BFD"/>
    <w:rsid w:val="00973D3D"/>
    <w:rsid w:val="00973EDC"/>
    <w:rsid w:val="009744B0"/>
    <w:rsid w:val="009754CF"/>
    <w:rsid w:val="009755B2"/>
    <w:rsid w:val="009763EB"/>
    <w:rsid w:val="009801C0"/>
    <w:rsid w:val="00980380"/>
    <w:rsid w:val="009810F8"/>
    <w:rsid w:val="00981731"/>
    <w:rsid w:val="00981E2D"/>
    <w:rsid w:val="00981FF8"/>
    <w:rsid w:val="009828E7"/>
    <w:rsid w:val="00982BF4"/>
    <w:rsid w:val="00982C1B"/>
    <w:rsid w:val="0098307E"/>
    <w:rsid w:val="00984429"/>
    <w:rsid w:val="00984CA3"/>
    <w:rsid w:val="00985274"/>
    <w:rsid w:val="009854B2"/>
    <w:rsid w:val="00985A38"/>
    <w:rsid w:val="00986F48"/>
    <w:rsid w:val="009871D3"/>
    <w:rsid w:val="00987C21"/>
    <w:rsid w:val="009905F1"/>
    <w:rsid w:val="009907E9"/>
    <w:rsid w:val="009911F7"/>
    <w:rsid w:val="00991F62"/>
    <w:rsid w:val="00992246"/>
    <w:rsid w:val="009923DC"/>
    <w:rsid w:val="009925AB"/>
    <w:rsid w:val="009937EF"/>
    <w:rsid w:val="00994860"/>
    <w:rsid w:val="00994A8B"/>
    <w:rsid w:val="00994E1D"/>
    <w:rsid w:val="00994E75"/>
    <w:rsid w:val="009954AB"/>
    <w:rsid w:val="00995A70"/>
    <w:rsid w:val="00996216"/>
    <w:rsid w:val="0099649A"/>
    <w:rsid w:val="0099759D"/>
    <w:rsid w:val="009975AA"/>
    <w:rsid w:val="00997872"/>
    <w:rsid w:val="00997FAE"/>
    <w:rsid w:val="009A0B22"/>
    <w:rsid w:val="009A0B44"/>
    <w:rsid w:val="009A0CB4"/>
    <w:rsid w:val="009A105C"/>
    <w:rsid w:val="009A1C1D"/>
    <w:rsid w:val="009A2CC9"/>
    <w:rsid w:val="009A3942"/>
    <w:rsid w:val="009A3A8D"/>
    <w:rsid w:val="009A42F3"/>
    <w:rsid w:val="009A4952"/>
    <w:rsid w:val="009A4C5C"/>
    <w:rsid w:val="009A635B"/>
    <w:rsid w:val="009A7086"/>
    <w:rsid w:val="009A7A8A"/>
    <w:rsid w:val="009B0A93"/>
    <w:rsid w:val="009B0E7C"/>
    <w:rsid w:val="009B14DD"/>
    <w:rsid w:val="009B1EC0"/>
    <w:rsid w:val="009B24CD"/>
    <w:rsid w:val="009B2709"/>
    <w:rsid w:val="009B2788"/>
    <w:rsid w:val="009B3CCF"/>
    <w:rsid w:val="009B42F5"/>
    <w:rsid w:val="009B4BDB"/>
    <w:rsid w:val="009B4E99"/>
    <w:rsid w:val="009B5C1E"/>
    <w:rsid w:val="009B5C6A"/>
    <w:rsid w:val="009B5EF9"/>
    <w:rsid w:val="009B6204"/>
    <w:rsid w:val="009B6FFD"/>
    <w:rsid w:val="009B71C3"/>
    <w:rsid w:val="009B74C1"/>
    <w:rsid w:val="009B7920"/>
    <w:rsid w:val="009B7B86"/>
    <w:rsid w:val="009B7C37"/>
    <w:rsid w:val="009B7E11"/>
    <w:rsid w:val="009C00BA"/>
    <w:rsid w:val="009C0300"/>
    <w:rsid w:val="009C0AF5"/>
    <w:rsid w:val="009C1370"/>
    <w:rsid w:val="009C18EC"/>
    <w:rsid w:val="009C1EB8"/>
    <w:rsid w:val="009C1F09"/>
    <w:rsid w:val="009C236C"/>
    <w:rsid w:val="009C3741"/>
    <w:rsid w:val="009C377C"/>
    <w:rsid w:val="009C433C"/>
    <w:rsid w:val="009C4349"/>
    <w:rsid w:val="009C480A"/>
    <w:rsid w:val="009C4EE1"/>
    <w:rsid w:val="009C600A"/>
    <w:rsid w:val="009C6024"/>
    <w:rsid w:val="009C6DA9"/>
    <w:rsid w:val="009C740B"/>
    <w:rsid w:val="009C7DAD"/>
    <w:rsid w:val="009C7DC9"/>
    <w:rsid w:val="009D02AA"/>
    <w:rsid w:val="009D0BBF"/>
    <w:rsid w:val="009D1CA7"/>
    <w:rsid w:val="009D2350"/>
    <w:rsid w:val="009D2A17"/>
    <w:rsid w:val="009D2A33"/>
    <w:rsid w:val="009D2D2B"/>
    <w:rsid w:val="009D3499"/>
    <w:rsid w:val="009D3C51"/>
    <w:rsid w:val="009D3C8A"/>
    <w:rsid w:val="009D3D06"/>
    <w:rsid w:val="009D4BC6"/>
    <w:rsid w:val="009D540F"/>
    <w:rsid w:val="009D5A40"/>
    <w:rsid w:val="009D5E37"/>
    <w:rsid w:val="009D60AF"/>
    <w:rsid w:val="009D67B7"/>
    <w:rsid w:val="009D6944"/>
    <w:rsid w:val="009D699E"/>
    <w:rsid w:val="009D6F6B"/>
    <w:rsid w:val="009D7F04"/>
    <w:rsid w:val="009E008B"/>
    <w:rsid w:val="009E02FD"/>
    <w:rsid w:val="009E05C0"/>
    <w:rsid w:val="009E063B"/>
    <w:rsid w:val="009E0A5D"/>
    <w:rsid w:val="009E1200"/>
    <w:rsid w:val="009E18F3"/>
    <w:rsid w:val="009E2547"/>
    <w:rsid w:val="009E2E24"/>
    <w:rsid w:val="009E2E38"/>
    <w:rsid w:val="009E3238"/>
    <w:rsid w:val="009E3823"/>
    <w:rsid w:val="009E44F4"/>
    <w:rsid w:val="009E4DFD"/>
    <w:rsid w:val="009E59CE"/>
    <w:rsid w:val="009E5C67"/>
    <w:rsid w:val="009E5E78"/>
    <w:rsid w:val="009E6995"/>
    <w:rsid w:val="009E6C9B"/>
    <w:rsid w:val="009E737C"/>
    <w:rsid w:val="009E796A"/>
    <w:rsid w:val="009E7DFE"/>
    <w:rsid w:val="009F0158"/>
    <w:rsid w:val="009F07C9"/>
    <w:rsid w:val="009F18BB"/>
    <w:rsid w:val="009F213F"/>
    <w:rsid w:val="009F2A2F"/>
    <w:rsid w:val="009F2E8A"/>
    <w:rsid w:val="009F325C"/>
    <w:rsid w:val="009F33BA"/>
    <w:rsid w:val="009F3AA4"/>
    <w:rsid w:val="009F3B54"/>
    <w:rsid w:val="009F3D05"/>
    <w:rsid w:val="009F4BEB"/>
    <w:rsid w:val="009F6599"/>
    <w:rsid w:val="009F770D"/>
    <w:rsid w:val="009F7968"/>
    <w:rsid w:val="009F7D72"/>
    <w:rsid w:val="00A004FA"/>
    <w:rsid w:val="00A01B89"/>
    <w:rsid w:val="00A027B7"/>
    <w:rsid w:val="00A02B41"/>
    <w:rsid w:val="00A03350"/>
    <w:rsid w:val="00A034BA"/>
    <w:rsid w:val="00A03945"/>
    <w:rsid w:val="00A047B2"/>
    <w:rsid w:val="00A04B0C"/>
    <w:rsid w:val="00A0584E"/>
    <w:rsid w:val="00A05C72"/>
    <w:rsid w:val="00A060BD"/>
    <w:rsid w:val="00A06789"/>
    <w:rsid w:val="00A069D4"/>
    <w:rsid w:val="00A06B2A"/>
    <w:rsid w:val="00A07820"/>
    <w:rsid w:val="00A07DF0"/>
    <w:rsid w:val="00A07F36"/>
    <w:rsid w:val="00A10E6A"/>
    <w:rsid w:val="00A10EEC"/>
    <w:rsid w:val="00A11207"/>
    <w:rsid w:val="00A11347"/>
    <w:rsid w:val="00A11EB9"/>
    <w:rsid w:val="00A11F99"/>
    <w:rsid w:val="00A122E3"/>
    <w:rsid w:val="00A12BD2"/>
    <w:rsid w:val="00A12CD6"/>
    <w:rsid w:val="00A13CE1"/>
    <w:rsid w:val="00A14631"/>
    <w:rsid w:val="00A1484A"/>
    <w:rsid w:val="00A14AD7"/>
    <w:rsid w:val="00A15875"/>
    <w:rsid w:val="00A15AEE"/>
    <w:rsid w:val="00A15B8D"/>
    <w:rsid w:val="00A15DBD"/>
    <w:rsid w:val="00A15F11"/>
    <w:rsid w:val="00A16EFA"/>
    <w:rsid w:val="00A17088"/>
    <w:rsid w:val="00A17114"/>
    <w:rsid w:val="00A17B3C"/>
    <w:rsid w:val="00A17B50"/>
    <w:rsid w:val="00A201AD"/>
    <w:rsid w:val="00A203D7"/>
    <w:rsid w:val="00A20521"/>
    <w:rsid w:val="00A20C04"/>
    <w:rsid w:val="00A20EE9"/>
    <w:rsid w:val="00A21ACB"/>
    <w:rsid w:val="00A24219"/>
    <w:rsid w:val="00A245E5"/>
    <w:rsid w:val="00A24F5A"/>
    <w:rsid w:val="00A254EA"/>
    <w:rsid w:val="00A26A99"/>
    <w:rsid w:val="00A26C8C"/>
    <w:rsid w:val="00A26DC3"/>
    <w:rsid w:val="00A27F7C"/>
    <w:rsid w:val="00A27FC1"/>
    <w:rsid w:val="00A301F7"/>
    <w:rsid w:val="00A30335"/>
    <w:rsid w:val="00A30FE3"/>
    <w:rsid w:val="00A316CD"/>
    <w:rsid w:val="00A31E55"/>
    <w:rsid w:val="00A321EA"/>
    <w:rsid w:val="00A326C0"/>
    <w:rsid w:val="00A32C21"/>
    <w:rsid w:val="00A336A9"/>
    <w:rsid w:val="00A337EB"/>
    <w:rsid w:val="00A33B17"/>
    <w:rsid w:val="00A33B9C"/>
    <w:rsid w:val="00A33BAF"/>
    <w:rsid w:val="00A33E2D"/>
    <w:rsid w:val="00A33F8D"/>
    <w:rsid w:val="00A35938"/>
    <w:rsid w:val="00A35F71"/>
    <w:rsid w:val="00A3607D"/>
    <w:rsid w:val="00A3755C"/>
    <w:rsid w:val="00A37AC6"/>
    <w:rsid w:val="00A37B1F"/>
    <w:rsid w:val="00A37E1C"/>
    <w:rsid w:val="00A37FA1"/>
    <w:rsid w:val="00A40032"/>
    <w:rsid w:val="00A42FD1"/>
    <w:rsid w:val="00A4318F"/>
    <w:rsid w:val="00A435B4"/>
    <w:rsid w:val="00A451CB"/>
    <w:rsid w:val="00A45618"/>
    <w:rsid w:val="00A457A4"/>
    <w:rsid w:val="00A45C65"/>
    <w:rsid w:val="00A4628F"/>
    <w:rsid w:val="00A47E02"/>
    <w:rsid w:val="00A47FDE"/>
    <w:rsid w:val="00A501E1"/>
    <w:rsid w:val="00A5042D"/>
    <w:rsid w:val="00A50E71"/>
    <w:rsid w:val="00A512B4"/>
    <w:rsid w:val="00A51E96"/>
    <w:rsid w:val="00A52812"/>
    <w:rsid w:val="00A52B34"/>
    <w:rsid w:val="00A532BC"/>
    <w:rsid w:val="00A5336C"/>
    <w:rsid w:val="00A533E2"/>
    <w:rsid w:val="00A53990"/>
    <w:rsid w:val="00A53B99"/>
    <w:rsid w:val="00A5410C"/>
    <w:rsid w:val="00A546D8"/>
    <w:rsid w:val="00A54CC0"/>
    <w:rsid w:val="00A54F8D"/>
    <w:rsid w:val="00A553B8"/>
    <w:rsid w:val="00A55DF4"/>
    <w:rsid w:val="00A560DE"/>
    <w:rsid w:val="00A56283"/>
    <w:rsid w:val="00A56424"/>
    <w:rsid w:val="00A5666E"/>
    <w:rsid w:val="00A56A7B"/>
    <w:rsid w:val="00A56BC6"/>
    <w:rsid w:val="00A573CF"/>
    <w:rsid w:val="00A57468"/>
    <w:rsid w:val="00A5749A"/>
    <w:rsid w:val="00A5786F"/>
    <w:rsid w:val="00A57F0F"/>
    <w:rsid w:val="00A601D9"/>
    <w:rsid w:val="00A60E5A"/>
    <w:rsid w:val="00A6131A"/>
    <w:rsid w:val="00A61A23"/>
    <w:rsid w:val="00A61C85"/>
    <w:rsid w:val="00A621E6"/>
    <w:rsid w:val="00A62818"/>
    <w:rsid w:val="00A62A2A"/>
    <w:rsid w:val="00A635E0"/>
    <w:rsid w:val="00A63604"/>
    <w:rsid w:val="00A64481"/>
    <w:rsid w:val="00A6450D"/>
    <w:rsid w:val="00A64AC2"/>
    <w:rsid w:val="00A6522F"/>
    <w:rsid w:val="00A65464"/>
    <w:rsid w:val="00A65A4A"/>
    <w:rsid w:val="00A6766E"/>
    <w:rsid w:val="00A711EF"/>
    <w:rsid w:val="00A71A85"/>
    <w:rsid w:val="00A71C4D"/>
    <w:rsid w:val="00A73BA9"/>
    <w:rsid w:val="00A73DB2"/>
    <w:rsid w:val="00A73EDA"/>
    <w:rsid w:val="00A743EF"/>
    <w:rsid w:val="00A74B81"/>
    <w:rsid w:val="00A75D05"/>
    <w:rsid w:val="00A75E9D"/>
    <w:rsid w:val="00A761AA"/>
    <w:rsid w:val="00A761D8"/>
    <w:rsid w:val="00A770B9"/>
    <w:rsid w:val="00A77261"/>
    <w:rsid w:val="00A80A5A"/>
    <w:rsid w:val="00A80CD4"/>
    <w:rsid w:val="00A81778"/>
    <w:rsid w:val="00A81853"/>
    <w:rsid w:val="00A8218D"/>
    <w:rsid w:val="00A826B3"/>
    <w:rsid w:val="00A82F29"/>
    <w:rsid w:val="00A83992"/>
    <w:rsid w:val="00A84562"/>
    <w:rsid w:val="00A84CC8"/>
    <w:rsid w:val="00A85740"/>
    <w:rsid w:val="00A85C1A"/>
    <w:rsid w:val="00A8721A"/>
    <w:rsid w:val="00A87F5B"/>
    <w:rsid w:val="00A87F7E"/>
    <w:rsid w:val="00A90FAA"/>
    <w:rsid w:val="00A91316"/>
    <w:rsid w:val="00A91632"/>
    <w:rsid w:val="00A91731"/>
    <w:rsid w:val="00A91856"/>
    <w:rsid w:val="00A92982"/>
    <w:rsid w:val="00A932C4"/>
    <w:rsid w:val="00A937B9"/>
    <w:rsid w:val="00A949B2"/>
    <w:rsid w:val="00A94C99"/>
    <w:rsid w:val="00A94D69"/>
    <w:rsid w:val="00A95444"/>
    <w:rsid w:val="00A9577F"/>
    <w:rsid w:val="00A96206"/>
    <w:rsid w:val="00AA12D0"/>
    <w:rsid w:val="00AA1365"/>
    <w:rsid w:val="00AA212C"/>
    <w:rsid w:val="00AA24AE"/>
    <w:rsid w:val="00AA28BF"/>
    <w:rsid w:val="00AA2923"/>
    <w:rsid w:val="00AA2E7B"/>
    <w:rsid w:val="00AA32AE"/>
    <w:rsid w:val="00AA377B"/>
    <w:rsid w:val="00AA4216"/>
    <w:rsid w:val="00AA4DB9"/>
    <w:rsid w:val="00AA58AC"/>
    <w:rsid w:val="00AA5B34"/>
    <w:rsid w:val="00AA6D69"/>
    <w:rsid w:val="00AA6F89"/>
    <w:rsid w:val="00AA70A7"/>
    <w:rsid w:val="00AA7540"/>
    <w:rsid w:val="00AA7656"/>
    <w:rsid w:val="00AA7744"/>
    <w:rsid w:val="00AB0928"/>
    <w:rsid w:val="00AB0DAE"/>
    <w:rsid w:val="00AB1370"/>
    <w:rsid w:val="00AB16C0"/>
    <w:rsid w:val="00AB1985"/>
    <w:rsid w:val="00AB20C3"/>
    <w:rsid w:val="00AB287F"/>
    <w:rsid w:val="00AB4088"/>
    <w:rsid w:val="00AB5140"/>
    <w:rsid w:val="00AB5867"/>
    <w:rsid w:val="00AB5FA9"/>
    <w:rsid w:val="00AB6372"/>
    <w:rsid w:val="00AB6722"/>
    <w:rsid w:val="00AB6E59"/>
    <w:rsid w:val="00AB6FC6"/>
    <w:rsid w:val="00AB755F"/>
    <w:rsid w:val="00AC09E3"/>
    <w:rsid w:val="00AC1109"/>
    <w:rsid w:val="00AC11A5"/>
    <w:rsid w:val="00AC160D"/>
    <w:rsid w:val="00AC1FDD"/>
    <w:rsid w:val="00AC214C"/>
    <w:rsid w:val="00AC217B"/>
    <w:rsid w:val="00AC24FE"/>
    <w:rsid w:val="00AC3E69"/>
    <w:rsid w:val="00AC51E2"/>
    <w:rsid w:val="00AC5B5F"/>
    <w:rsid w:val="00AC5BA6"/>
    <w:rsid w:val="00AC5E12"/>
    <w:rsid w:val="00AC651C"/>
    <w:rsid w:val="00AC6891"/>
    <w:rsid w:val="00AC7CDB"/>
    <w:rsid w:val="00AC7E8F"/>
    <w:rsid w:val="00AD0AF7"/>
    <w:rsid w:val="00AD0E56"/>
    <w:rsid w:val="00AD100E"/>
    <w:rsid w:val="00AD1280"/>
    <w:rsid w:val="00AD1436"/>
    <w:rsid w:val="00AD194C"/>
    <w:rsid w:val="00AD1957"/>
    <w:rsid w:val="00AD1DEA"/>
    <w:rsid w:val="00AD1E3A"/>
    <w:rsid w:val="00AD422E"/>
    <w:rsid w:val="00AD4D2A"/>
    <w:rsid w:val="00AD4E6A"/>
    <w:rsid w:val="00AD4EA8"/>
    <w:rsid w:val="00AD52CC"/>
    <w:rsid w:val="00AD5488"/>
    <w:rsid w:val="00AD5B6F"/>
    <w:rsid w:val="00AD5EB7"/>
    <w:rsid w:val="00AD66F0"/>
    <w:rsid w:val="00AD697A"/>
    <w:rsid w:val="00AD6EB5"/>
    <w:rsid w:val="00AD7104"/>
    <w:rsid w:val="00AD7949"/>
    <w:rsid w:val="00AE0126"/>
    <w:rsid w:val="00AE017B"/>
    <w:rsid w:val="00AE0510"/>
    <w:rsid w:val="00AE1222"/>
    <w:rsid w:val="00AE2A6A"/>
    <w:rsid w:val="00AE31A0"/>
    <w:rsid w:val="00AE3FFD"/>
    <w:rsid w:val="00AE474A"/>
    <w:rsid w:val="00AE5061"/>
    <w:rsid w:val="00AE6B3A"/>
    <w:rsid w:val="00AE7109"/>
    <w:rsid w:val="00AF030E"/>
    <w:rsid w:val="00AF0671"/>
    <w:rsid w:val="00AF0A5F"/>
    <w:rsid w:val="00AF17F6"/>
    <w:rsid w:val="00AF1EDF"/>
    <w:rsid w:val="00AF253B"/>
    <w:rsid w:val="00AF468A"/>
    <w:rsid w:val="00AF4A91"/>
    <w:rsid w:val="00AF4FE9"/>
    <w:rsid w:val="00AF5ADB"/>
    <w:rsid w:val="00AF5C4F"/>
    <w:rsid w:val="00AF6CB2"/>
    <w:rsid w:val="00AF73BA"/>
    <w:rsid w:val="00B008A3"/>
    <w:rsid w:val="00B00A2B"/>
    <w:rsid w:val="00B02152"/>
    <w:rsid w:val="00B02189"/>
    <w:rsid w:val="00B0256D"/>
    <w:rsid w:val="00B038E7"/>
    <w:rsid w:val="00B03E6E"/>
    <w:rsid w:val="00B042B3"/>
    <w:rsid w:val="00B06CD3"/>
    <w:rsid w:val="00B0715C"/>
    <w:rsid w:val="00B072B2"/>
    <w:rsid w:val="00B07568"/>
    <w:rsid w:val="00B077BC"/>
    <w:rsid w:val="00B1045B"/>
    <w:rsid w:val="00B10F92"/>
    <w:rsid w:val="00B110B9"/>
    <w:rsid w:val="00B11258"/>
    <w:rsid w:val="00B11730"/>
    <w:rsid w:val="00B117FD"/>
    <w:rsid w:val="00B11844"/>
    <w:rsid w:val="00B11BA8"/>
    <w:rsid w:val="00B120C8"/>
    <w:rsid w:val="00B12296"/>
    <w:rsid w:val="00B1251A"/>
    <w:rsid w:val="00B133BA"/>
    <w:rsid w:val="00B13500"/>
    <w:rsid w:val="00B13958"/>
    <w:rsid w:val="00B13AC1"/>
    <w:rsid w:val="00B145BE"/>
    <w:rsid w:val="00B154DC"/>
    <w:rsid w:val="00B15A26"/>
    <w:rsid w:val="00B15C39"/>
    <w:rsid w:val="00B17440"/>
    <w:rsid w:val="00B215BE"/>
    <w:rsid w:val="00B22A1E"/>
    <w:rsid w:val="00B2331D"/>
    <w:rsid w:val="00B237BB"/>
    <w:rsid w:val="00B23F7F"/>
    <w:rsid w:val="00B24810"/>
    <w:rsid w:val="00B2616B"/>
    <w:rsid w:val="00B26C84"/>
    <w:rsid w:val="00B271B9"/>
    <w:rsid w:val="00B2743A"/>
    <w:rsid w:val="00B27CDA"/>
    <w:rsid w:val="00B3058B"/>
    <w:rsid w:val="00B30E38"/>
    <w:rsid w:val="00B30F9A"/>
    <w:rsid w:val="00B3132B"/>
    <w:rsid w:val="00B318D1"/>
    <w:rsid w:val="00B31BC0"/>
    <w:rsid w:val="00B31C9A"/>
    <w:rsid w:val="00B321F0"/>
    <w:rsid w:val="00B333B4"/>
    <w:rsid w:val="00B33995"/>
    <w:rsid w:val="00B34508"/>
    <w:rsid w:val="00B35989"/>
    <w:rsid w:val="00B36824"/>
    <w:rsid w:val="00B368DB"/>
    <w:rsid w:val="00B37B35"/>
    <w:rsid w:val="00B37CA7"/>
    <w:rsid w:val="00B37CC7"/>
    <w:rsid w:val="00B40203"/>
    <w:rsid w:val="00B40611"/>
    <w:rsid w:val="00B4146C"/>
    <w:rsid w:val="00B41815"/>
    <w:rsid w:val="00B424BA"/>
    <w:rsid w:val="00B424F0"/>
    <w:rsid w:val="00B42E6A"/>
    <w:rsid w:val="00B42ECA"/>
    <w:rsid w:val="00B4497C"/>
    <w:rsid w:val="00B45455"/>
    <w:rsid w:val="00B45F3B"/>
    <w:rsid w:val="00B46020"/>
    <w:rsid w:val="00B46202"/>
    <w:rsid w:val="00B46433"/>
    <w:rsid w:val="00B4646A"/>
    <w:rsid w:val="00B479D2"/>
    <w:rsid w:val="00B47DEC"/>
    <w:rsid w:val="00B47F75"/>
    <w:rsid w:val="00B50661"/>
    <w:rsid w:val="00B512FA"/>
    <w:rsid w:val="00B5131A"/>
    <w:rsid w:val="00B5256A"/>
    <w:rsid w:val="00B5293C"/>
    <w:rsid w:val="00B530FA"/>
    <w:rsid w:val="00B5370B"/>
    <w:rsid w:val="00B54062"/>
    <w:rsid w:val="00B54256"/>
    <w:rsid w:val="00B54713"/>
    <w:rsid w:val="00B55D15"/>
    <w:rsid w:val="00B55F6F"/>
    <w:rsid w:val="00B55FCA"/>
    <w:rsid w:val="00B570E3"/>
    <w:rsid w:val="00B57826"/>
    <w:rsid w:val="00B60AC5"/>
    <w:rsid w:val="00B61F53"/>
    <w:rsid w:val="00B62010"/>
    <w:rsid w:val="00B6286F"/>
    <w:rsid w:val="00B6313F"/>
    <w:rsid w:val="00B6336E"/>
    <w:rsid w:val="00B634F5"/>
    <w:rsid w:val="00B65832"/>
    <w:rsid w:val="00B66736"/>
    <w:rsid w:val="00B66870"/>
    <w:rsid w:val="00B66EE7"/>
    <w:rsid w:val="00B7008E"/>
    <w:rsid w:val="00B70F51"/>
    <w:rsid w:val="00B71CC3"/>
    <w:rsid w:val="00B71DF8"/>
    <w:rsid w:val="00B726B7"/>
    <w:rsid w:val="00B74065"/>
    <w:rsid w:val="00B74463"/>
    <w:rsid w:val="00B749C5"/>
    <w:rsid w:val="00B74ECC"/>
    <w:rsid w:val="00B75746"/>
    <w:rsid w:val="00B757CB"/>
    <w:rsid w:val="00B7582D"/>
    <w:rsid w:val="00B76277"/>
    <w:rsid w:val="00B774D1"/>
    <w:rsid w:val="00B775AA"/>
    <w:rsid w:val="00B77693"/>
    <w:rsid w:val="00B7796D"/>
    <w:rsid w:val="00B77FB3"/>
    <w:rsid w:val="00B800CA"/>
    <w:rsid w:val="00B8040B"/>
    <w:rsid w:val="00B814DB"/>
    <w:rsid w:val="00B81611"/>
    <w:rsid w:val="00B81D01"/>
    <w:rsid w:val="00B83869"/>
    <w:rsid w:val="00B838B1"/>
    <w:rsid w:val="00B8413C"/>
    <w:rsid w:val="00B8467D"/>
    <w:rsid w:val="00B853FC"/>
    <w:rsid w:val="00B85522"/>
    <w:rsid w:val="00B85EA1"/>
    <w:rsid w:val="00B861ED"/>
    <w:rsid w:val="00B86463"/>
    <w:rsid w:val="00B8755B"/>
    <w:rsid w:val="00B875E5"/>
    <w:rsid w:val="00B87B90"/>
    <w:rsid w:val="00B90462"/>
    <w:rsid w:val="00B907B1"/>
    <w:rsid w:val="00B924E9"/>
    <w:rsid w:val="00B92698"/>
    <w:rsid w:val="00B92996"/>
    <w:rsid w:val="00B929A6"/>
    <w:rsid w:val="00B92E28"/>
    <w:rsid w:val="00B9312F"/>
    <w:rsid w:val="00B93198"/>
    <w:rsid w:val="00B933F3"/>
    <w:rsid w:val="00B9516A"/>
    <w:rsid w:val="00B953DD"/>
    <w:rsid w:val="00B95B89"/>
    <w:rsid w:val="00B95BDD"/>
    <w:rsid w:val="00B95E09"/>
    <w:rsid w:val="00B96076"/>
    <w:rsid w:val="00B967A7"/>
    <w:rsid w:val="00B967EC"/>
    <w:rsid w:val="00B9684F"/>
    <w:rsid w:val="00B96B34"/>
    <w:rsid w:val="00B97905"/>
    <w:rsid w:val="00B97949"/>
    <w:rsid w:val="00BA013F"/>
    <w:rsid w:val="00BA0879"/>
    <w:rsid w:val="00BA091B"/>
    <w:rsid w:val="00BA09B0"/>
    <w:rsid w:val="00BA0FCD"/>
    <w:rsid w:val="00BA183E"/>
    <w:rsid w:val="00BA2DC7"/>
    <w:rsid w:val="00BA30CD"/>
    <w:rsid w:val="00BA38FE"/>
    <w:rsid w:val="00BA3DB1"/>
    <w:rsid w:val="00BA4378"/>
    <w:rsid w:val="00BA441C"/>
    <w:rsid w:val="00BA442A"/>
    <w:rsid w:val="00BA4989"/>
    <w:rsid w:val="00BA49F8"/>
    <w:rsid w:val="00BA4A5C"/>
    <w:rsid w:val="00BA572E"/>
    <w:rsid w:val="00BA584C"/>
    <w:rsid w:val="00BA5CF0"/>
    <w:rsid w:val="00BA5E66"/>
    <w:rsid w:val="00BA5FDC"/>
    <w:rsid w:val="00BA683D"/>
    <w:rsid w:val="00BA6E6C"/>
    <w:rsid w:val="00BA7EAA"/>
    <w:rsid w:val="00BB0B8D"/>
    <w:rsid w:val="00BB0DF7"/>
    <w:rsid w:val="00BB0F73"/>
    <w:rsid w:val="00BB20E1"/>
    <w:rsid w:val="00BB32DD"/>
    <w:rsid w:val="00BB3C06"/>
    <w:rsid w:val="00BB6B33"/>
    <w:rsid w:val="00BB727A"/>
    <w:rsid w:val="00BC0897"/>
    <w:rsid w:val="00BC1973"/>
    <w:rsid w:val="00BC1FC8"/>
    <w:rsid w:val="00BC2C59"/>
    <w:rsid w:val="00BC2E8E"/>
    <w:rsid w:val="00BC2ECA"/>
    <w:rsid w:val="00BC3941"/>
    <w:rsid w:val="00BC3959"/>
    <w:rsid w:val="00BC45EE"/>
    <w:rsid w:val="00BC4724"/>
    <w:rsid w:val="00BC4CE8"/>
    <w:rsid w:val="00BC5712"/>
    <w:rsid w:val="00BC57C2"/>
    <w:rsid w:val="00BC68CE"/>
    <w:rsid w:val="00BC6F68"/>
    <w:rsid w:val="00BC73FA"/>
    <w:rsid w:val="00BD1089"/>
    <w:rsid w:val="00BD11A9"/>
    <w:rsid w:val="00BD2613"/>
    <w:rsid w:val="00BD3797"/>
    <w:rsid w:val="00BD3B30"/>
    <w:rsid w:val="00BD4001"/>
    <w:rsid w:val="00BD4724"/>
    <w:rsid w:val="00BD5511"/>
    <w:rsid w:val="00BD5718"/>
    <w:rsid w:val="00BD5BE6"/>
    <w:rsid w:val="00BD6263"/>
    <w:rsid w:val="00BD6A41"/>
    <w:rsid w:val="00BD7945"/>
    <w:rsid w:val="00BD7BCE"/>
    <w:rsid w:val="00BD7EED"/>
    <w:rsid w:val="00BE034E"/>
    <w:rsid w:val="00BE1148"/>
    <w:rsid w:val="00BE1375"/>
    <w:rsid w:val="00BE1E60"/>
    <w:rsid w:val="00BE2464"/>
    <w:rsid w:val="00BE2F97"/>
    <w:rsid w:val="00BE460F"/>
    <w:rsid w:val="00BE4C9C"/>
    <w:rsid w:val="00BE53FB"/>
    <w:rsid w:val="00BE5D99"/>
    <w:rsid w:val="00BE63FC"/>
    <w:rsid w:val="00BE674C"/>
    <w:rsid w:val="00BE6A63"/>
    <w:rsid w:val="00BE73BC"/>
    <w:rsid w:val="00BE76B0"/>
    <w:rsid w:val="00BE77EB"/>
    <w:rsid w:val="00BF0246"/>
    <w:rsid w:val="00BF106D"/>
    <w:rsid w:val="00BF137D"/>
    <w:rsid w:val="00BF1AD4"/>
    <w:rsid w:val="00BF205F"/>
    <w:rsid w:val="00BF292A"/>
    <w:rsid w:val="00BF30E7"/>
    <w:rsid w:val="00BF4501"/>
    <w:rsid w:val="00BF4A5C"/>
    <w:rsid w:val="00BF55AA"/>
    <w:rsid w:val="00BF577C"/>
    <w:rsid w:val="00BF6B05"/>
    <w:rsid w:val="00BF6FF9"/>
    <w:rsid w:val="00BF760F"/>
    <w:rsid w:val="00BF7E46"/>
    <w:rsid w:val="00C00400"/>
    <w:rsid w:val="00C00407"/>
    <w:rsid w:val="00C00A8D"/>
    <w:rsid w:val="00C01069"/>
    <w:rsid w:val="00C01101"/>
    <w:rsid w:val="00C01783"/>
    <w:rsid w:val="00C01A37"/>
    <w:rsid w:val="00C02378"/>
    <w:rsid w:val="00C02D08"/>
    <w:rsid w:val="00C032CC"/>
    <w:rsid w:val="00C0331B"/>
    <w:rsid w:val="00C03342"/>
    <w:rsid w:val="00C0344E"/>
    <w:rsid w:val="00C03E04"/>
    <w:rsid w:val="00C044AA"/>
    <w:rsid w:val="00C047C5"/>
    <w:rsid w:val="00C04960"/>
    <w:rsid w:val="00C05328"/>
    <w:rsid w:val="00C054CB"/>
    <w:rsid w:val="00C059CE"/>
    <w:rsid w:val="00C05F83"/>
    <w:rsid w:val="00C06108"/>
    <w:rsid w:val="00C07E78"/>
    <w:rsid w:val="00C07EB3"/>
    <w:rsid w:val="00C109FD"/>
    <w:rsid w:val="00C11B9B"/>
    <w:rsid w:val="00C11BF3"/>
    <w:rsid w:val="00C11ECD"/>
    <w:rsid w:val="00C1205A"/>
    <w:rsid w:val="00C12757"/>
    <w:rsid w:val="00C12851"/>
    <w:rsid w:val="00C131BC"/>
    <w:rsid w:val="00C13ACA"/>
    <w:rsid w:val="00C13E61"/>
    <w:rsid w:val="00C14377"/>
    <w:rsid w:val="00C14DC6"/>
    <w:rsid w:val="00C14E91"/>
    <w:rsid w:val="00C16CE8"/>
    <w:rsid w:val="00C16E05"/>
    <w:rsid w:val="00C1713E"/>
    <w:rsid w:val="00C17246"/>
    <w:rsid w:val="00C178B1"/>
    <w:rsid w:val="00C20786"/>
    <w:rsid w:val="00C20F12"/>
    <w:rsid w:val="00C20FD6"/>
    <w:rsid w:val="00C215E1"/>
    <w:rsid w:val="00C21701"/>
    <w:rsid w:val="00C22DCF"/>
    <w:rsid w:val="00C24518"/>
    <w:rsid w:val="00C247B5"/>
    <w:rsid w:val="00C24C5F"/>
    <w:rsid w:val="00C250B8"/>
    <w:rsid w:val="00C25AF6"/>
    <w:rsid w:val="00C25CC0"/>
    <w:rsid w:val="00C2609A"/>
    <w:rsid w:val="00C26DD1"/>
    <w:rsid w:val="00C26E89"/>
    <w:rsid w:val="00C27644"/>
    <w:rsid w:val="00C3151E"/>
    <w:rsid w:val="00C326BB"/>
    <w:rsid w:val="00C326D4"/>
    <w:rsid w:val="00C33E55"/>
    <w:rsid w:val="00C34806"/>
    <w:rsid w:val="00C35743"/>
    <w:rsid w:val="00C3601F"/>
    <w:rsid w:val="00C36FCD"/>
    <w:rsid w:val="00C40118"/>
    <w:rsid w:val="00C40309"/>
    <w:rsid w:val="00C40B5A"/>
    <w:rsid w:val="00C417F1"/>
    <w:rsid w:val="00C41C6F"/>
    <w:rsid w:val="00C41EF7"/>
    <w:rsid w:val="00C4231D"/>
    <w:rsid w:val="00C4277F"/>
    <w:rsid w:val="00C42DBB"/>
    <w:rsid w:val="00C43A50"/>
    <w:rsid w:val="00C44193"/>
    <w:rsid w:val="00C44669"/>
    <w:rsid w:val="00C4486D"/>
    <w:rsid w:val="00C45237"/>
    <w:rsid w:val="00C45406"/>
    <w:rsid w:val="00C45568"/>
    <w:rsid w:val="00C46631"/>
    <w:rsid w:val="00C46BE3"/>
    <w:rsid w:val="00C4731F"/>
    <w:rsid w:val="00C5017E"/>
    <w:rsid w:val="00C50863"/>
    <w:rsid w:val="00C5089A"/>
    <w:rsid w:val="00C50A48"/>
    <w:rsid w:val="00C528F9"/>
    <w:rsid w:val="00C52E8F"/>
    <w:rsid w:val="00C53308"/>
    <w:rsid w:val="00C5344F"/>
    <w:rsid w:val="00C53DCE"/>
    <w:rsid w:val="00C54141"/>
    <w:rsid w:val="00C543F5"/>
    <w:rsid w:val="00C546BA"/>
    <w:rsid w:val="00C547E8"/>
    <w:rsid w:val="00C54D51"/>
    <w:rsid w:val="00C55B65"/>
    <w:rsid w:val="00C55E01"/>
    <w:rsid w:val="00C55E58"/>
    <w:rsid w:val="00C568A4"/>
    <w:rsid w:val="00C569AC"/>
    <w:rsid w:val="00C56D63"/>
    <w:rsid w:val="00C571A3"/>
    <w:rsid w:val="00C57352"/>
    <w:rsid w:val="00C57490"/>
    <w:rsid w:val="00C5780D"/>
    <w:rsid w:val="00C61B72"/>
    <w:rsid w:val="00C624FE"/>
    <w:rsid w:val="00C632CB"/>
    <w:rsid w:val="00C63476"/>
    <w:rsid w:val="00C6372A"/>
    <w:rsid w:val="00C63BFA"/>
    <w:rsid w:val="00C64071"/>
    <w:rsid w:val="00C64079"/>
    <w:rsid w:val="00C64240"/>
    <w:rsid w:val="00C645B6"/>
    <w:rsid w:val="00C64A78"/>
    <w:rsid w:val="00C64E7D"/>
    <w:rsid w:val="00C64F39"/>
    <w:rsid w:val="00C6548F"/>
    <w:rsid w:val="00C6581E"/>
    <w:rsid w:val="00C6649C"/>
    <w:rsid w:val="00C66758"/>
    <w:rsid w:val="00C669E1"/>
    <w:rsid w:val="00C70531"/>
    <w:rsid w:val="00C70B23"/>
    <w:rsid w:val="00C73A0D"/>
    <w:rsid w:val="00C747FA"/>
    <w:rsid w:val="00C7506A"/>
    <w:rsid w:val="00C75253"/>
    <w:rsid w:val="00C75719"/>
    <w:rsid w:val="00C76804"/>
    <w:rsid w:val="00C76A2D"/>
    <w:rsid w:val="00C77465"/>
    <w:rsid w:val="00C779B4"/>
    <w:rsid w:val="00C8024E"/>
    <w:rsid w:val="00C80653"/>
    <w:rsid w:val="00C81228"/>
    <w:rsid w:val="00C81248"/>
    <w:rsid w:val="00C81952"/>
    <w:rsid w:val="00C81B74"/>
    <w:rsid w:val="00C81DA2"/>
    <w:rsid w:val="00C83583"/>
    <w:rsid w:val="00C8467B"/>
    <w:rsid w:val="00C84954"/>
    <w:rsid w:val="00C85B2B"/>
    <w:rsid w:val="00C8614B"/>
    <w:rsid w:val="00C86376"/>
    <w:rsid w:val="00C87E70"/>
    <w:rsid w:val="00C87E89"/>
    <w:rsid w:val="00C90128"/>
    <w:rsid w:val="00C906F4"/>
    <w:rsid w:val="00C907D9"/>
    <w:rsid w:val="00C90925"/>
    <w:rsid w:val="00C90F5C"/>
    <w:rsid w:val="00C916FE"/>
    <w:rsid w:val="00C91AED"/>
    <w:rsid w:val="00C91D26"/>
    <w:rsid w:val="00C9235A"/>
    <w:rsid w:val="00C923FE"/>
    <w:rsid w:val="00C925A5"/>
    <w:rsid w:val="00C938A4"/>
    <w:rsid w:val="00C939CB"/>
    <w:rsid w:val="00C93AA2"/>
    <w:rsid w:val="00C94DFF"/>
    <w:rsid w:val="00C94FD7"/>
    <w:rsid w:val="00C9546A"/>
    <w:rsid w:val="00C956A6"/>
    <w:rsid w:val="00C95ADF"/>
    <w:rsid w:val="00C960D4"/>
    <w:rsid w:val="00C961DA"/>
    <w:rsid w:val="00C96C67"/>
    <w:rsid w:val="00C96E10"/>
    <w:rsid w:val="00CA1906"/>
    <w:rsid w:val="00CA1A43"/>
    <w:rsid w:val="00CA2383"/>
    <w:rsid w:val="00CA2667"/>
    <w:rsid w:val="00CA3102"/>
    <w:rsid w:val="00CA37A4"/>
    <w:rsid w:val="00CA4BBE"/>
    <w:rsid w:val="00CA578B"/>
    <w:rsid w:val="00CA5A9A"/>
    <w:rsid w:val="00CA6086"/>
    <w:rsid w:val="00CA6512"/>
    <w:rsid w:val="00CA6C24"/>
    <w:rsid w:val="00CA6C44"/>
    <w:rsid w:val="00CA7175"/>
    <w:rsid w:val="00CA751E"/>
    <w:rsid w:val="00CA7AB7"/>
    <w:rsid w:val="00CA7BC5"/>
    <w:rsid w:val="00CA7DA8"/>
    <w:rsid w:val="00CA7DC4"/>
    <w:rsid w:val="00CB044D"/>
    <w:rsid w:val="00CB05FC"/>
    <w:rsid w:val="00CB06BC"/>
    <w:rsid w:val="00CB0B87"/>
    <w:rsid w:val="00CB0C90"/>
    <w:rsid w:val="00CB0FE0"/>
    <w:rsid w:val="00CB172F"/>
    <w:rsid w:val="00CB180E"/>
    <w:rsid w:val="00CB1852"/>
    <w:rsid w:val="00CB2244"/>
    <w:rsid w:val="00CB2A8E"/>
    <w:rsid w:val="00CB354B"/>
    <w:rsid w:val="00CB3596"/>
    <w:rsid w:val="00CB36AF"/>
    <w:rsid w:val="00CB3C57"/>
    <w:rsid w:val="00CB3C78"/>
    <w:rsid w:val="00CB445F"/>
    <w:rsid w:val="00CB4502"/>
    <w:rsid w:val="00CB67B4"/>
    <w:rsid w:val="00CB72D7"/>
    <w:rsid w:val="00CB7787"/>
    <w:rsid w:val="00CB7987"/>
    <w:rsid w:val="00CC058C"/>
    <w:rsid w:val="00CC2086"/>
    <w:rsid w:val="00CC2301"/>
    <w:rsid w:val="00CC3029"/>
    <w:rsid w:val="00CC3564"/>
    <w:rsid w:val="00CC44DF"/>
    <w:rsid w:val="00CC45D5"/>
    <w:rsid w:val="00CC4B35"/>
    <w:rsid w:val="00CC4C64"/>
    <w:rsid w:val="00CC4F8F"/>
    <w:rsid w:val="00CC50C8"/>
    <w:rsid w:val="00CC5400"/>
    <w:rsid w:val="00CC5C6B"/>
    <w:rsid w:val="00CC657F"/>
    <w:rsid w:val="00CC6839"/>
    <w:rsid w:val="00CC7233"/>
    <w:rsid w:val="00CC7F16"/>
    <w:rsid w:val="00CD00AA"/>
    <w:rsid w:val="00CD0180"/>
    <w:rsid w:val="00CD02E8"/>
    <w:rsid w:val="00CD0988"/>
    <w:rsid w:val="00CD1447"/>
    <w:rsid w:val="00CD327F"/>
    <w:rsid w:val="00CD3418"/>
    <w:rsid w:val="00CD3EA1"/>
    <w:rsid w:val="00CD4053"/>
    <w:rsid w:val="00CD431C"/>
    <w:rsid w:val="00CD45F3"/>
    <w:rsid w:val="00CD4930"/>
    <w:rsid w:val="00CD60DB"/>
    <w:rsid w:val="00CD69DD"/>
    <w:rsid w:val="00CD7B7D"/>
    <w:rsid w:val="00CE0F26"/>
    <w:rsid w:val="00CE16EA"/>
    <w:rsid w:val="00CE2135"/>
    <w:rsid w:val="00CE21F6"/>
    <w:rsid w:val="00CE2A8D"/>
    <w:rsid w:val="00CE3290"/>
    <w:rsid w:val="00CE54B4"/>
    <w:rsid w:val="00CE668A"/>
    <w:rsid w:val="00CF0E01"/>
    <w:rsid w:val="00CF0E49"/>
    <w:rsid w:val="00CF10F4"/>
    <w:rsid w:val="00CF13BD"/>
    <w:rsid w:val="00CF1725"/>
    <w:rsid w:val="00CF178F"/>
    <w:rsid w:val="00CF2357"/>
    <w:rsid w:val="00CF23DC"/>
    <w:rsid w:val="00CF25B1"/>
    <w:rsid w:val="00CF3B45"/>
    <w:rsid w:val="00CF3CFB"/>
    <w:rsid w:val="00CF5C95"/>
    <w:rsid w:val="00CF67D8"/>
    <w:rsid w:val="00CF6B19"/>
    <w:rsid w:val="00CF73EF"/>
    <w:rsid w:val="00CF78E4"/>
    <w:rsid w:val="00CF7C14"/>
    <w:rsid w:val="00D0015F"/>
    <w:rsid w:val="00D002E0"/>
    <w:rsid w:val="00D019AD"/>
    <w:rsid w:val="00D01AAB"/>
    <w:rsid w:val="00D01CEA"/>
    <w:rsid w:val="00D030C8"/>
    <w:rsid w:val="00D03145"/>
    <w:rsid w:val="00D03BF1"/>
    <w:rsid w:val="00D06FF9"/>
    <w:rsid w:val="00D07263"/>
    <w:rsid w:val="00D0799A"/>
    <w:rsid w:val="00D07D06"/>
    <w:rsid w:val="00D1089B"/>
    <w:rsid w:val="00D112DC"/>
    <w:rsid w:val="00D1144C"/>
    <w:rsid w:val="00D11674"/>
    <w:rsid w:val="00D16210"/>
    <w:rsid w:val="00D16245"/>
    <w:rsid w:val="00D164D1"/>
    <w:rsid w:val="00D17A50"/>
    <w:rsid w:val="00D20103"/>
    <w:rsid w:val="00D2060C"/>
    <w:rsid w:val="00D2115C"/>
    <w:rsid w:val="00D2166B"/>
    <w:rsid w:val="00D21BF6"/>
    <w:rsid w:val="00D21C7A"/>
    <w:rsid w:val="00D21F6C"/>
    <w:rsid w:val="00D22015"/>
    <w:rsid w:val="00D22223"/>
    <w:rsid w:val="00D22B35"/>
    <w:rsid w:val="00D2324B"/>
    <w:rsid w:val="00D235A1"/>
    <w:rsid w:val="00D235B9"/>
    <w:rsid w:val="00D23B1A"/>
    <w:rsid w:val="00D23CD0"/>
    <w:rsid w:val="00D2503E"/>
    <w:rsid w:val="00D25287"/>
    <w:rsid w:val="00D264B7"/>
    <w:rsid w:val="00D26F1D"/>
    <w:rsid w:val="00D2770E"/>
    <w:rsid w:val="00D30037"/>
    <w:rsid w:val="00D31D1C"/>
    <w:rsid w:val="00D321F8"/>
    <w:rsid w:val="00D321FF"/>
    <w:rsid w:val="00D32663"/>
    <w:rsid w:val="00D32FA5"/>
    <w:rsid w:val="00D33763"/>
    <w:rsid w:val="00D33FD6"/>
    <w:rsid w:val="00D34BCC"/>
    <w:rsid w:val="00D34C31"/>
    <w:rsid w:val="00D34FDE"/>
    <w:rsid w:val="00D35129"/>
    <w:rsid w:val="00D36943"/>
    <w:rsid w:val="00D36A01"/>
    <w:rsid w:val="00D37756"/>
    <w:rsid w:val="00D4041B"/>
    <w:rsid w:val="00D40E87"/>
    <w:rsid w:val="00D41365"/>
    <w:rsid w:val="00D417EB"/>
    <w:rsid w:val="00D41D19"/>
    <w:rsid w:val="00D41D3B"/>
    <w:rsid w:val="00D436D6"/>
    <w:rsid w:val="00D44175"/>
    <w:rsid w:val="00D442B6"/>
    <w:rsid w:val="00D4503D"/>
    <w:rsid w:val="00D45662"/>
    <w:rsid w:val="00D45779"/>
    <w:rsid w:val="00D45AAC"/>
    <w:rsid w:val="00D4712E"/>
    <w:rsid w:val="00D47434"/>
    <w:rsid w:val="00D474AA"/>
    <w:rsid w:val="00D47973"/>
    <w:rsid w:val="00D47CC3"/>
    <w:rsid w:val="00D47EBB"/>
    <w:rsid w:val="00D5059F"/>
    <w:rsid w:val="00D5081B"/>
    <w:rsid w:val="00D509F8"/>
    <w:rsid w:val="00D51626"/>
    <w:rsid w:val="00D520DF"/>
    <w:rsid w:val="00D523D4"/>
    <w:rsid w:val="00D526E0"/>
    <w:rsid w:val="00D526F6"/>
    <w:rsid w:val="00D52C03"/>
    <w:rsid w:val="00D53A0F"/>
    <w:rsid w:val="00D54611"/>
    <w:rsid w:val="00D54852"/>
    <w:rsid w:val="00D54D5B"/>
    <w:rsid w:val="00D550B3"/>
    <w:rsid w:val="00D55142"/>
    <w:rsid w:val="00D5587F"/>
    <w:rsid w:val="00D55C57"/>
    <w:rsid w:val="00D55E89"/>
    <w:rsid w:val="00D56991"/>
    <w:rsid w:val="00D56BB9"/>
    <w:rsid w:val="00D56C22"/>
    <w:rsid w:val="00D57108"/>
    <w:rsid w:val="00D57698"/>
    <w:rsid w:val="00D57BBF"/>
    <w:rsid w:val="00D60902"/>
    <w:rsid w:val="00D61887"/>
    <w:rsid w:val="00D61DE6"/>
    <w:rsid w:val="00D63931"/>
    <w:rsid w:val="00D65E4C"/>
    <w:rsid w:val="00D66502"/>
    <w:rsid w:val="00D66A96"/>
    <w:rsid w:val="00D66AE6"/>
    <w:rsid w:val="00D67074"/>
    <w:rsid w:val="00D70D5E"/>
    <w:rsid w:val="00D71E4A"/>
    <w:rsid w:val="00D720A5"/>
    <w:rsid w:val="00D722D0"/>
    <w:rsid w:val="00D730C8"/>
    <w:rsid w:val="00D74164"/>
    <w:rsid w:val="00D74861"/>
    <w:rsid w:val="00D74A92"/>
    <w:rsid w:val="00D750E1"/>
    <w:rsid w:val="00D75C9C"/>
    <w:rsid w:val="00D76637"/>
    <w:rsid w:val="00D76710"/>
    <w:rsid w:val="00D767B6"/>
    <w:rsid w:val="00D775D7"/>
    <w:rsid w:val="00D779F7"/>
    <w:rsid w:val="00D77ABF"/>
    <w:rsid w:val="00D77B6A"/>
    <w:rsid w:val="00D77BBE"/>
    <w:rsid w:val="00D80180"/>
    <w:rsid w:val="00D80213"/>
    <w:rsid w:val="00D80819"/>
    <w:rsid w:val="00D8109A"/>
    <w:rsid w:val="00D8130A"/>
    <w:rsid w:val="00D831A4"/>
    <w:rsid w:val="00D850D7"/>
    <w:rsid w:val="00D85275"/>
    <w:rsid w:val="00D865B5"/>
    <w:rsid w:val="00D87092"/>
    <w:rsid w:val="00D87ACC"/>
    <w:rsid w:val="00D901DB"/>
    <w:rsid w:val="00D90788"/>
    <w:rsid w:val="00D907FD"/>
    <w:rsid w:val="00D91C80"/>
    <w:rsid w:val="00D91F9B"/>
    <w:rsid w:val="00D9234A"/>
    <w:rsid w:val="00D923ED"/>
    <w:rsid w:val="00D92A4A"/>
    <w:rsid w:val="00D92B8B"/>
    <w:rsid w:val="00D92E37"/>
    <w:rsid w:val="00D93657"/>
    <w:rsid w:val="00D93E39"/>
    <w:rsid w:val="00D9414B"/>
    <w:rsid w:val="00D96AB5"/>
    <w:rsid w:val="00D96C3B"/>
    <w:rsid w:val="00D971E8"/>
    <w:rsid w:val="00D97261"/>
    <w:rsid w:val="00DA023A"/>
    <w:rsid w:val="00DA03E3"/>
    <w:rsid w:val="00DA1E4E"/>
    <w:rsid w:val="00DA2018"/>
    <w:rsid w:val="00DA32B4"/>
    <w:rsid w:val="00DA3D1F"/>
    <w:rsid w:val="00DA3D46"/>
    <w:rsid w:val="00DA49D9"/>
    <w:rsid w:val="00DA4FE5"/>
    <w:rsid w:val="00DA68D2"/>
    <w:rsid w:val="00DA7D39"/>
    <w:rsid w:val="00DB012A"/>
    <w:rsid w:val="00DB0B96"/>
    <w:rsid w:val="00DB29FF"/>
    <w:rsid w:val="00DB3189"/>
    <w:rsid w:val="00DB34D7"/>
    <w:rsid w:val="00DB352F"/>
    <w:rsid w:val="00DB3D59"/>
    <w:rsid w:val="00DB419B"/>
    <w:rsid w:val="00DB437B"/>
    <w:rsid w:val="00DB44A5"/>
    <w:rsid w:val="00DB4FD7"/>
    <w:rsid w:val="00DB5130"/>
    <w:rsid w:val="00DB5280"/>
    <w:rsid w:val="00DB6269"/>
    <w:rsid w:val="00DB6371"/>
    <w:rsid w:val="00DB6494"/>
    <w:rsid w:val="00DB65B6"/>
    <w:rsid w:val="00DB6B7F"/>
    <w:rsid w:val="00DB730E"/>
    <w:rsid w:val="00DB7EB2"/>
    <w:rsid w:val="00DC0368"/>
    <w:rsid w:val="00DC04F6"/>
    <w:rsid w:val="00DC1701"/>
    <w:rsid w:val="00DC1E7C"/>
    <w:rsid w:val="00DC32DD"/>
    <w:rsid w:val="00DC34CF"/>
    <w:rsid w:val="00DC363A"/>
    <w:rsid w:val="00DC469D"/>
    <w:rsid w:val="00DC4A64"/>
    <w:rsid w:val="00DC5145"/>
    <w:rsid w:val="00DC59A7"/>
    <w:rsid w:val="00DC612D"/>
    <w:rsid w:val="00DC658A"/>
    <w:rsid w:val="00DC6758"/>
    <w:rsid w:val="00DC6D32"/>
    <w:rsid w:val="00DC7CE0"/>
    <w:rsid w:val="00DC7D8A"/>
    <w:rsid w:val="00DC7E90"/>
    <w:rsid w:val="00DC7F9E"/>
    <w:rsid w:val="00DD081F"/>
    <w:rsid w:val="00DD0A30"/>
    <w:rsid w:val="00DD0BBE"/>
    <w:rsid w:val="00DD277C"/>
    <w:rsid w:val="00DD30B7"/>
    <w:rsid w:val="00DD338B"/>
    <w:rsid w:val="00DD3B54"/>
    <w:rsid w:val="00DD4300"/>
    <w:rsid w:val="00DD4804"/>
    <w:rsid w:val="00DD4D2E"/>
    <w:rsid w:val="00DD596A"/>
    <w:rsid w:val="00DD5A03"/>
    <w:rsid w:val="00DD64BD"/>
    <w:rsid w:val="00DD6ACD"/>
    <w:rsid w:val="00DD6C7B"/>
    <w:rsid w:val="00DD6C8A"/>
    <w:rsid w:val="00DD7F70"/>
    <w:rsid w:val="00DE2149"/>
    <w:rsid w:val="00DE2A48"/>
    <w:rsid w:val="00DE36AB"/>
    <w:rsid w:val="00DE3F92"/>
    <w:rsid w:val="00DE3FCF"/>
    <w:rsid w:val="00DE40E9"/>
    <w:rsid w:val="00DE4C45"/>
    <w:rsid w:val="00DE5069"/>
    <w:rsid w:val="00DE565F"/>
    <w:rsid w:val="00DE6409"/>
    <w:rsid w:val="00DE6C14"/>
    <w:rsid w:val="00DE70AA"/>
    <w:rsid w:val="00DE731D"/>
    <w:rsid w:val="00DE7B5E"/>
    <w:rsid w:val="00DF0120"/>
    <w:rsid w:val="00DF0981"/>
    <w:rsid w:val="00DF162D"/>
    <w:rsid w:val="00DF18DA"/>
    <w:rsid w:val="00DF26DA"/>
    <w:rsid w:val="00DF26E6"/>
    <w:rsid w:val="00DF2A20"/>
    <w:rsid w:val="00DF2B86"/>
    <w:rsid w:val="00DF36F4"/>
    <w:rsid w:val="00DF5040"/>
    <w:rsid w:val="00DF5C25"/>
    <w:rsid w:val="00DF618A"/>
    <w:rsid w:val="00DF64BB"/>
    <w:rsid w:val="00DF7489"/>
    <w:rsid w:val="00DF7633"/>
    <w:rsid w:val="00E00033"/>
    <w:rsid w:val="00E010CE"/>
    <w:rsid w:val="00E01726"/>
    <w:rsid w:val="00E01AF5"/>
    <w:rsid w:val="00E01DC2"/>
    <w:rsid w:val="00E021F7"/>
    <w:rsid w:val="00E022E0"/>
    <w:rsid w:val="00E02E7A"/>
    <w:rsid w:val="00E04463"/>
    <w:rsid w:val="00E0488A"/>
    <w:rsid w:val="00E04CD1"/>
    <w:rsid w:val="00E05CE6"/>
    <w:rsid w:val="00E0611E"/>
    <w:rsid w:val="00E06F07"/>
    <w:rsid w:val="00E078B0"/>
    <w:rsid w:val="00E07951"/>
    <w:rsid w:val="00E07CDA"/>
    <w:rsid w:val="00E101D8"/>
    <w:rsid w:val="00E10A58"/>
    <w:rsid w:val="00E10E49"/>
    <w:rsid w:val="00E11AE8"/>
    <w:rsid w:val="00E11D2B"/>
    <w:rsid w:val="00E12A7D"/>
    <w:rsid w:val="00E1305E"/>
    <w:rsid w:val="00E13B81"/>
    <w:rsid w:val="00E13DBF"/>
    <w:rsid w:val="00E143DB"/>
    <w:rsid w:val="00E16163"/>
    <w:rsid w:val="00E16F68"/>
    <w:rsid w:val="00E17017"/>
    <w:rsid w:val="00E17551"/>
    <w:rsid w:val="00E201F2"/>
    <w:rsid w:val="00E206DE"/>
    <w:rsid w:val="00E2088A"/>
    <w:rsid w:val="00E20D45"/>
    <w:rsid w:val="00E2101E"/>
    <w:rsid w:val="00E2217F"/>
    <w:rsid w:val="00E22526"/>
    <w:rsid w:val="00E229F4"/>
    <w:rsid w:val="00E22D1D"/>
    <w:rsid w:val="00E23282"/>
    <w:rsid w:val="00E2433F"/>
    <w:rsid w:val="00E24A3B"/>
    <w:rsid w:val="00E24DC0"/>
    <w:rsid w:val="00E24EC1"/>
    <w:rsid w:val="00E25201"/>
    <w:rsid w:val="00E2521B"/>
    <w:rsid w:val="00E2545A"/>
    <w:rsid w:val="00E26050"/>
    <w:rsid w:val="00E2627D"/>
    <w:rsid w:val="00E2632B"/>
    <w:rsid w:val="00E26730"/>
    <w:rsid w:val="00E26916"/>
    <w:rsid w:val="00E27C86"/>
    <w:rsid w:val="00E27D62"/>
    <w:rsid w:val="00E27E76"/>
    <w:rsid w:val="00E308A5"/>
    <w:rsid w:val="00E30CA4"/>
    <w:rsid w:val="00E3150F"/>
    <w:rsid w:val="00E32F0C"/>
    <w:rsid w:val="00E33180"/>
    <w:rsid w:val="00E33355"/>
    <w:rsid w:val="00E339C0"/>
    <w:rsid w:val="00E340F2"/>
    <w:rsid w:val="00E3435B"/>
    <w:rsid w:val="00E3444D"/>
    <w:rsid w:val="00E35536"/>
    <w:rsid w:val="00E360C7"/>
    <w:rsid w:val="00E37328"/>
    <w:rsid w:val="00E40879"/>
    <w:rsid w:val="00E42665"/>
    <w:rsid w:val="00E428FF"/>
    <w:rsid w:val="00E42984"/>
    <w:rsid w:val="00E42B1A"/>
    <w:rsid w:val="00E42BBD"/>
    <w:rsid w:val="00E4512C"/>
    <w:rsid w:val="00E45448"/>
    <w:rsid w:val="00E459B9"/>
    <w:rsid w:val="00E45C02"/>
    <w:rsid w:val="00E45F6D"/>
    <w:rsid w:val="00E46182"/>
    <w:rsid w:val="00E461F4"/>
    <w:rsid w:val="00E466A4"/>
    <w:rsid w:val="00E46CCD"/>
    <w:rsid w:val="00E46D11"/>
    <w:rsid w:val="00E46D7F"/>
    <w:rsid w:val="00E47C1A"/>
    <w:rsid w:val="00E47F9D"/>
    <w:rsid w:val="00E5009C"/>
    <w:rsid w:val="00E50B70"/>
    <w:rsid w:val="00E50DA6"/>
    <w:rsid w:val="00E51BA6"/>
    <w:rsid w:val="00E524A1"/>
    <w:rsid w:val="00E5278B"/>
    <w:rsid w:val="00E53B85"/>
    <w:rsid w:val="00E53FDE"/>
    <w:rsid w:val="00E5402F"/>
    <w:rsid w:val="00E54084"/>
    <w:rsid w:val="00E54131"/>
    <w:rsid w:val="00E55241"/>
    <w:rsid w:val="00E56891"/>
    <w:rsid w:val="00E56F70"/>
    <w:rsid w:val="00E57CDF"/>
    <w:rsid w:val="00E6003B"/>
    <w:rsid w:val="00E60CD2"/>
    <w:rsid w:val="00E61202"/>
    <w:rsid w:val="00E615D2"/>
    <w:rsid w:val="00E61791"/>
    <w:rsid w:val="00E62198"/>
    <w:rsid w:val="00E6290E"/>
    <w:rsid w:val="00E62B58"/>
    <w:rsid w:val="00E62C84"/>
    <w:rsid w:val="00E63221"/>
    <w:rsid w:val="00E6443B"/>
    <w:rsid w:val="00E6445C"/>
    <w:rsid w:val="00E6526E"/>
    <w:rsid w:val="00E6588D"/>
    <w:rsid w:val="00E6607F"/>
    <w:rsid w:val="00E66432"/>
    <w:rsid w:val="00E66CE1"/>
    <w:rsid w:val="00E66E00"/>
    <w:rsid w:val="00E678F7"/>
    <w:rsid w:val="00E6793A"/>
    <w:rsid w:val="00E67C45"/>
    <w:rsid w:val="00E67D88"/>
    <w:rsid w:val="00E71003"/>
    <w:rsid w:val="00E71762"/>
    <w:rsid w:val="00E71CDB"/>
    <w:rsid w:val="00E71D97"/>
    <w:rsid w:val="00E720C4"/>
    <w:rsid w:val="00E72D00"/>
    <w:rsid w:val="00E72F04"/>
    <w:rsid w:val="00E73305"/>
    <w:rsid w:val="00E73820"/>
    <w:rsid w:val="00E74019"/>
    <w:rsid w:val="00E7523F"/>
    <w:rsid w:val="00E752A7"/>
    <w:rsid w:val="00E7563B"/>
    <w:rsid w:val="00E7564C"/>
    <w:rsid w:val="00E75A2D"/>
    <w:rsid w:val="00E75B3A"/>
    <w:rsid w:val="00E75DF4"/>
    <w:rsid w:val="00E76215"/>
    <w:rsid w:val="00E762D9"/>
    <w:rsid w:val="00E765CB"/>
    <w:rsid w:val="00E76A21"/>
    <w:rsid w:val="00E76C3A"/>
    <w:rsid w:val="00E770B8"/>
    <w:rsid w:val="00E77B4B"/>
    <w:rsid w:val="00E808CF"/>
    <w:rsid w:val="00E81081"/>
    <w:rsid w:val="00E81E07"/>
    <w:rsid w:val="00E82634"/>
    <w:rsid w:val="00E82642"/>
    <w:rsid w:val="00E83E16"/>
    <w:rsid w:val="00E83F0D"/>
    <w:rsid w:val="00E854E2"/>
    <w:rsid w:val="00E85562"/>
    <w:rsid w:val="00E86274"/>
    <w:rsid w:val="00E86475"/>
    <w:rsid w:val="00E86736"/>
    <w:rsid w:val="00E8729C"/>
    <w:rsid w:val="00E87820"/>
    <w:rsid w:val="00E87927"/>
    <w:rsid w:val="00E879B7"/>
    <w:rsid w:val="00E903CA"/>
    <w:rsid w:val="00E919BB"/>
    <w:rsid w:val="00E91E07"/>
    <w:rsid w:val="00E91FFE"/>
    <w:rsid w:val="00E921A4"/>
    <w:rsid w:val="00E92381"/>
    <w:rsid w:val="00E9243F"/>
    <w:rsid w:val="00E9290B"/>
    <w:rsid w:val="00E931E3"/>
    <w:rsid w:val="00E933B9"/>
    <w:rsid w:val="00E93511"/>
    <w:rsid w:val="00E93990"/>
    <w:rsid w:val="00E93BB5"/>
    <w:rsid w:val="00E94541"/>
    <w:rsid w:val="00E94727"/>
    <w:rsid w:val="00E94ACD"/>
    <w:rsid w:val="00E94BAA"/>
    <w:rsid w:val="00E94D27"/>
    <w:rsid w:val="00E9673F"/>
    <w:rsid w:val="00E96EF6"/>
    <w:rsid w:val="00E96F5D"/>
    <w:rsid w:val="00E97A9C"/>
    <w:rsid w:val="00EA0638"/>
    <w:rsid w:val="00EA0AD8"/>
    <w:rsid w:val="00EA0AFF"/>
    <w:rsid w:val="00EA146C"/>
    <w:rsid w:val="00EA1C76"/>
    <w:rsid w:val="00EA297D"/>
    <w:rsid w:val="00EA3A87"/>
    <w:rsid w:val="00EA3B09"/>
    <w:rsid w:val="00EA3E3C"/>
    <w:rsid w:val="00EA3E78"/>
    <w:rsid w:val="00EA4417"/>
    <w:rsid w:val="00EA45BE"/>
    <w:rsid w:val="00EA4AF1"/>
    <w:rsid w:val="00EA6931"/>
    <w:rsid w:val="00EA6973"/>
    <w:rsid w:val="00EA6ACE"/>
    <w:rsid w:val="00EA6B66"/>
    <w:rsid w:val="00EA7036"/>
    <w:rsid w:val="00EA7D0F"/>
    <w:rsid w:val="00EB0126"/>
    <w:rsid w:val="00EB0368"/>
    <w:rsid w:val="00EB0852"/>
    <w:rsid w:val="00EB100B"/>
    <w:rsid w:val="00EB194A"/>
    <w:rsid w:val="00EB20B0"/>
    <w:rsid w:val="00EB2650"/>
    <w:rsid w:val="00EB2750"/>
    <w:rsid w:val="00EB2BF6"/>
    <w:rsid w:val="00EB2E10"/>
    <w:rsid w:val="00EB3125"/>
    <w:rsid w:val="00EB48EF"/>
    <w:rsid w:val="00EB517E"/>
    <w:rsid w:val="00EB5548"/>
    <w:rsid w:val="00EB566B"/>
    <w:rsid w:val="00EB65B3"/>
    <w:rsid w:val="00EB66D4"/>
    <w:rsid w:val="00EB67DC"/>
    <w:rsid w:val="00EC0BAF"/>
    <w:rsid w:val="00EC0C0A"/>
    <w:rsid w:val="00EC1FE3"/>
    <w:rsid w:val="00EC2873"/>
    <w:rsid w:val="00EC2A02"/>
    <w:rsid w:val="00EC354F"/>
    <w:rsid w:val="00EC3DCA"/>
    <w:rsid w:val="00EC45D3"/>
    <w:rsid w:val="00EC5544"/>
    <w:rsid w:val="00EC557F"/>
    <w:rsid w:val="00EC56CB"/>
    <w:rsid w:val="00EC5F56"/>
    <w:rsid w:val="00EC6220"/>
    <w:rsid w:val="00EC6266"/>
    <w:rsid w:val="00EC79B4"/>
    <w:rsid w:val="00EC7C52"/>
    <w:rsid w:val="00EC7C8A"/>
    <w:rsid w:val="00ED1487"/>
    <w:rsid w:val="00ED1A57"/>
    <w:rsid w:val="00ED24AC"/>
    <w:rsid w:val="00ED3704"/>
    <w:rsid w:val="00ED4266"/>
    <w:rsid w:val="00ED4982"/>
    <w:rsid w:val="00ED5843"/>
    <w:rsid w:val="00ED5EDF"/>
    <w:rsid w:val="00ED6D8F"/>
    <w:rsid w:val="00ED6E82"/>
    <w:rsid w:val="00ED755F"/>
    <w:rsid w:val="00ED758B"/>
    <w:rsid w:val="00EE08AC"/>
    <w:rsid w:val="00EE0FFE"/>
    <w:rsid w:val="00EE1D21"/>
    <w:rsid w:val="00EE20DA"/>
    <w:rsid w:val="00EE30D3"/>
    <w:rsid w:val="00EE31FA"/>
    <w:rsid w:val="00EE35D1"/>
    <w:rsid w:val="00EE35D3"/>
    <w:rsid w:val="00EE35DD"/>
    <w:rsid w:val="00EE396C"/>
    <w:rsid w:val="00EE42FD"/>
    <w:rsid w:val="00EE4F71"/>
    <w:rsid w:val="00EE5142"/>
    <w:rsid w:val="00EE5190"/>
    <w:rsid w:val="00EE5677"/>
    <w:rsid w:val="00EE5FEA"/>
    <w:rsid w:val="00EE683A"/>
    <w:rsid w:val="00EE6AA9"/>
    <w:rsid w:val="00EE6CB7"/>
    <w:rsid w:val="00EF056E"/>
    <w:rsid w:val="00EF0DC4"/>
    <w:rsid w:val="00EF10F2"/>
    <w:rsid w:val="00EF1252"/>
    <w:rsid w:val="00EF141B"/>
    <w:rsid w:val="00EF1D5D"/>
    <w:rsid w:val="00EF20F1"/>
    <w:rsid w:val="00EF25AF"/>
    <w:rsid w:val="00EF2E44"/>
    <w:rsid w:val="00EF3EE0"/>
    <w:rsid w:val="00EF43E3"/>
    <w:rsid w:val="00EF4BB4"/>
    <w:rsid w:val="00EF4CA9"/>
    <w:rsid w:val="00EF56F8"/>
    <w:rsid w:val="00EF5949"/>
    <w:rsid w:val="00EF6516"/>
    <w:rsid w:val="00EF69C0"/>
    <w:rsid w:val="00EF7D74"/>
    <w:rsid w:val="00EF7FDF"/>
    <w:rsid w:val="00F0003D"/>
    <w:rsid w:val="00F00D36"/>
    <w:rsid w:val="00F01996"/>
    <w:rsid w:val="00F02653"/>
    <w:rsid w:val="00F02AFC"/>
    <w:rsid w:val="00F0309A"/>
    <w:rsid w:val="00F0316C"/>
    <w:rsid w:val="00F03849"/>
    <w:rsid w:val="00F04433"/>
    <w:rsid w:val="00F04B06"/>
    <w:rsid w:val="00F04E6A"/>
    <w:rsid w:val="00F0527E"/>
    <w:rsid w:val="00F05817"/>
    <w:rsid w:val="00F0604F"/>
    <w:rsid w:val="00F077F7"/>
    <w:rsid w:val="00F07E36"/>
    <w:rsid w:val="00F10DF2"/>
    <w:rsid w:val="00F115F4"/>
    <w:rsid w:val="00F11A1B"/>
    <w:rsid w:val="00F12BD5"/>
    <w:rsid w:val="00F12E8F"/>
    <w:rsid w:val="00F134F5"/>
    <w:rsid w:val="00F135B4"/>
    <w:rsid w:val="00F13796"/>
    <w:rsid w:val="00F13CB6"/>
    <w:rsid w:val="00F14F2B"/>
    <w:rsid w:val="00F1501C"/>
    <w:rsid w:val="00F15838"/>
    <w:rsid w:val="00F15A86"/>
    <w:rsid w:val="00F160A4"/>
    <w:rsid w:val="00F1642E"/>
    <w:rsid w:val="00F167BF"/>
    <w:rsid w:val="00F167DD"/>
    <w:rsid w:val="00F16D69"/>
    <w:rsid w:val="00F16F96"/>
    <w:rsid w:val="00F20823"/>
    <w:rsid w:val="00F2104F"/>
    <w:rsid w:val="00F22945"/>
    <w:rsid w:val="00F2298C"/>
    <w:rsid w:val="00F2314F"/>
    <w:rsid w:val="00F234C7"/>
    <w:rsid w:val="00F2448F"/>
    <w:rsid w:val="00F24BC4"/>
    <w:rsid w:val="00F251FD"/>
    <w:rsid w:val="00F253CF"/>
    <w:rsid w:val="00F25993"/>
    <w:rsid w:val="00F266C4"/>
    <w:rsid w:val="00F26EE9"/>
    <w:rsid w:val="00F30D66"/>
    <w:rsid w:val="00F312CB"/>
    <w:rsid w:val="00F317B9"/>
    <w:rsid w:val="00F319AD"/>
    <w:rsid w:val="00F31DEA"/>
    <w:rsid w:val="00F3251B"/>
    <w:rsid w:val="00F325FC"/>
    <w:rsid w:val="00F328CE"/>
    <w:rsid w:val="00F32F63"/>
    <w:rsid w:val="00F34150"/>
    <w:rsid w:val="00F34B84"/>
    <w:rsid w:val="00F351D1"/>
    <w:rsid w:val="00F351FD"/>
    <w:rsid w:val="00F359E4"/>
    <w:rsid w:val="00F35A49"/>
    <w:rsid w:val="00F35DE5"/>
    <w:rsid w:val="00F366CA"/>
    <w:rsid w:val="00F36893"/>
    <w:rsid w:val="00F37490"/>
    <w:rsid w:val="00F376C4"/>
    <w:rsid w:val="00F37A16"/>
    <w:rsid w:val="00F37D31"/>
    <w:rsid w:val="00F37DBF"/>
    <w:rsid w:val="00F37F27"/>
    <w:rsid w:val="00F4028F"/>
    <w:rsid w:val="00F40E1E"/>
    <w:rsid w:val="00F414E0"/>
    <w:rsid w:val="00F417F7"/>
    <w:rsid w:val="00F41E88"/>
    <w:rsid w:val="00F4346A"/>
    <w:rsid w:val="00F43EFC"/>
    <w:rsid w:val="00F43F1B"/>
    <w:rsid w:val="00F4414D"/>
    <w:rsid w:val="00F449E7"/>
    <w:rsid w:val="00F44EBB"/>
    <w:rsid w:val="00F453AD"/>
    <w:rsid w:val="00F45761"/>
    <w:rsid w:val="00F459A4"/>
    <w:rsid w:val="00F45EAB"/>
    <w:rsid w:val="00F45EE9"/>
    <w:rsid w:val="00F46615"/>
    <w:rsid w:val="00F46CA3"/>
    <w:rsid w:val="00F47CBB"/>
    <w:rsid w:val="00F47DD3"/>
    <w:rsid w:val="00F503DC"/>
    <w:rsid w:val="00F5097C"/>
    <w:rsid w:val="00F50FD2"/>
    <w:rsid w:val="00F5132E"/>
    <w:rsid w:val="00F5138C"/>
    <w:rsid w:val="00F5220B"/>
    <w:rsid w:val="00F5225D"/>
    <w:rsid w:val="00F5298F"/>
    <w:rsid w:val="00F52AEF"/>
    <w:rsid w:val="00F534D8"/>
    <w:rsid w:val="00F536E8"/>
    <w:rsid w:val="00F5388C"/>
    <w:rsid w:val="00F53AC7"/>
    <w:rsid w:val="00F53B30"/>
    <w:rsid w:val="00F541F5"/>
    <w:rsid w:val="00F545E0"/>
    <w:rsid w:val="00F546CF"/>
    <w:rsid w:val="00F55974"/>
    <w:rsid w:val="00F570DA"/>
    <w:rsid w:val="00F5763C"/>
    <w:rsid w:val="00F603FA"/>
    <w:rsid w:val="00F6095A"/>
    <w:rsid w:val="00F6115D"/>
    <w:rsid w:val="00F61543"/>
    <w:rsid w:val="00F61C05"/>
    <w:rsid w:val="00F62233"/>
    <w:rsid w:val="00F63190"/>
    <w:rsid w:val="00F648A2"/>
    <w:rsid w:val="00F64F01"/>
    <w:rsid w:val="00F6579E"/>
    <w:rsid w:val="00F66176"/>
    <w:rsid w:val="00F66313"/>
    <w:rsid w:val="00F66731"/>
    <w:rsid w:val="00F667E0"/>
    <w:rsid w:val="00F66C5E"/>
    <w:rsid w:val="00F670D8"/>
    <w:rsid w:val="00F675A8"/>
    <w:rsid w:val="00F70463"/>
    <w:rsid w:val="00F70521"/>
    <w:rsid w:val="00F705FC"/>
    <w:rsid w:val="00F70FCB"/>
    <w:rsid w:val="00F7145A"/>
    <w:rsid w:val="00F7153B"/>
    <w:rsid w:val="00F71DF2"/>
    <w:rsid w:val="00F72124"/>
    <w:rsid w:val="00F721A2"/>
    <w:rsid w:val="00F727ED"/>
    <w:rsid w:val="00F73078"/>
    <w:rsid w:val="00F73C90"/>
    <w:rsid w:val="00F73EAB"/>
    <w:rsid w:val="00F74B38"/>
    <w:rsid w:val="00F751E1"/>
    <w:rsid w:val="00F753DE"/>
    <w:rsid w:val="00F755C5"/>
    <w:rsid w:val="00F75A74"/>
    <w:rsid w:val="00F75C35"/>
    <w:rsid w:val="00F75C98"/>
    <w:rsid w:val="00F75D72"/>
    <w:rsid w:val="00F763B6"/>
    <w:rsid w:val="00F76601"/>
    <w:rsid w:val="00F7796C"/>
    <w:rsid w:val="00F800A9"/>
    <w:rsid w:val="00F8090E"/>
    <w:rsid w:val="00F80A92"/>
    <w:rsid w:val="00F80EC4"/>
    <w:rsid w:val="00F816E7"/>
    <w:rsid w:val="00F8187B"/>
    <w:rsid w:val="00F81AFE"/>
    <w:rsid w:val="00F82475"/>
    <w:rsid w:val="00F83050"/>
    <w:rsid w:val="00F83740"/>
    <w:rsid w:val="00F83BC2"/>
    <w:rsid w:val="00F83BC5"/>
    <w:rsid w:val="00F84BF8"/>
    <w:rsid w:val="00F84DC0"/>
    <w:rsid w:val="00F84FCA"/>
    <w:rsid w:val="00F853C4"/>
    <w:rsid w:val="00F858E0"/>
    <w:rsid w:val="00F85ACA"/>
    <w:rsid w:val="00F8765E"/>
    <w:rsid w:val="00F9093A"/>
    <w:rsid w:val="00F90F4C"/>
    <w:rsid w:val="00F91461"/>
    <w:rsid w:val="00F918BB"/>
    <w:rsid w:val="00F92B59"/>
    <w:rsid w:val="00F92B8A"/>
    <w:rsid w:val="00F92DDE"/>
    <w:rsid w:val="00F92DF6"/>
    <w:rsid w:val="00F92F24"/>
    <w:rsid w:val="00F93067"/>
    <w:rsid w:val="00F930DC"/>
    <w:rsid w:val="00F93768"/>
    <w:rsid w:val="00F94101"/>
    <w:rsid w:val="00F941C5"/>
    <w:rsid w:val="00F94221"/>
    <w:rsid w:val="00F94F09"/>
    <w:rsid w:val="00F9579C"/>
    <w:rsid w:val="00F95964"/>
    <w:rsid w:val="00F9617F"/>
    <w:rsid w:val="00F96AD4"/>
    <w:rsid w:val="00F96D94"/>
    <w:rsid w:val="00F973A0"/>
    <w:rsid w:val="00F97BB6"/>
    <w:rsid w:val="00FA1421"/>
    <w:rsid w:val="00FA18C8"/>
    <w:rsid w:val="00FA19B6"/>
    <w:rsid w:val="00FA1E5A"/>
    <w:rsid w:val="00FA1F4A"/>
    <w:rsid w:val="00FA2A67"/>
    <w:rsid w:val="00FA3CB1"/>
    <w:rsid w:val="00FA3D35"/>
    <w:rsid w:val="00FA3F4C"/>
    <w:rsid w:val="00FA5184"/>
    <w:rsid w:val="00FA5AD3"/>
    <w:rsid w:val="00FA5B39"/>
    <w:rsid w:val="00FA5E44"/>
    <w:rsid w:val="00FA6BDA"/>
    <w:rsid w:val="00FA70B3"/>
    <w:rsid w:val="00FA725B"/>
    <w:rsid w:val="00FB017A"/>
    <w:rsid w:val="00FB078C"/>
    <w:rsid w:val="00FB12D7"/>
    <w:rsid w:val="00FB14BB"/>
    <w:rsid w:val="00FB153A"/>
    <w:rsid w:val="00FB2158"/>
    <w:rsid w:val="00FB223C"/>
    <w:rsid w:val="00FB2242"/>
    <w:rsid w:val="00FB24C2"/>
    <w:rsid w:val="00FB25CE"/>
    <w:rsid w:val="00FB2762"/>
    <w:rsid w:val="00FB3360"/>
    <w:rsid w:val="00FB34E7"/>
    <w:rsid w:val="00FB3E14"/>
    <w:rsid w:val="00FB57EC"/>
    <w:rsid w:val="00FB5A18"/>
    <w:rsid w:val="00FB5C7D"/>
    <w:rsid w:val="00FB5F82"/>
    <w:rsid w:val="00FB6131"/>
    <w:rsid w:val="00FB7B63"/>
    <w:rsid w:val="00FC067F"/>
    <w:rsid w:val="00FC0B8B"/>
    <w:rsid w:val="00FC18D4"/>
    <w:rsid w:val="00FC200E"/>
    <w:rsid w:val="00FC3E7C"/>
    <w:rsid w:val="00FC4531"/>
    <w:rsid w:val="00FC474A"/>
    <w:rsid w:val="00FC4E71"/>
    <w:rsid w:val="00FC52C4"/>
    <w:rsid w:val="00FC58C2"/>
    <w:rsid w:val="00FC5FFC"/>
    <w:rsid w:val="00FC6A99"/>
    <w:rsid w:val="00FC6B1D"/>
    <w:rsid w:val="00FC72E0"/>
    <w:rsid w:val="00FC7CD3"/>
    <w:rsid w:val="00FC7DE8"/>
    <w:rsid w:val="00FC7DEA"/>
    <w:rsid w:val="00FC7FEC"/>
    <w:rsid w:val="00FD05CA"/>
    <w:rsid w:val="00FD078C"/>
    <w:rsid w:val="00FD181A"/>
    <w:rsid w:val="00FD2661"/>
    <w:rsid w:val="00FD2948"/>
    <w:rsid w:val="00FD2A51"/>
    <w:rsid w:val="00FD2D4C"/>
    <w:rsid w:val="00FD4773"/>
    <w:rsid w:val="00FD4840"/>
    <w:rsid w:val="00FD4E4E"/>
    <w:rsid w:val="00FD5745"/>
    <w:rsid w:val="00FD5870"/>
    <w:rsid w:val="00FD6B38"/>
    <w:rsid w:val="00FD6E18"/>
    <w:rsid w:val="00FD7221"/>
    <w:rsid w:val="00FD76B4"/>
    <w:rsid w:val="00FE04DC"/>
    <w:rsid w:val="00FE06EC"/>
    <w:rsid w:val="00FE3048"/>
    <w:rsid w:val="00FE3704"/>
    <w:rsid w:val="00FE394B"/>
    <w:rsid w:val="00FE42D2"/>
    <w:rsid w:val="00FE4377"/>
    <w:rsid w:val="00FE48E8"/>
    <w:rsid w:val="00FE4A64"/>
    <w:rsid w:val="00FE4AC5"/>
    <w:rsid w:val="00FE6734"/>
    <w:rsid w:val="00FE75C4"/>
    <w:rsid w:val="00FF00D9"/>
    <w:rsid w:val="00FF04BA"/>
    <w:rsid w:val="00FF1420"/>
    <w:rsid w:val="00FF258B"/>
    <w:rsid w:val="00FF2F3A"/>
    <w:rsid w:val="00FF2F7A"/>
    <w:rsid w:val="00FF3BF5"/>
    <w:rsid w:val="00FF425B"/>
    <w:rsid w:val="00FF43CC"/>
    <w:rsid w:val="00FF461C"/>
    <w:rsid w:val="00FF58A1"/>
    <w:rsid w:val="00FF603E"/>
    <w:rsid w:val="00FF60C4"/>
    <w:rsid w:val="00FF667D"/>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B2158"/>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E32F0C"/>
    <w:pPr>
      <w:ind w:left="720"/>
    </w:pPr>
    <w:rPr>
      <w:rFonts w:cs="Calibri"/>
    </w:rPr>
  </w:style>
  <w:style w:type="table" w:styleId="a6">
    <w:name w:val="Table Grid"/>
    <w:basedOn w:val="a2"/>
    <w:rsid w:val="00B23F7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1"/>
    <w:qFormat/>
    <w:rsid w:val="000F58D0"/>
    <w:rPr>
      <w:rFonts w:cs="Calibri"/>
      <w:sz w:val="22"/>
      <w:szCs w:val="22"/>
      <w:lang w:val="en-US" w:eastAsia="en-US"/>
    </w:rPr>
  </w:style>
  <w:style w:type="paragraph" w:styleId="ad">
    <w:name w:val="annotation subject"/>
    <w:basedOn w:val="a8"/>
    <w:next w:val="a8"/>
    <w:link w:val="ae"/>
    <w:unhideWhenUsed/>
    <w:rsid w:val="00FB2158"/>
    <w:rPr>
      <w:rFonts w:cs="Times New Roman"/>
      <w:b/>
      <w:bCs/>
      <w:lang w:val="ru-RU"/>
    </w:rPr>
  </w:style>
  <w:style w:type="character" w:customStyle="1" w:styleId="ae">
    <w:name w:val="Тема примечания Знак"/>
    <w:link w:val="ad"/>
    <w:rsid w:val="000F58D0"/>
    <w:rPr>
      <w:b/>
      <w:bCs/>
      <w:lang w:eastAsia="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6"/>
      </w:numPr>
    </w:pPr>
  </w:style>
  <w:style w:type="numbering" w:customStyle="1" w:styleId="5">
    <w:name w:val="Стиль5"/>
    <w:basedOn w:val="a3"/>
    <w:rsid w:val="00355BB7"/>
    <w:pPr>
      <w:numPr>
        <w:numId w:val="7"/>
      </w:numPr>
    </w:pPr>
  </w:style>
  <w:style w:type="numbering" w:customStyle="1" w:styleId="1">
    <w:name w:val="Стиль1"/>
    <w:basedOn w:val="a3"/>
    <w:rsid w:val="00355BB7"/>
    <w:pPr>
      <w:numPr>
        <w:numId w:val="8"/>
      </w:numPr>
    </w:pPr>
  </w:style>
  <w:style w:type="paragraph" w:customStyle="1" w:styleId="ConsPlusNonformat">
    <w:name w:val="ConsPlusNonformat"/>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B2158"/>
    <w:pPr>
      <w:ind w:left="283" w:hanging="283"/>
      <w:contextualSpacing/>
    </w:pPr>
  </w:style>
  <w:style w:type="paragraph" w:styleId="a">
    <w:name w:val="List Bullet"/>
    <w:basedOn w:val="a0"/>
    <w:unhideWhenUsed/>
    <w:rsid w:val="00FB2158"/>
    <w:pPr>
      <w:numPr>
        <w:numId w:val="15"/>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6"/>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8"/>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9"/>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20"/>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20"/>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20"/>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20"/>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20"/>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20"/>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FB2158"/>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FB2158"/>
    <w:pPr>
      <w:numPr>
        <w:numId w:val="21"/>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link w:val="a4"/>
    <w:uiPriority w:val="99"/>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3"/>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6"/>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FB2158"/>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FB2158"/>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szCs w:val="22"/>
      <w:lang w:eastAsia="en-US"/>
    </w:rPr>
  </w:style>
  <w:style w:type="paragraph" w:customStyle="1" w:styleId="3c">
    <w:name w:val="Стиль3 Знак"/>
    <w:basedOn w:val="26"/>
    <w:link w:val="3b"/>
    <w:rsid w:val="00FB2158"/>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7"/>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8"/>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
    <w:basedOn w:val="a2"/>
    <w:next w:val="a6"/>
    <w:rsid w:val="005A507C"/>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38"/>
      </w:numPr>
    </w:pPr>
  </w:style>
  <w:style w:type="character" w:customStyle="1" w:styleId="FontStyle15">
    <w:name w:val="Font Style15"/>
    <w:rsid w:val="00DF26E6"/>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B2158"/>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E32F0C"/>
    <w:pPr>
      <w:ind w:left="720"/>
    </w:pPr>
    <w:rPr>
      <w:rFonts w:cs="Calibri"/>
    </w:rPr>
  </w:style>
  <w:style w:type="table" w:styleId="a6">
    <w:name w:val="Table Grid"/>
    <w:basedOn w:val="a2"/>
    <w:rsid w:val="00B23F7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1"/>
    <w:qFormat/>
    <w:rsid w:val="000F58D0"/>
    <w:rPr>
      <w:rFonts w:cs="Calibri"/>
      <w:sz w:val="22"/>
      <w:szCs w:val="22"/>
      <w:lang w:val="en-US" w:eastAsia="en-US"/>
    </w:rPr>
  </w:style>
  <w:style w:type="paragraph" w:styleId="ad">
    <w:name w:val="annotation subject"/>
    <w:basedOn w:val="a8"/>
    <w:next w:val="a8"/>
    <w:link w:val="ae"/>
    <w:unhideWhenUsed/>
    <w:rsid w:val="00FB2158"/>
    <w:rPr>
      <w:rFonts w:cs="Times New Roman"/>
      <w:b/>
      <w:bCs/>
      <w:lang w:val="ru-RU"/>
    </w:rPr>
  </w:style>
  <w:style w:type="character" w:customStyle="1" w:styleId="ae">
    <w:name w:val="Тема примечания Знак"/>
    <w:link w:val="ad"/>
    <w:rsid w:val="000F58D0"/>
    <w:rPr>
      <w:b/>
      <w:bCs/>
      <w:lang w:eastAsia="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6"/>
      </w:numPr>
    </w:pPr>
  </w:style>
  <w:style w:type="numbering" w:customStyle="1" w:styleId="5">
    <w:name w:val="Стиль5"/>
    <w:basedOn w:val="a3"/>
    <w:rsid w:val="00355BB7"/>
    <w:pPr>
      <w:numPr>
        <w:numId w:val="7"/>
      </w:numPr>
    </w:pPr>
  </w:style>
  <w:style w:type="numbering" w:customStyle="1" w:styleId="1">
    <w:name w:val="Стиль1"/>
    <w:basedOn w:val="a3"/>
    <w:rsid w:val="00355BB7"/>
    <w:pPr>
      <w:numPr>
        <w:numId w:val="8"/>
      </w:numPr>
    </w:pPr>
  </w:style>
  <w:style w:type="paragraph" w:customStyle="1" w:styleId="ConsPlusNonformat">
    <w:name w:val="ConsPlusNonformat"/>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B2158"/>
    <w:pPr>
      <w:ind w:left="283" w:hanging="283"/>
      <w:contextualSpacing/>
    </w:pPr>
  </w:style>
  <w:style w:type="paragraph" w:styleId="a">
    <w:name w:val="List Bullet"/>
    <w:basedOn w:val="a0"/>
    <w:unhideWhenUsed/>
    <w:rsid w:val="00FB2158"/>
    <w:pPr>
      <w:numPr>
        <w:numId w:val="15"/>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6"/>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8"/>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9"/>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20"/>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20"/>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20"/>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20"/>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20"/>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20"/>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FB2158"/>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FB2158"/>
    <w:pPr>
      <w:numPr>
        <w:numId w:val="21"/>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link w:val="a4"/>
    <w:uiPriority w:val="99"/>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3"/>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6"/>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FB2158"/>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FB2158"/>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szCs w:val="22"/>
      <w:lang w:eastAsia="en-US"/>
    </w:rPr>
  </w:style>
  <w:style w:type="paragraph" w:customStyle="1" w:styleId="3c">
    <w:name w:val="Стиль3 Знак"/>
    <w:basedOn w:val="26"/>
    <w:link w:val="3b"/>
    <w:rsid w:val="00FB2158"/>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7"/>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8"/>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
    <w:basedOn w:val="a2"/>
    <w:next w:val="a6"/>
    <w:rsid w:val="005A507C"/>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38"/>
      </w:numPr>
    </w:pPr>
  </w:style>
  <w:style w:type="character" w:customStyle="1" w:styleId="FontStyle15">
    <w:name w:val="Font Style15"/>
    <w:rsid w:val="00DF26E6"/>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8462">
      <w:bodyDiv w:val="1"/>
      <w:marLeft w:val="0"/>
      <w:marRight w:val="0"/>
      <w:marTop w:val="0"/>
      <w:marBottom w:val="0"/>
      <w:divBdr>
        <w:top w:val="none" w:sz="0" w:space="0" w:color="auto"/>
        <w:left w:val="none" w:sz="0" w:space="0" w:color="auto"/>
        <w:bottom w:val="none" w:sz="0" w:space="0" w:color="auto"/>
        <w:right w:val="none" w:sz="0" w:space="0" w:color="auto"/>
      </w:divBdr>
    </w:div>
    <w:div w:id="76679686">
      <w:bodyDiv w:val="1"/>
      <w:marLeft w:val="0"/>
      <w:marRight w:val="0"/>
      <w:marTop w:val="0"/>
      <w:marBottom w:val="0"/>
      <w:divBdr>
        <w:top w:val="none" w:sz="0" w:space="0" w:color="auto"/>
        <w:left w:val="none" w:sz="0" w:space="0" w:color="auto"/>
        <w:bottom w:val="none" w:sz="0" w:space="0" w:color="auto"/>
        <w:right w:val="none" w:sz="0" w:space="0" w:color="auto"/>
      </w:divBdr>
    </w:div>
    <w:div w:id="105004302">
      <w:bodyDiv w:val="1"/>
      <w:marLeft w:val="0"/>
      <w:marRight w:val="0"/>
      <w:marTop w:val="0"/>
      <w:marBottom w:val="0"/>
      <w:divBdr>
        <w:top w:val="none" w:sz="0" w:space="0" w:color="auto"/>
        <w:left w:val="none" w:sz="0" w:space="0" w:color="auto"/>
        <w:bottom w:val="none" w:sz="0" w:space="0" w:color="auto"/>
        <w:right w:val="none" w:sz="0" w:space="0" w:color="auto"/>
      </w:divBdr>
    </w:div>
    <w:div w:id="132867881">
      <w:bodyDiv w:val="1"/>
      <w:marLeft w:val="0"/>
      <w:marRight w:val="0"/>
      <w:marTop w:val="0"/>
      <w:marBottom w:val="0"/>
      <w:divBdr>
        <w:top w:val="none" w:sz="0" w:space="0" w:color="auto"/>
        <w:left w:val="none" w:sz="0" w:space="0" w:color="auto"/>
        <w:bottom w:val="none" w:sz="0" w:space="0" w:color="auto"/>
        <w:right w:val="none" w:sz="0" w:space="0" w:color="auto"/>
      </w:divBdr>
    </w:div>
    <w:div w:id="235432606">
      <w:bodyDiv w:val="1"/>
      <w:marLeft w:val="0"/>
      <w:marRight w:val="0"/>
      <w:marTop w:val="0"/>
      <w:marBottom w:val="0"/>
      <w:divBdr>
        <w:top w:val="none" w:sz="0" w:space="0" w:color="auto"/>
        <w:left w:val="none" w:sz="0" w:space="0" w:color="auto"/>
        <w:bottom w:val="none" w:sz="0" w:space="0" w:color="auto"/>
        <w:right w:val="none" w:sz="0" w:space="0" w:color="auto"/>
      </w:divBdr>
    </w:div>
    <w:div w:id="253629626">
      <w:bodyDiv w:val="1"/>
      <w:marLeft w:val="0"/>
      <w:marRight w:val="0"/>
      <w:marTop w:val="0"/>
      <w:marBottom w:val="0"/>
      <w:divBdr>
        <w:top w:val="none" w:sz="0" w:space="0" w:color="auto"/>
        <w:left w:val="none" w:sz="0" w:space="0" w:color="auto"/>
        <w:bottom w:val="none" w:sz="0" w:space="0" w:color="auto"/>
        <w:right w:val="none" w:sz="0" w:space="0" w:color="auto"/>
      </w:divBdr>
    </w:div>
    <w:div w:id="392851949">
      <w:bodyDiv w:val="1"/>
      <w:marLeft w:val="0"/>
      <w:marRight w:val="0"/>
      <w:marTop w:val="0"/>
      <w:marBottom w:val="0"/>
      <w:divBdr>
        <w:top w:val="none" w:sz="0" w:space="0" w:color="auto"/>
        <w:left w:val="none" w:sz="0" w:space="0" w:color="auto"/>
        <w:bottom w:val="none" w:sz="0" w:space="0" w:color="auto"/>
        <w:right w:val="none" w:sz="0" w:space="0" w:color="auto"/>
      </w:divBdr>
    </w:div>
    <w:div w:id="426855012">
      <w:bodyDiv w:val="1"/>
      <w:marLeft w:val="0"/>
      <w:marRight w:val="0"/>
      <w:marTop w:val="0"/>
      <w:marBottom w:val="0"/>
      <w:divBdr>
        <w:top w:val="none" w:sz="0" w:space="0" w:color="auto"/>
        <w:left w:val="none" w:sz="0" w:space="0" w:color="auto"/>
        <w:bottom w:val="none" w:sz="0" w:space="0" w:color="auto"/>
        <w:right w:val="none" w:sz="0" w:space="0" w:color="auto"/>
      </w:divBdr>
    </w:div>
    <w:div w:id="432896226">
      <w:bodyDiv w:val="1"/>
      <w:marLeft w:val="0"/>
      <w:marRight w:val="0"/>
      <w:marTop w:val="0"/>
      <w:marBottom w:val="0"/>
      <w:divBdr>
        <w:top w:val="none" w:sz="0" w:space="0" w:color="auto"/>
        <w:left w:val="none" w:sz="0" w:space="0" w:color="auto"/>
        <w:bottom w:val="none" w:sz="0" w:space="0" w:color="auto"/>
        <w:right w:val="none" w:sz="0" w:space="0" w:color="auto"/>
      </w:divBdr>
    </w:div>
    <w:div w:id="467625924">
      <w:bodyDiv w:val="1"/>
      <w:marLeft w:val="0"/>
      <w:marRight w:val="0"/>
      <w:marTop w:val="0"/>
      <w:marBottom w:val="0"/>
      <w:divBdr>
        <w:top w:val="none" w:sz="0" w:space="0" w:color="auto"/>
        <w:left w:val="none" w:sz="0" w:space="0" w:color="auto"/>
        <w:bottom w:val="none" w:sz="0" w:space="0" w:color="auto"/>
        <w:right w:val="none" w:sz="0" w:space="0" w:color="auto"/>
      </w:divBdr>
    </w:div>
    <w:div w:id="509876346">
      <w:bodyDiv w:val="1"/>
      <w:marLeft w:val="0"/>
      <w:marRight w:val="0"/>
      <w:marTop w:val="0"/>
      <w:marBottom w:val="0"/>
      <w:divBdr>
        <w:top w:val="none" w:sz="0" w:space="0" w:color="auto"/>
        <w:left w:val="none" w:sz="0" w:space="0" w:color="auto"/>
        <w:bottom w:val="none" w:sz="0" w:space="0" w:color="auto"/>
        <w:right w:val="none" w:sz="0" w:space="0" w:color="auto"/>
      </w:divBdr>
    </w:div>
    <w:div w:id="617879633">
      <w:bodyDiv w:val="1"/>
      <w:marLeft w:val="0"/>
      <w:marRight w:val="0"/>
      <w:marTop w:val="0"/>
      <w:marBottom w:val="0"/>
      <w:divBdr>
        <w:top w:val="none" w:sz="0" w:space="0" w:color="auto"/>
        <w:left w:val="none" w:sz="0" w:space="0" w:color="auto"/>
        <w:bottom w:val="none" w:sz="0" w:space="0" w:color="auto"/>
        <w:right w:val="none" w:sz="0" w:space="0" w:color="auto"/>
      </w:divBdr>
    </w:div>
    <w:div w:id="706218986">
      <w:bodyDiv w:val="1"/>
      <w:marLeft w:val="0"/>
      <w:marRight w:val="0"/>
      <w:marTop w:val="0"/>
      <w:marBottom w:val="0"/>
      <w:divBdr>
        <w:top w:val="none" w:sz="0" w:space="0" w:color="auto"/>
        <w:left w:val="none" w:sz="0" w:space="0" w:color="auto"/>
        <w:bottom w:val="none" w:sz="0" w:space="0" w:color="auto"/>
        <w:right w:val="none" w:sz="0" w:space="0" w:color="auto"/>
      </w:divBdr>
    </w:div>
    <w:div w:id="711923273">
      <w:bodyDiv w:val="1"/>
      <w:marLeft w:val="0"/>
      <w:marRight w:val="0"/>
      <w:marTop w:val="0"/>
      <w:marBottom w:val="0"/>
      <w:divBdr>
        <w:top w:val="none" w:sz="0" w:space="0" w:color="auto"/>
        <w:left w:val="none" w:sz="0" w:space="0" w:color="auto"/>
        <w:bottom w:val="none" w:sz="0" w:space="0" w:color="auto"/>
        <w:right w:val="none" w:sz="0" w:space="0" w:color="auto"/>
      </w:divBdr>
    </w:div>
    <w:div w:id="785588629">
      <w:bodyDiv w:val="1"/>
      <w:marLeft w:val="0"/>
      <w:marRight w:val="0"/>
      <w:marTop w:val="0"/>
      <w:marBottom w:val="0"/>
      <w:divBdr>
        <w:top w:val="none" w:sz="0" w:space="0" w:color="auto"/>
        <w:left w:val="none" w:sz="0" w:space="0" w:color="auto"/>
        <w:bottom w:val="none" w:sz="0" w:space="0" w:color="auto"/>
        <w:right w:val="none" w:sz="0" w:space="0" w:color="auto"/>
      </w:divBdr>
    </w:div>
    <w:div w:id="785737372">
      <w:bodyDiv w:val="1"/>
      <w:marLeft w:val="0"/>
      <w:marRight w:val="0"/>
      <w:marTop w:val="0"/>
      <w:marBottom w:val="0"/>
      <w:divBdr>
        <w:top w:val="none" w:sz="0" w:space="0" w:color="auto"/>
        <w:left w:val="none" w:sz="0" w:space="0" w:color="auto"/>
        <w:bottom w:val="none" w:sz="0" w:space="0" w:color="auto"/>
        <w:right w:val="none" w:sz="0" w:space="0" w:color="auto"/>
      </w:divBdr>
    </w:div>
    <w:div w:id="795298998">
      <w:bodyDiv w:val="1"/>
      <w:marLeft w:val="0"/>
      <w:marRight w:val="0"/>
      <w:marTop w:val="0"/>
      <w:marBottom w:val="0"/>
      <w:divBdr>
        <w:top w:val="none" w:sz="0" w:space="0" w:color="auto"/>
        <w:left w:val="none" w:sz="0" w:space="0" w:color="auto"/>
        <w:bottom w:val="none" w:sz="0" w:space="0" w:color="auto"/>
        <w:right w:val="none" w:sz="0" w:space="0" w:color="auto"/>
      </w:divBdr>
    </w:div>
    <w:div w:id="796994127">
      <w:bodyDiv w:val="1"/>
      <w:marLeft w:val="0"/>
      <w:marRight w:val="0"/>
      <w:marTop w:val="0"/>
      <w:marBottom w:val="0"/>
      <w:divBdr>
        <w:top w:val="none" w:sz="0" w:space="0" w:color="auto"/>
        <w:left w:val="none" w:sz="0" w:space="0" w:color="auto"/>
        <w:bottom w:val="none" w:sz="0" w:space="0" w:color="auto"/>
        <w:right w:val="none" w:sz="0" w:space="0" w:color="auto"/>
      </w:divBdr>
    </w:div>
    <w:div w:id="851844212">
      <w:bodyDiv w:val="1"/>
      <w:marLeft w:val="0"/>
      <w:marRight w:val="0"/>
      <w:marTop w:val="0"/>
      <w:marBottom w:val="0"/>
      <w:divBdr>
        <w:top w:val="none" w:sz="0" w:space="0" w:color="auto"/>
        <w:left w:val="none" w:sz="0" w:space="0" w:color="auto"/>
        <w:bottom w:val="none" w:sz="0" w:space="0" w:color="auto"/>
        <w:right w:val="none" w:sz="0" w:space="0" w:color="auto"/>
      </w:divBdr>
    </w:div>
    <w:div w:id="866600072">
      <w:bodyDiv w:val="1"/>
      <w:marLeft w:val="0"/>
      <w:marRight w:val="0"/>
      <w:marTop w:val="0"/>
      <w:marBottom w:val="0"/>
      <w:divBdr>
        <w:top w:val="none" w:sz="0" w:space="0" w:color="auto"/>
        <w:left w:val="none" w:sz="0" w:space="0" w:color="auto"/>
        <w:bottom w:val="none" w:sz="0" w:space="0" w:color="auto"/>
        <w:right w:val="none" w:sz="0" w:space="0" w:color="auto"/>
      </w:divBdr>
    </w:div>
    <w:div w:id="1152256606">
      <w:bodyDiv w:val="1"/>
      <w:marLeft w:val="0"/>
      <w:marRight w:val="0"/>
      <w:marTop w:val="0"/>
      <w:marBottom w:val="0"/>
      <w:divBdr>
        <w:top w:val="none" w:sz="0" w:space="0" w:color="auto"/>
        <w:left w:val="none" w:sz="0" w:space="0" w:color="auto"/>
        <w:bottom w:val="none" w:sz="0" w:space="0" w:color="auto"/>
        <w:right w:val="none" w:sz="0" w:space="0" w:color="auto"/>
      </w:divBdr>
    </w:div>
    <w:div w:id="1206061377">
      <w:bodyDiv w:val="1"/>
      <w:marLeft w:val="0"/>
      <w:marRight w:val="0"/>
      <w:marTop w:val="0"/>
      <w:marBottom w:val="0"/>
      <w:divBdr>
        <w:top w:val="none" w:sz="0" w:space="0" w:color="auto"/>
        <w:left w:val="none" w:sz="0" w:space="0" w:color="auto"/>
        <w:bottom w:val="none" w:sz="0" w:space="0" w:color="auto"/>
        <w:right w:val="none" w:sz="0" w:space="0" w:color="auto"/>
      </w:divBdr>
    </w:div>
    <w:div w:id="1220215994">
      <w:bodyDiv w:val="1"/>
      <w:marLeft w:val="0"/>
      <w:marRight w:val="0"/>
      <w:marTop w:val="0"/>
      <w:marBottom w:val="0"/>
      <w:divBdr>
        <w:top w:val="none" w:sz="0" w:space="0" w:color="auto"/>
        <w:left w:val="none" w:sz="0" w:space="0" w:color="auto"/>
        <w:bottom w:val="none" w:sz="0" w:space="0" w:color="auto"/>
        <w:right w:val="none" w:sz="0" w:space="0" w:color="auto"/>
      </w:divBdr>
    </w:div>
    <w:div w:id="1321883750">
      <w:bodyDiv w:val="1"/>
      <w:marLeft w:val="0"/>
      <w:marRight w:val="0"/>
      <w:marTop w:val="0"/>
      <w:marBottom w:val="0"/>
      <w:divBdr>
        <w:top w:val="none" w:sz="0" w:space="0" w:color="auto"/>
        <w:left w:val="none" w:sz="0" w:space="0" w:color="auto"/>
        <w:bottom w:val="none" w:sz="0" w:space="0" w:color="auto"/>
        <w:right w:val="none" w:sz="0" w:space="0" w:color="auto"/>
      </w:divBdr>
    </w:div>
    <w:div w:id="1362241578">
      <w:bodyDiv w:val="1"/>
      <w:marLeft w:val="0"/>
      <w:marRight w:val="0"/>
      <w:marTop w:val="0"/>
      <w:marBottom w:val="0"/>
      <w:divBdr>
        <w:top w:val="none" w:sz="0" w:space="0" w:color="auto"/>
        <w:left w:val="none" w:sz="0" w:space="0" w:color="auto"/>
        <w:bottom w:val="none" w:sz="0" w:space="0" w:color="auto"/>
        <w:right w:val="none" w:sz="0" w:space="0" w:color="auto"/>
      </w:divBdr>
    </w:div>
    <w:div w:id="1364791388">
      <w:bodyDiv w:val="1"/>
      <w:marLeft w:val="0"/>
      <w:marRight w:val="0"/>
      <w:marTop w:val="0"/>
      <w:marBottom w:val="0"/>
      <w:divBdr>
        <w:top w:val="none" w:sz="0" w:space="0" w:color="auto"/>
        <w:left w:val="none" w:sz="0" w:space="0" w:color="auto"/>
        <w:bottom w:val="none" w:sz="0" w:space="0" w:color="auto"/>
        <w:right w:val="none" w:sz="0" w:space="0" w:color="auto"/>
      </w:divBdr>
    </w:div>
    <w:div w:id="1399474092">
      <w:bodyDiv w:val="1"/>
      <w:marLeft w:val="0"/>
      <w:marRight w:val="0"/>
      <w:marTop w:val="0"/>
      <w:marBottom w:val="0"/>
      <w:divBdr>
        <w:top w:val="none" w:sz="0" w:space="0" w:color="auto"/>
        <w:left w:val="none" w:sz="0" w:space="0" w:color="auto"/>
        <w:bottom w:val="none" w:sz="0" w:space="0" w:color="auto"/>
        <w:right w:val="none" w:sz="0" w:space="0" w:color="auto"/>
      </w:divBdr>
    </w:div>
    <w:div w:id="1445004900">
      <w:bodyDiv w:val="1"/>
      <w:marLeft w:val="0"/>
      <w:marRight w:val="0"/>
      <w:marTop w:val="0"/>
      <w:marBottom w:val="0"/>
      <w:divBdr>
        <w:top w:val="none" w:sz="0" w:space="0" w:color="auto"/>
        <w:left w:val="none" w:sz="0" w:space="0" w:color="auto"/>
        <w:bottom w:val="none" w:sz="0" w:space="0" w:color="auto"/>
        <w:right w:val="none" w:sz="0" w:space="0" w:color="auto"/>
      </w:divBdr>
    </w:div>
    <w:div w:id="1588732157">
      <w:bodyDiv w:val="1"/>
      <w:marLeft w:val="0"/>
      <w:marRight w:val="0"/>
      <w:marTop w:val="0"/>
      <w:marBottom w:val="0"/>
      <w:divBdr>
        <w:top w:val="none" w:sz="0" w:space="0" w:color="auto"/>
        <w:left w:val="none" w:sz="0" w:space="0" w:color="auto"/>
        <w:bottom w:val="none" w:sz="0" w:space="0" w:color="auto"/>
        <w:right w:val="none" w:sz="0" w:space="0" w:color="auto"/>
      </w:divBdr>
    </w:div>
    <w:div w:id="1620407233">
      <w:bodyDiv w:val="1"/>
      <w:marLeft w:val="0"/>
      <w:marRight w:val="0"/>
      <w:marTop w:val="0"/>
      <w:marBottom w:val="0"/>
      <w:divBdr>
        <w:top w:val="none" w:sz="0" w:space="0" w:color="auto"/>
        <w:left w:val="none" w:sz="0" w:space="0" w:color="auto"/>
        <w:bottom w:val="none" w:sz="0" w:space="0" w:color="auto"/>
        <w:right w:val="none" w:sz="0" w:space="0" w:color="auto"/>
      </w:divBdr>
    </w:div>
    <w:div w:id="1751003569">
      <w:bodyDiv w:val="1"/>
      <w:marLeft w:val="0"/>
      <w:marRight w:val="0"/>
      <w:marTop w:val="0"/>
      <w:marBottom w:val="0"/>
      <w:divBdr>
        <w:top w:val="none" w:sz="0" w:space="0" w:color="auto"/>
        <w:left w:val="none" w:sz="0" w:space="0" w:color="auto"/>
        <w:bottom w:val="none" w:sz="0" w:space="0" w:color="auto"/>
        <w:right w:val="none" w:sz="0" w:space="0" w:color="auto"/>
      </w:divBdr>
    </w:div>
    <w:div w:id="1903445837">
      <w:bodyDiv w:val="1"/>
      <w:marLeft w:val="0"/>
      <w:marRight w:val="0"/>
      <w:marTop w:val="0"/>
      <w:marBottom w:val="0"/>
      <w:divBdr>
        <w:top w:val="none" w:sz="0" w:space="0" w:color="auto"/>
        <w:left w:val="none" w:sz="0" w:space="0" w:color="auto"/>
        <w:bottom w:val="none" w:sz="0" w:space="0" w:color="auto"/>
        <w:right w:val="none" w:sz="0" w:space="0" w:color="auto"/>
      </w:divBdr>
    </w:div>
    <w:div w:id="2058190614">
      <w:bodyDiv w:val="1"/>
      <w:marLeft w:val="0"/>
      <w:marRight w:val="0"/>
      <w:marTop w:val="0"/>
      <w:marBottom w:val="0"/>
      <w:divBdr>
        <w:top w:val="none" w:sz="0" w:space="0" w:color="auto"/>
        <w:left w:val="none" w:sz="0" w:space="0" w:color="auto"/>
        <w:bottom w:val="none" w:sz="0" w:space="0" w:color="auto"/>
        <w:right w:val="none" w:sz="0" w:space="0" w:color="auto"/>
      </w:divBdr>
    </w:div>
    <w:div w:id="2061047883">
      <w:bodyDiv w:val="1"/>
      <w:marLeft w:val="0"/>
      <w:marRight w:val="0"/>
      <w:marTop w:val="0"/>
      <w:marBottom w:val="0"/>
      <w:divBdr>
        <w:top w:val="none" w:sz="0" w:space="0" w:color="auto"/>
        <w:left w:val="none" w:sz="0" w:space="0" w:color="auto"/>
        <w:bottom w:val="none" w:sz="0" w:space="0" w:color="auto"/>
        <w:right w:val="none" w:sz="0" w:space="0" w:color="auto"/>
      </w:divBdr>
    </w:div>
    <w:div w:id="209474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webSettings" Target="webSettings.xml"/><Relationship Id="rId6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hyperlink" Target="consultantplus://offline/ref=23B5841D5F4403EAB8F54CF8D17A0B1D23B4D72A17C08CEC07C3B269A025CA0DC1BEAAF14DN9I2G" TargetMode="External"/><Relationship Id="rId5" Type="http://schemas.openxmlformats.org/officeDocument/2006/relationships/customXml" Target="../customXml/item5.xml"/><Relationship Id="rId61" Type="http://schemas.microsoft.com/office/2007/relationships/stylesWithEffects" Target="stylesWithEffects.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footnotes" Target="footnotes.xml"/><Relationship Id="rId69" Type="http://schemas.openxmlformats.org/officeDocument/2006/relationships/footer" Target="footer1.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numbering" Target="numbering.xml"/><Relationship Id="rId67" Type="http://schemas.openxmlformats.org/officeDocument/2006/relationships/hyperlink" Target="consultantplus://offline/ref=FAD3AC259A30C71E15C57B2425B75DD549955FD862E449764D08297E8698B64940F42C429BF93CcBHDH" TargetMode="Externa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settings" Target="settings.xml"/><Relationship Id="rId7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styles" Target="styles.xml"/><Relationship Id="rId65" Type="http://schemas.openxmlformats.org/officeDocument/2006/relationships/endnotes" Target="endnotes.xm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 Type="http://schemas.openxmlformats.org/officeDocument/2006/relationships/customXml" Target="../customXml/item7.xml"/><Relationship Id="rId71"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FD755-3FD6-4A09-AE97-204042427F6C}">
  <ds:schemaRefs>
    <ds:schemaRef ds:uri="http://schemas.openxmlformats.org/officeDocument/2006/bibliography"/>
  </ds:schemaRefs>
</ds:datastoreItem>
</file>

<file path=customXml/itemProps10.xml><?xml version="1.0" encoding="utf-8"?>
<ds:datastoreItem xmlns:ds="http://schemas.openxmlformats.org/officeDocument/2006/customXml" ds:itemID="{877EF89B-2ED2-4FB2-846B-DC6F0A9E129D}">
  <ds:schemaRefs>
    <ds:schemaRef ds:uri="http://schemas.openxmlformats.org/officeDocument/2006/bibliography"/>
  </ds:schemaRefs>
</ds:datastoreItem>
</file>

<file path=customXml/itemProps11.xml><?xml version="1.0" encoding="utf-8"?>
<ds:datastoreItem xmlns:ds="http://schemas.openxmlformats.org/officeDocument/2006/customXml" ds:itemID="{08B0BEAA-804D-4EE0-937F-0091683899D9}">
  <ds:schemaRefs>
    <ds:schemaRef ds:uri="http://schemas.openxmlformats.org/officeDocument/2006/bibliography"/>
  </ds:schemaRefs>
</ds:datastoreItem>
</file>

<file path=customXml/itemProps12.xml><?xml version="1.0" encoding="utf-8"?>
<ds:datastoreItem xmlns:ds="http://schemas.openxmlformats.org/officeDocument/2006/customXml" ds:itemID="{A3E847BB-4833-479F-A0B4-A419500E5AA5}">
  <ds:schemaRefs>
    <ds:schemaRef ds:uri="http://schemas.openxmlformats.org/officeDocument/2006/bibliography"/>
  </ds:schemaRefs>
</ds:datastoreItem>
</file>

<file path=customXml/itemProps13.xml><?xml version="1.0" encoding="utf-8"?>
<ds:datastoreItem xmlns:ds="http://schemas.openxmlformats.org/officeDocument/2006/customXml" ds:itemID="{F71A1137-1239-4E77-9B48-6D19623BB86C}">
  <ds:schemaRefs>
    <ds:schemaRef ds:uri="http://schemas.openxmlformats.org/officeDocument/2006/bibliography"/>
  </ds:schemaRefs>
</ds:datastoreItem>
</file>

<file path=customXml/itemProps14.xml><?xml version="1.0" encoding="utf-8"?>
<ds:datastoreItem xmlns:ds="http://schemas.openxmlformats.org/officeDocument/2006/customXml" ds:itemID="{68762B76-6072-486C-A169-B6C61801CA80}">
  <ds:schemaRefs>
    <ds:schemaRef ds:uri="http://schemas.openxmlformats.org/officeDocument/2006/bibliography"/>
  </ds:schemaRefs>
</ds:datastoreItem>
</file>

<file path=customXml/itemProps15.xml><?xml version="1.0" encoding="utf-8"?>
<ds:datastoreItem xmlns:ds="http://schemas.openxmlformats.org/officeDocument/2006/customXml" ds:itemID="{4AEB75ED-3FB8-4C6B-A096-2EA499745A52}">
  <ds:schemaRefs>
    <ds:schemaRef ds:uri="http://schemas.openxmlformats.org/officeDocument/2006/bibliography"/>
  </ds:schemaRefs>
</ds:datastoreItem>
</file>

<file path=customXml/itemProps16.xml><?xml version="1.0" encoding="utf-8"?>
<ds:datastoreItem xmlns:ds="http://schemas.openxmlformats.org/officeDocument/2006/customXml" ds:itemID="{2EB7E308-5E7A-4F6C-94C0-CFC9E1E16F52}">
  <ds:schemaRefs>
    <ds:schemaRef ds:uri="http://schemas.openxmlformats.org/officeDocument/2006/bibliography"/>
  </ds:schemaRefs>
</ds:datastoreItem>
</file>

<file path=customXml/itemProps17.xml><?xml version="1.0" encoding="utf-8"?>
<ds:datastoreItem xmlns:ds="http://schemas.openxmlformats.org/officeDocument/2006/customXml" ds:itemID="{E72E78D9-CD7A-4BA9-AEF5-6C9C07B8F160}">
  <ds:schemaRefs>
    <ds:schemaRef ds:uri="http://schemas.openxmlformats.org/officeDocument/2006/bibliography"/>
  </ds:schemaRefs>
</ds:datastoreItem>
</file>

<file path=customXml/itemProps18.xml><?xml version="1.0" encoding="utf-8"?>
<ds:datastoreItem xmlns:ds="http://schemas.openxmlformats.org/officeDocument/2006/customXml" ds:itemID="{17431113-C458-45D6-A6E4-8C7EAFE00718}">
  <ds:schemaRefs>
    <ds:schemaRef ds:uri="http://schemas.openxmlformats.org/officeDocument/2006/bibliography"/>
  </ds:schemaRefs>
</ds:datastoreItem>
</file>

<file path=customXml/itemProps19.xml><?xml version="1.0" encoding="utf-8"?>
<ds:datastoreItem xmlns:ds="http://schemas.openxmlformats.org/officeDocument/2006/customXml" ds:itemID="{D7E24394-D079-4FC3-BD55-787D1AABFC54}">
  <ds:schemaRefs>
    <ds:schemaRef ds:uri="http://schemas.openxmlformats.org/officeDocument/2006/bibliography"/>
  </ds:schemaRefs>
</ds:datastoreItem>
</file>

<file path=customXml/itemProps2.xml><?xml version="1.0" encoding="utf-8"?>
<ds:datastoreItem xmlns:ds="http://schemas.openxmlformats.org/officeDocument/2006/customXml" ds:itemID="{2315C721-5AE6-489F-8FE7-02B937E44987}">
  <ds:schemaRefs>
    <ds:schemaRef ds:uri="http://schemas.openxmlformats.org/officeDocument/2006/bibliography"/>
  </ds:schemaRefs>
</ds:datastoreItem>
</file>

<file path=customXml/itemProps20.xml><?xml version="1.0" encoding="utf-8"?>
<ds:datastoreItem xmlns:ds="http://schemas.openxmlformats.org/officeDocument/2006/customXml" ds:itemID="{8B038268-99E9-4434-9D8A-4AD922CDF398}">
  <ds:schemaRefs>
    <ds:schemaRef ds:uri="http://schemas.openxmlformats.org/officeDocument/2006/bibliography"/>
  </ds:schemaRefs>
</ds:datastoreItem>
</file>

<file path=customXml/itemProps21.xml><?xml version="1.0" encoding="utf-8"?>
<ds:datastoreItem xmlns:ds="http://schemas.openxmlformats.org/officeDocument/2006/customXml" ds:itemID="{3CA687D5-6465-4339-A83E-41F4CC05BAD9}">
  <ds:schemaRefs>
    <ds:schemaRef ds:uri="http://schemas.openxmlformats.org/officeDocument/2006/bibliography"/>
  </ds:schemaRefs>
</ds:datastoreItem>
</file>

<file path=customXml/itemProps22.xml><?xml version="1.0" encoding="utf-8"?>
<ds:datastoreItem xmlns:ds="http://schemas.openxmlformats.org/officeDocument/2006/customXml" ds:itemID="{738187C3-4E98-416C-B165-430A0BCCBDD3}">
  <ds:schemaRefs>
    <ds:schemaRef ds:uri="http://schemas.openxmlformats.org/officeDocument/2006/bibliography"/>
  </ds:schemaRefs>
</ds:datastoreItem>
</file>

<file path=customXml/itemProps23.xml><?xml version="1.0" encoding="utf-8"?>
<ds:datastoreItem xmlns:ds="http://schemas.openxmlformats.org/officeDocument/2006/customXml" ds:itemID="{79E759DC-4478-42DE-89AE-C74A0223A3FF}">
  <ds:schemaRefs>
    <ds:schemaRef ds:uri="http://schemas.openxmlformats.org/officeDocument/2006/bibliography"/>
  </ds:schemaRefs>
</ds:datastoreItem>
</file>

<file path=customXml/itemProps24.xml><?xml version="1.0" encoding="utf-8"?>
<ds:datastoreItem xmlns:ds="http://schemas.openxmlformats.org/officeDocument/2006/customXml" ds:itemID="{2F3FE7E4-5F90-4F32-BE36-E33753C73CF4}">
  <ds:schemaRefs>
    <ds:schemaRef ds:uri="http://schemas.openxmlformats.org/officeDocument/2006/bibliography"/>
  </ds:schemaRefs>
</ds:datastoreItem>
</file>

<file path=customXml/itemProps25.xml><?xml version="1.0" encoding="utf-8"?>
<ds:datastoreItem xmlns:ds="http://schemas.openxmlformats.org/officeDocument/2006/customXml" ds:itemID="{B6D45430-8695-4C7F-B8EF-2A6D33115DF6}">
  <ds:schemaRefs>
    <ds:schemaRef ds:uri="http://schemas.openxmlformats.org/officeDocument/2006/bibliography"/>
  </ds:schemaRefs>
</ds:datastoreItem>
</file>

<file path=customXml/itemProps26.xml><?xml version="1.0" encoding="utf-8"?>
<ds:datastoreItem xmlns:ds="http://schemas.openxmlformats.org/officeDocument/2006/customXml" ds:itemID="{C493558F-93C2-4CC7-8CBA-F75AAF1BB473}">
  <ds:schemaRefs>
    <ds:schemaRef ds:uri="http://schemas.openxmlformats.org/officeDocument/2006/bibliography"/>
  </ds:schemaRefs>
</ds:datastoreItem>
</file>

<file path=customXml/itemProps27.xml><?xml version="1.0" encoding="utf-8"?>
<ds:datastoreItem xmlns:ds="http://schemas.openxmlformats.org/officeDocument/2006/customXml" ds:itemID="{619D4ADB-AD42-42C9-B0B0-88DEC6BAC735}">
  <ds:schemaRefs>
    <ds:schemaRef ds:uri="http://schemas.openxmlformats.org/officeDocument/2006/bibliography"/>
  </ds:schemaRefs>
</ds:datastoreItem>
</file>

<file path=customXml/itemProps28.xml><?xml version="1.0" encoding="utf-8"?>
<ds:datastoreItem xmlns:ds="http://schemas.openxmlformats.org/officeDocument/2006/customXml" ds:itemID="{DB1C86E3-0426-4950-BB96-371283E4C31B}">
  <ds:schemaRefs>
    <ds:schemaRef ds:uri="http://schemas.openxmlformats.org/officeDocument/2006/bibliography"/>
  </ds:schemaRefs>
</ds:datastoreItem>
</file>

<file path=customXml/itemProps29.xml><?xml version="1.0" encoding="utf-8"?>
<ds:datastoreItem xmlns:ds="http://schemas.openxmlformats.org/officeDocument/2006/customXml" ds:itemID="{18DDFD28-3F3D-4478-9EAB-5D8E5B8C5493}">
  <ds:schemaRefs>
    <ds:schemaRef ds:uri="http://schemas.openxmlformats.org/officeDocument/2006/bibliography"/>
  </ds:schemaRefs>
</ds:datastoreItem>
</file>

<file path=customXml/itemProps3.xml><?xml version="1.0" encoding="utf-8"?>
<ds:datastoreItem xmlns:ds="http://schemas.openxmlformats.org/officeDocument/2006/customXml" ds:itemID="{C45E41FD-3DD5-41A8-A55B-12F25983604D}">
  <ds:schemaRefs>
    <ds:schemaRef ds:uri="http://schemas.openxmlformats.org/officeDocument/2006/bibliography"/>
  </ds:schemaRefs>
</ds:datastoreItem>
</file>

<file path=customXml/itemProps30.xml><?xml version="1.0" encoding="utf-8"?>
<ds:datastoreItem xmlns:ds="http://schemas.openxmlformats.org/officeDocument/2006/customXml" ds:itemID="{A615D71A-DA45-46CB-95E1-88A17506AC35}">
  <ds:schemaRefs>
    <ds:schemaRef ds:uri="http://schemas.openxmlformats.org/officeDocument/2006/bibliography"/>
  </ds:schemaRefs>
</ds:datastoreItem>
</file>

<file path=customXml/itemProps31.xml><?xml version="1.0" encoding="utf-8"?>
<ds:datastoreItem xmlns:ds="http://schemas.openxmlformats.org/officeDocument/2006/customXml" ds:itemID="{10F23EC2-C566-4858-9686-C1384217751C}">
  <ds:schemaRefs>
    <ds:schemaRef ds:uri="http://schemas.openxmlformats.org/officeDocument/2006/bibliography"/>
  </ds:schemaRefs>
</ds:datastoreItem>
</file>

<file path=customXml/itemProps32.xml><?xml version="1.0" encoding="utf-8"?>
<ds:datastoreItem xmlns:ds="http://schemas.openxmlformats.org/officeDocument/2006/customXml" ds:itemID="{F6774A9B-505A-493C-A8B5-7BBD79A019D1}">
  <ds:schemaRefs>
    <ds:schemaRef ds:uri="http://schemas.openxmlformats.org/officeDocument/2006/bibliography"/>
  </ds:schemaRefs>
</ds:datastoreItem>
</file>

<file path=customXml/itemProps33.xml><?xml version="1.0" encoding="utf-8"?>
<ds:datastoreItem xmlns:ds="http://schemas.openxmlformats.org/officeDocument/2006/customXml" ds:itemID="{A1C5CE05-E98B-44C2-B2C7-810D266AD432}">
  <ds:schemaRefs>
    <ds:schemaRef ds:uri="http://schemas.openxmlformats.org/officeDocument/2006/bibliography"/>
  </ds:schemaRefs>
</ds:datastoreItem>
</file>

<file path=customXml/itemProps34.xml><?xml version="1.0" encoding="utf-8"?>
<ds:datastoreItem xmlns:ds="http://schemas.openxmlformats.org/officeDocument/2006/customXml" ds:itemID="{CC143F65-D238-4EB9-9ED3-E5E1379E4826}">
  <ds:schemaRefs>
    <ds:schemaRef ds:uri="http://schemas.openxmlformats.org/officeDocument/2006/bibliography"/>
  </ds:schemaRefs>
</ds:datastoreItem>
</file>

<file path=customXml/itemProps35.xml><?xml version="1.0" encoding="utf-8"?>
<ds:datastoreItem xmlns:ds="http://schemas.openxmlformats.org/officeDocument/2006/customXml" ds:itemID="{E83268E6-CCA1-41D8-B09E-74E35B878BDC}">
  <ds:schemaRefs>
    <ds:schemaRef ds:uri="http://schemas.openxmlformats.org/officeDocument/2006/bibliography"/>
  </ds:schemaRefs>
</ds:datastoreItem>
</file>

<file path=customXml/itemProps36.xml><?xml version="1.0" encoding="utf-8"?>
<ds:datastoreItem xmlns:ds="http://schemas.openxmlformats.org/officeDocument/2006/customXml" ds:itemID="{7522AD96-315A-4D72-95A1-E23DC3EB1139}">
  <ds:schemaRefs>
    <ds:schemaRef ds:uri="http://schemas.openxmlformats.org/officeDocument/2006/bibliography"/>
  </ds:schemaRefs>
</ds:datastoreItem>
</file>

<file path=customXml/itemProps37.xml><?xml version="1.0" encoding="utf-8"?>
<ds:datastoreItem xmlns:ds="http://schemas.openxmlformats.org/officeDocument/2006/customXml" ds:itemID="{C31E24B5-FDAF-4A39-BB07-19C2E0A3FD43}">
  <ds:schemaRefs>
    <ds:schemaRef ds:uri="http://schemas.openxmlformats.org/officeDocument/2006/bibliography"/>
  </ds:schemaRefs>
</ds:datastoreItem>
</file>

<file path=customXml/itemProps38.xml><?xml version="1.0" encoding="utf-8"?>
<ds:datastoreItem xmlns:ds="http://schemas.openxmlformats.org/officeDocument/2006/customXml" ds:itemID="{0482AFCE-FAB1-428A-967E-872C77DDBBBB}">
  <ds:schemaRefs>
    <ds:schemaRef ds:uri="http://schemas.openxmlformats.org/officeDocument/2006/bibliography"/>
  </ds:schemaRefs>
</ds:datastoreItem>
</file>

<file path=customXml/itemProps39.xml><?xml version="1.0" encoding="utf-8"?>
<ds:datastoreItem xmlns:ds="http://schemas.openxmlformats.org/officeDocument/2006/customXml" ds:itemID="{1641FFE0-0972-46C4-A6CD-0725318E8021}">
  <ds:schemaRefs>
    <ds:schemaRef ds:uri="http://schemas.openxmlformats.org/officeDocument/2006/bibliography"/>
  </ds:schemaRefs>
</ds:datastoreItem>
</file>

<file path=customXml/itemProps4.xml><?xml version="1.0" encoding="utf-8"?>
<ds:datastoreItem xmlns:ds="http://schemas.openxmlformats.org/officeDocument/2006/customXml" ds:itemID="{7B7ABE69-D6FE-401F-9F68-578E54A65410}">
  <ds:schemaRefs>
    <ds:schemaRef ds:uri="http://schemas.openxmlformats.org/officeDocument/2006/bibliography"/>
  </ds:schemaRefs>
</ds:datastoreItem>
</file>

<file path=customXml/itemProps40.xml><?xml version="1.0" encoding="utf-8"?>
<ds:datastoreItem xmlns:ds="http://schemas.openxmlformats.org/officeDocument/2006/customXml" ds:itemID="{F8B3020E-7C4D-45B6-B9B2-319A5F85787F}">
  <ds:schemaRefs>
    <ds:schemaRef ds:uri="http://schemas.openxmlformats.org/officeDocument/2006/bibliography"/>
  </ds:schemaRefs>
</ds:datastoreItem>
</file>

<file path=customXml/itemProps41.xml><?xml version="1.0" encoding="utf-8"?>
<ds:datastoreItem xmlns:ds="http://schemas.openxmlformats.org/officeDocument/2006/customXml" ds:itemID="{47554FCB-74B4-4C34-A449-3328E9043AA7}">
  <ds:schemaRefs>
    <ds:schemaRef ds:uri="http://schemas.openxmlformats.org/officeDocument/2006/bibliography"/>
  </ds:schemaRefs>
</ds:datastoreItem>
</file>

<file path=customXml/itemProps42.xml><?xml version="1.0" encoding="utf-8"?>
<ds:datastoreItem xmlns:ds="http://schemas.openxmlformats.org/officeDocument/2006/customXml" ds:itemID="{7FF26B0F-494C-4982-B023-9BE8BEB91DE1}">
  <ds:schemaRefs>
    <ds:schemaRef ds:uri="http://schemas.openxmlformats.org/officeDocument/2006/bibliography"/>
  </ds:schemaRefs>
</ds:datastoreItem>
</file>

<file path=customXml/itemProps43.xml><?xml version="1.0" encoding="utf-8"?>
<ds:datastoreItem xmlns:ds="http://schemas.openxmlformats.org/officeDocument/2006/customXml" ds:itemID="{2D6A8E20-F2AC-48A0-868B-275ED5B5B826}">
  <ds:schemaRefs>
    <ds:schemaRef ds:uri="http://schemas.openxmlformats.org/officeDocument/2006/bibliography"/>
  </ds:schemaRefs>
</ds:datastoreItem>
</file>

<file path=customXml/itemProps44.xml><?xml version="1.0" encoding="utf-8"?>
<ds:datastoreItem xmlns:ds="http://schemas.openxmlformats.org/officeDocument/2006/customXml" ds:itemID="{B2F333D1-4052-4E4B-A296-C106F520FE14}">
  <ds:schemaRefs>
    <ds:schemaRef ds:uri="http://schemas.openxmlformats.org/officeDocument/2006/bibliography"/>
  </ds:schemaRefs>
</ds:datastoreItem>
</file>

<file path=customXml/itemProps45.xml><?xml version="1.0" encoding="utf-8"?>
<ds:datastoreItem xmlns:ds="http://schemas.openxmlformats.org/officeDocument/2006/customXml" ds:itemID="{4863AFC9-7AEB-4B23-88CF-33311D7350A5}">
  <ds:schemaRefs>
    <ds:schemaRef ds:uri="http://schemas.openxmlformats.org/officeDocument/2006/bibliography"/>
  </ds:schemaRefs>
</ds:datastoreItem>
</file>

<file path=customXml/itemProps46.xml><?xml version="1.0" encoding="utf-8"?>
<ds:datastoreItem xmlns:ds="http://schemas.openxmlformats.org/officeDocument/2006/customXml" ds:itemID="{3E2CE8CD-0C26-4027-93B9-F4CBF44506AA}">
  <ds:schemaRefs>
    <ds:schemaRef ds:uri="http://schemas.openxmlformats.org/officeDocument/2006/bibliography"/>
  </ds:schemaRefs>
</ds:datastoreItem>
</file>

<file path=customXml/itemProps47.xml><?xml version="1.0" encoding="utf-8"?>
<ds:datastoreItem xmlns:ds="http://schemas.openxmlformats.org/officeDocument/2006/customXml" ds:itemID="{7639FADC-518C-41E4-9AAC-371F7C8FC880}">
  <ds:schemaRefs>
    <ds:schemaRef ds:uri="http://schemas.openxmlformats.org/officeDocument/2006/bibliography"/>
  </ds:schemaRefs>
</ds:datastoreItem>
</file>

<file path=customXml/itemProps48.xml><?xml version="1.0" encoding="utf-8"?>
<ds:datastoreItem xmlns:ds="http://schemas.openxmlformats.org/officeDocument/2006/customXml" ds:itemID="{DD7F6F97-12AA-4F01-A52F-B7106B284A9B}">
  <ds:schemaRefs>
    <ds:schemaRef ds:uri="http://schemas.openxmlformats.org/officeDocument/2006/bibliography"/>
  </ds:schemaRefs>
</ds:datastoreItem>
</file>

<file path=customXml/itemProps49.xml><?xml version="1.0" encoding="utf-8"?>
<ds:datastoreItem xmlns:ds="http://schemas.openxmlformats.org/officeDocument/2006/customXml" ds:itemID="{EE5030FA-B31D-4B99-93EF-0731B968B059}">
  <ds:schemaRefs>
    <ds:schemaRef ds:uri="http://schemas.openxmlformats.org/officeDocument/2006/bibliography"/>
  </ds:schemaRefs>
</ds:datastoreItem>
</file>

<file path=customXml/itemProps5.xml><?xml version="1.0" encoding="utf-8"?>
<ds:datastoreItem xmlns:ds="http://schemas.openxmlformats.org/officeDocument/2006/customXml" ds:itemID="{C257D373-CE96-40A7-95F4-A6323A435B4B}">
  <ds:schemaRefs>
    <ds:schemaRef ds:uri="http://schemas.openxmlformats.org/officeDocument/2006/bibliography"/>
  </ds:schemaRefs>
</ds:datastoreItem>
</file>

<file path=customXml/itemProps50.xml><?xml version="1.0" encoding="utf-8"?>
<ds:datastoreItem xmlns:ds="http://schemas.openxmlformats.org/officeDocument/2006/customXml" ds:itemID="{932E86CC-FBAB-4542-9952-E38170714F9E}">
  <ds:schemaRefs>
    <ds:schemaRef ds:uri="http://schemas.openxmlformats.org/officeDocument/2006/bibliography"/>
  </ds:schemaRefs>
</ds:datastoreItem>
</file>

<file path=customXml/itemProps51.xml><?xml version="1.0" encoding="utf-8"?>
<ds:datastoreItem xmlns:ds="http://schemas.openxmlformats.org/officeDocument/2006/customXml" ds:itemID="{BC74FC3B-769C-4CB9-BF34-3DE943A1306E}">
  <ds:schemaRefs>
    <ds:schemaRef ds:uri="http://schemas.openxmlformats.org/officeDocument/2006/bibliography"/>
  </ds:schemaRefs>
</ds:datastoreItem>
</file>

<file path=customXml/itemProps52.xml><?xml version="1.0" encoding="utf-8"?>
<ds:datastoreItem xmlns:ds="http://schemas.openxmlformats.org/officeDocument/2006/customXml" ds:itemID="{E6910E6F-0BCA-47CB-86C7-299C60445C55}">
  <ds:schemaRefs>
    <ds:schemaRef ds:uri="http://schemas.openxmlformats.org/officeDocument/2006/bibliography"/>
  </ds:schemaRefs>
</ds:datastoreItem>
</file>

<file path=customXml/itemProps53.xml><?xml version="1.0" encoding="utf-8"?>
<ds:datastoreItem xmlns:ds="http://schemas.openxmlformats.org/officeDocument/2006/customXml" ds:itemID="{DA354D12-5D40-48AC-971A-93D77CA36CD4}">
  <ds:schemaRefs>
    <ds:schemaRef ds:uri="http://schemas.openxmlformats.org/officeDocument/2006/bibliography"/>
  </ds:schemaRefs>
</ds:datastoreItem>
</file>

<file path=customXml/itemProps54.xml><?xml version="1.0" encoding="utf-8"?>
<ds:datastoreItem xmlns:ds="http://schemas.openxmlformats.org/officeDocument/2006/customXml" ds:itemID="{4CC87314-A0AB-402C-B4FC-96BD7B894425}">
  <ds:schemaRefs>
    <ds:schemaRef ds:uri="http://schemas.openxmlformats.org/officeDocument/2006/bibliography"/>
  </ds:schemaRefs>
</ds:datastoreItem>
</file>

<file path=customXml/itemProps55.xml><?xml version="1.0" encoding="utf-8"?>
<ds:datastoreItem xmlns:ds="http://schemas.openxmlformats.org/officeDocument/2006/customXml" ds:itemID="{86ECA5D5-4438-4884-9D66-BEA079F0ED71}">
  <ds:schemaRefs>
    <ds:schemaRef ds:uri="http://schemas.openxmlformats.org/officeDocument/2006/bibliography"/>
  </ds:schemaRefs>
</ds:datastoreItem>
</file>

<file path=customXml/itemProps56.xml><?xml version="1.0" encoding="utf-8"?>
<ds:datastoreItem xmlns:ds="http://schemas.openxmlformats.org/officeDocument/2006/customXml" ds:itemID="{C82BAB70-F0A0-4620-9676-74B378FC61B4}">
  <ds:schemaRefs>
    <ds:schemaRef ds:uri="http://schemas.openxmlformats.org/officeDocument/2006/bibliography"/>
  </ds:schemaRefs>
</ds:datastoreItem>
</file>

<file path=customXml/itemProps57.xml><?xml version="1.0" encoding="utf-8"?>
<ds:datastoreItem xmlns:ds="http://schemas.openxmlformats.org/officeDocument/2006/customXml" ds:itemID="{4AF39430-17C7-402A-802A-8C1BE6843DDE}">
  <ds:schemaRefs>
    <ds:schemaRef ds:uri="http://schemas.openxmlformats.org/officeDocument/2006/bibliography"/>
  </ds:schemaRefs>
</ds:datastoreItem>
</file>

<file path=customXml/itemProps58.xml><?xml version="1.0" encoding="utf-8"?>
<ds:datastoreItem xmlns:ds="http://schemas.openxmlformats.org/officeDocument/2006/customXml" ds:itemID="{FEAD1CFF-9F6B-4501-825A-5757F59E0998}">
  <ds:schemaRefs>
    <ds:schemaRef ds:uri="http://schemas.openxmlformats.org/officeDocument/2006/bibliography"/>
  </ds:schemaRefs>
</ds:datastoreItem>
</file>

<file path=customXml/itemProps6.xml><?xml version="1.0" encoding="utf-8"?>
<ds:datastoreItem xmlns:ds="http://schemas.openxmlformats.org/officeDocument/2006/customXml" ds:itemID="{964DF8A0-B982-47E9-86B7-EE3B9074A242}">
  <ds:schemaRefs>
    <ds:schemaRef ds:uri="http://schemas.openxmlformats.org/officeDocument/2006/bibliography"/>
  </ds:schemaRefs>
</ds:datastoreItem>
</file>

<file path=customXml/itemProps7.xml><?xml version="1.0" encoding="utf-8"?>
<ds:datastoreItem xmlns:ds="http://schemas.openxmlformats.org/officeDocument/2006/customXml" ds:itemID="{47CDE01F-6267-49FA-B2D2-10E76CD9CE91}">
  <ds:schemaRefs>
    <ds:schemaRef ds:uri="http://schemas.openxmlformats.org/officeDocument/2006/bibliography"/>
  </ds:schemaRefs>
</ds:datastoreItem>
</file>

<file path=customXml/itemProps8.xml><?xml version="1.0" encoding="utf-8"?>
<ds:datastoreItem xmlns:ds="http://schemas.openxmlformats.org/officeDocument/2006/customXml" ds:itemID="{C4DD2262-F436-4242-93CE-C47A9DB20874}">
  <ds:schemaRefs>
    <ds:schemaRef ds:uri="http://schemas.openxmlformats.org/officeDocument/2006/bibliography"/>
  </ds:schemaRefs>
</ds:datastoreItem>
</file>

<file path=customXml/itemProps9.xml><?xml version="1.0" encoding="utf-8"?>
<ds:datastoreItem xmlns:ds="http://schemas.openxmlformats.org/officeDocument/2006/customXml" ds:itemID="{12809E4D-89F1-4AB1-9FD4-42503AD49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2038</TotalTime>
  <Pages>67</Pages>
  <Words>34274</Words>
  <Characters>195364</Characters>
  <Application>Microsoft Office Word</Application>
  <DocSecurity>0</DocSecurity>
  <Lines>1628</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229180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Chertischev Dmitriy</cp:lastModifiedBy>
  <cp:revision>39</cp:revision>
  <cp:lastPrinted>2013-08-29T13:14:00Z</cp:lastPrinted>
  <dcterms:created xsi:type="dcterms:W3CDTF">2013-07-19T07:37:00Z</dcterms:created>
  <dcterms:modified xsi:type="dcterms:W3CDTF">2014-01-09T13:16:00Z</dcterms:modified>
</cp:coreProperties>
</file>